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514" w:rsidRPr="00631CF5" w:rsidRDefault="00BB1514" w:rsidP="00BB1514">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STATEMENT:</w:t>
      </w:r>
    </w:p>
    <w:p w:rsidR="00BB1514" w:rsidRPr="00631CF5" w:rsidRDefault="00BB1514" w:rsidP="00BB1514">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RATING: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QUESTION: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ABOUT:</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Announcement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text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approved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appraiser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commission</w:t>
      </w:r>
    </w:p>
    <w:p w:rsidR="00BB1514" w:rsidRPr="00631CF5" w:rsidRDefault="00BB1514" w:rsidP="00BB1514">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FC6A11">
        <w:rPr>
          <w:rFonts w:ascii="Arial" w:eastAsia="Times New Roman" w:hAnsi="Arial" w:cs="Arial"/>
          <w:b/>
          <w:sz w:val="20"/>
          <w:szCs w:val="20"/>
          <w:lang w:val="hy-AM"/>
        </w:rPr>
        <w:t xml:space="preserve">of 2024</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003A7AF1">
        <w:rPr>
          <w:rFonts w:ascii="Arial" w:eastAsia="Times New Roman" w:hAnsi="Arial" w:cs="Arial"/>
          <w:b/>
          <w:sz w:val="20"/>
          <w:szCs w:val="20"/>
          <w:lang w:val="hy-AM"/>
        </w:rPr>
        <w:t xml:space="preserve">December </w:t>
      </w:r>
      <w:r xmlns:w="http://schemas.openxmlformats.org/wordprocessingml/2006/main" w:rsidRPr="00631CF5">
        <w:rPr>
          <w:rFonts w:ascii="GHEA Grapalat" w:eastAsia="Times New Roman" w:hAnsi="GHEA Grapalat" w:cs="Times New Roman"/>
          <w:b/>
          <w:sz w:val="20"/>
          <w:szCs w:val="20"/>
          <w:lang w:val="af-ZA"/>
        </w:rPr>
        <w:t xml:space="preserve">5</w:t>
      </w:r>
      <w:r xmlns:w="http://schemas.openxmlformats.org/wordprocessingml/2006/main" w:rsidRPr="00631CF5">
        <w:rPr>
          <w:rFonts w:ascii="Arial" w:eastAsia="Times New Roman" w:hAnsi="Arial" w:cs="Arial"/>
          <w:b/>
          <w:sz w:val="20"/>
          <w:szCs w:val="20"/>
        </w:rPr>
        <w:t xml:space="preserv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rPr>
        <w:t xml:space="preserve">number</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007913DD" w:rsidRPr="00631CF5">
        <w:rPr>
          <w:rFonts w:ascii="GHEA Grapalat" w:eastAsia="Times New Roman" w:hAnsi="GHEA Grapalat" w:cs="Times New Roman"/>
          <w:b/>
          <w:sz w:val="20"/>
          <w:szCs w:val="20"/>
          <w:lang w:val="hy-AM"/>
        </w:rPr>
        <w:t xml:space="preserve">1:</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decision</w:t>
      </w:r>
      <w:r xmlns:w="http://schemas.openxmlformats.org/wordprocessingml/2006/main"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of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code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0040529A">
        <w:rPr>
          <w:rFonts w:ascii="Arial" w:eastAsia="Times New Roman" w:hAnsi="Arial" w:cs="Arial"/>
          <w:b/>
          <w:color w:val="000000"/>
          <w:sz w:val="20"/>
          <w:szCs w:val="27"/>
          <w:lang w:val="hy-AM"/>
        </w:rPr>
        <w:t xml:space="preserve">LM-THAT-GHTSDB-25/01</w:t>
      </w:r>
      <w:r xmlns:w="http://schemas.openxmlformats.org/wordprocessingml/2006/main" w:rsidRPr="00631CF5">
        <w:rPr>
          <w:rFonts w:ascii="GHEA Grapalat" w:eastAsia="Times New Roman" w:hAnsi="GHEA Grapalat" w:cs="Times New Roman"/>
          <w:b/>
          <w:color w:val="000000"/>
          <w:sz w:val="20"/>
          <w:szCs w:val="27"/>
          <w:lang w:val="af-ZA"/>
        </w:rPr>
        <w:t xml:space="preserve">  </w:t>
      </w:r>
      <w:r xmlns:w="http://schemas.openxmlformats.org/wordprocessingml/2006/main" w:rsidRPr="00631CF5">
        <w:rPr>
          <w:rFonts w:ascii="GHEA Grapalat" w:eastAsia="Times New Roman" w:hAnsi="GHEA Grapalat" w:cs="Times New Roman"/>
          <w:sz w:val="20"/>
          <w:szCs w:val="20"/>
          <w:u w:val="single"/>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Client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Lori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Tumanyan " </w:t>
      </w:r>
      <w:r xmlns:w="http://schemas.openxmlformats.org/wordprocessingml/2006/main" w:rsidRPr="00631CF5">
        <w:rPr>
          <w:rFonts w:ascii="Arial" w:eastAsia="Times New Roman" w:hAnsi="Arial" w:cs="Arial"/>
          <w:b/>
          <w:sz w:val="20"/>
          <w:szCs w:val="20"/>
          <w:lang w:val="af-ZA"/>
        </w:rPr>
        <w:t xml:space="preserve">marz</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community </w:t>
      </w:r>
      <w:r xmlns:w="http://schemas.openxmlformats.org/wordprocessingml/2006/main" w:rsidRPr="00631CF5">
        <w:rPr>
          <w:rFonts w:ascii="Arial" w:eastAsia="Times New Roman" w:hAnsi="Arial" w:cs="Arial"/>
          <w:b/>
          <w:sz w:val="20"/>
          <w:szCs w:val="20"/>
          <w:lang w:val="hy-AM"/>
        </w:rPr>
        <w:t xml:space="preserve">in: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utility</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economy </w:t>
      </w:r>
      <w:r xmlns:w="http://schemas.openxmlformats.org/wordprocessingml/2006/main" w:rsidRPr="00631CF5">
        <w:rPr>
          <w:rFonts w:ascii="GHEA Grapalat" w:eastAsia="Times New Roman" w:hAnsi="GHEA Grapalat" w:cs="Calibri"/>
          <w:b/>
          <w:sz w:val="20"/>
          <w:szCs w:val="20"/>
          <w:lang w:val="hy-AM"/>
        </w:rPr>
        <w:t xml:space="preserve">»</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HOAK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which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located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Tumanyan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Central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street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af-ZA"/>
        </w:rPr>
        <w:t xml:space="preserve">1 </w:t>
      </w:r>
      <w:r xmlns:w="http://schemas.openxmlformats.org/wordprocessingml/2006/main" w:rsidRPr="00631CF5">
        <w:rPr>
          <w:rFonts w:ascii="Arial" w:eastAsia="Times New Roman" w:hAnsi="Arial" w:cs="Arial"/>
          <w:sz w:val="20"/>
          <w:szCs w:val="20"/>
          <w:lang w:val="hy-AM"/>
        </w:rPr>
        <w:t xml:space="preserve">building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at </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announcement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quote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question </w:t>
      </w:r>
      <w:r xmlns:w="http://schemas.openxmlformats.org/wordprocessingml/2006/main" w:rsidRPr="00631CF5">
        <w:rPr>
          <w:rFonts w:ascii="GHEA Grapalat" w:eastAsia="Times New Roman" w:hAnsi="GHEA Grapalat" w:cs="Times New Roman"/>
          <w:sz w:val="20"/>
          <w:szCs w:val="20"/>
          <w:lang w:val="af-ZA"/>
        </w:rPr>
        <w:t xml:space="preserve">which</w:t>
      </w:r>
      <w:r xmlns:w="http://schemas.openxmlformats.org/wordprocessingml/2006/main" w:rsidRPr="00631CF5">
        <w:rPr>
          <w:rFonts w:ascii="Arial" w:eastAsia="Times New Roman" w:hAnsi="Arial" w:cs="Arial"/>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 being implemented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one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phase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Armenian"/>
          <w:b/>
          <w:sz w:val="20"/>
          <w:szCs w:val="20"/>
          <w:lang w:val="hy-AM"/>
        </w:rPr>
      </w:pPr>
      <w:r xmlns:w="http://schemas.openxmlformats.org/wordprocessingml/2006/main" w:rsidRPr="00631CF5">
        <w:rPr>
          <w:rFonts w:ascii="GHEA Grapalat" w:eastAsia="Times New Roman" w:hAnsi="GHEA Grapalat" w:cs="Times New Roman"/>
          <w:sz w:val="20"/>
          <w:szCs w:val="20"/>
          <w:lang w:val="af-ZA"/>
        </w:rPr>
        <w:tab xmlns:w="http://schemas.openxmlformats.org/wordprocessingml/2006/main"/>
      </w:r>
      <w:bookmarkStart xmlns:w="http://schemas.openxmlformats.org/wordprocessingml/2006/main" w:id="0" w:name="_Hlk23167417"/>
      <w:r xmlns:w="http://schemas.openxmlformats.org/wordprocessingml/2006/main" w:rsidRPr="00631CF5">
        <w:rPr>
          <w:rFonts w:ascii="Arial" w:eastAsia="Times New Roman" w:hAnsi="Arial" w:cs="Arial"/>
          <w:sz w:val="20"/>
          <w:szCs w:val="20"/>
          <w:lang w:val="af-ZA"/>
        </w:rPr>
        <w:t xml:space="preserve">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procedure</w:t>
      </w:r>
      <w:bookmarkEnd xmlns:w="http://schemas.openxmlformats.org/wordprocessingml/2006/main" w:id="0"/>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as a result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selected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participant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defined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order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will be offered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seal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RA:</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Lori</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region:</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Tumanyan</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community</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utility</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economy</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HOAK </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I</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needs</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for</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Tumanyan</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community</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Left</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and:</w:t>
      </w:r>
      <w:r xmlns:w="http://schemas.openxmlformats.org/wordprocessingml/2006/main" w:rsidRPr="00631CF5">
        <w:rPr>
          <w:rFonts w:ascii="GHEA Grapalat" w:eastAsia="Times New Roman" w:hAnsi="GHEA Grapalat" w:cs="Times Armeni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Not holding</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of residence</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household</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garbage collection</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of services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delivery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contract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hereinafter </w:t>
      </w:r>
      <w:r xmlns:w="http://schemas.openxmlformats.org/wordprocessingml/2006/main" w:rsidRPr="00631CF5">
        <w:rPr>
          <w:rFonts w:ascii="GHEA Grapalat" w:eastAsia="Times New Roman" w:hAnsi="GHEA Grapalat" w:cs="Times New Roman"/>
          <w:sz w:val="20"/>
          <w:szCs w:val="20"/>
          <w:lang w:val="af-ZA"/>
        </w:rPr>
        <w:t xml:space="preserve">referred to as </w:t>
      </w:r>
      <w:r xmlns:w="http://schemas.openxmlformats.org/wordprocessingml/2006/main" w:rsidRPr="00631CF5">
        <w:rPr>
          <w:rFonts w:ascii="Arial" w:eastAsia="Times New Roman" w:hAnsi="Arial" w:cs="Arial"/>
          <w:sz w:val="20"/>
          <w:szCs w:val="20"/>
          <w:lang w:val="af-ZA"/>
        </w:rPr>
        <w:t xml:space="preserve">the contract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16"/>
          <w:szCs w:val="16"/>
          <w:lang w:val="af-ZA"/>
        </w:rPr>
        <w:t xml:space="preserve"> </w:t>
      </w:r>
      <w:r xmlns:w="http://schemas.openxmlformats.org/wordprocessingml/2006/main" w:rsidRPr="00631CF5">
        <w:rPr>
          <w:rFonts w:ascii="GHEA Grapalat" w:eastAsia="Times New Roman" w:hAnsi="GHEA Grapalat" w:cs="Times New Roman"/>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sz w:val="20"/>
          <w:szCs w:val="20"/>
          <w:lang w:val="af-ZA"/>
        </w:rPr>
        <w:t xml:space="preserve">Shopping</w:t>
      </w:r>
      <w:r xmlns:w="http://schemas.openxmlformats.org/wordprocessingml/2006/main" w:rsidRPr="00631CF5">
        <w:rPr>
          <w:rFonts w:ascii="Arial" w:eastAsia="Times New Roman" w:hAnsi="Arial" w:cs="Arial"/>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about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RA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7 </w:t>
      </w:r>
      <w:r xmlns:w="http://schemas.openxmlformats.org/wordprocessingml/2006/main" w:rsidRPr="00631CF5">
        <w:rPr>
          <w:rFonts w:ascii="Arial" w:eastAsia="Times New Roman" w:hAnsi="Arial" w:cs="Arial"/>
          <w:sz w:val="20"/>
          <w:szCs w:val="20"/>
          <w:lang w:val="af-ZA"/>
        </w:rPr>
        <w:t xml:space="preserve">of </w:t>
      </w:r>
      <w:r xmlns:w="http://schemas.openxmlformats.org/wordprocessingml/2006/main" w:rsidRPr="00631CF5">
        <w:rPr>
          <w:rFonts w:ascii="Arial" w:eastAsia="Times New Roman" w:hAnsi="Arial" w:cs="Arial"/>
          <w:sz w:val="20"/>
          <w:szCs w:val="20"/>
          <w:lang w:val="af-ZA"/>
        </w:rPr>
        <w:t xml:space="preserve">the law</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article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according </w:t>
      </w:r>
      <w:r xmlns:w="http://schemas.openxmlformats.org/wordprocessingml/2006/main" w:rsidRPr="00631CF5">
        <w:rPr>
          <w:rFonts w:ascii="GHEA Grapalat" w:eastAsia="Times New Roman" w:hAnsi="GHEA Grapalat" w:cs="Times New Roman"/>
          <w:sz w:val="20"/>
          <w:szCs w:val="20"/>
          <w:lang w:val="af-ZA"/>
        </w:rPr>
        <w:t xml:space="preserve">to: </w:t>
      </w:r>
      <w:r xmlns:w="http://schemas.openxmlformats.org/wordprocessingml/2006/main" w:rsidRPr="00631CF5">
        <w:rPr>
          <w:rFonts w:ascii="Arial" w:eastAsia="Times New Roman" w:hAnsi="Arial" w:cs="Arial"/>
          <w:sz w:val="20"/>
          <w:szCs w:val="20"/>
          <w:lang w:val="af-ZA"/>
        </w:rPr>
        <w:t xml:space="preserve">any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independent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foreign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physical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organization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citizenship</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without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be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from the circumstance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has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participate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equal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right</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participate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right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without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persons </w:t>
      </w:r>
      <w:r xmlns:w="http://schemas.openxmlformats.org/wordprocessingml/2006/main" w:rsidRPr="00631CF5">
        <w:rPr>
          <w:rFonts w:ascii="GHEA Grapalat" w:eastAsia="Times New Roman" w:hAnsi="GHEA Grapalat" w:cs="Times New Roman"/>
          <w:sz w:val="20"/>
          <w:szCs w:val="20"/>
          <w:lang w:val="af-ZA"/>
        </w:rPr>
        <w:t xml:space="preserve">as</w:t>
      </w:r>
      <w:r xmlns:w="http://schemas.openxmlformats.org/wordprocessingml/2006/main" w:rsidRPr="00631CF5">
        <w:rPr>
          <w:rFonts w:ascii="Arial" w:eastAsia="Times New Roman" w:hAnsi="Arial" w:cs="Arial"/>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also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participants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presentable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conditions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defined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by </w:t>
      </w:r>
      <w:r xmlns:w="http://schemas.openxmlformats.org/wordprocessingml/2006/main" w:rsidRPr="00631CF5">
        <w:rPr>
          <w:rFonts w:ascii="Arial" w:eastAsia="Times New Roman" w:hAnsi="Arial" w:cs="Arial"/>
          <w:sz w:val="20"/>
          <w:szCs w:val="20"/>
          <w:lang w:val="af-ZA"/>
        </w:rPr>
        <w:t xml:space="preserve">invitation</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Selected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participant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determined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bookmarkStart xmlns:w="http://schemas.openxmlformats.org/wordprocessingml/2006/main" w:id="1" w:name="_Hlk23167512"/>
      <w:r xmlns:w="http://schemas.openxmlformats.org/wordprocessingml/2006/main" w:rsidRPr="00631CF5">
        <w:rPr>
          <w:rFonts w:ascii="Arial" w:eastAsia="Times New Roman" w:hAnsi="Arial" w:cs="Arial"/>
          <w:sz w:val="20"/>
          <w:szCs w:val="20"/>
          <w:lang w:val="af-ZA"/>
        </w:rPr>
        <w:t xml:space="preserve">no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price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terms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enough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appreciated</w:t>
      </w:r>
      <w:r xmlns:w="http://schemas.openxmlformats.org/wordprocessingml/2006/main" w:rsidRPr="00631CF5">
        <w:rPr>
          <w:rFonts w:ascii="GHEA Grapalat" w:eastAsia="Times New Roman" w:hAnsi="GHEA Grapalat" w:cs="Times New Roman"/>
          <w:sz w:val="20"/>
          <w:szCs w:val="20"/>
          <w:lang w:val="af-ZA"/>
        </w:rPr>
        <w:t xml:space="preserve"> </w:t>
      </w:r>
      <w:bookmarkEnd xmlns:w="http://schemas.openxmlformats.org/wordprocessingml/2006/main" w:id="1"/>
      <w:r xmlns:w="http://schemas.openxmlformats.org/wordprocessingml/2006/main" w:rsidRPr="00631CF5">
        <w:rPr>
          <w:rFonts w:ascii="Arial" w:eastAsia="Times New Roman" w:hAnsi="Arial" w:cs="Arial"/>
          <w:sz w:val="20"/>
          <w:szCs w:val="20"/>
          <w:lang w:val="af-ZA"/>
        </w:rPr>
        <w:t xml:space="preserve">applications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presented 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participants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number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minimum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price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offer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presented 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participant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preference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give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principle.</w:t>
      </w:r>
      <w:r xmlns:w="http://schemas.openxmlformats.org/wordprocessingml/2006/main" w:rsidRPr="00631CF5">
        <w:rPr>
          <w:rFonts w:ascii="GHEA Grapalat" w:eastAsia="Times New Roman" w:hAnsi="GHEA Grapalat" w:cs="Times New Roman"/>
          <w:sz w:val="20"/>
          <w:szCs w:val="20"/>
          <w:lang w:val="af-ZA"/>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Electronic</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invitation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provide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demand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case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customer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free of charge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provide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invitation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electronic</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providing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application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receive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on the day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next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working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day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during.</w:t>
      </w:r>
      <w:r xmlns:w="http://schemas.openxmlformats.org/wordprocessingml/2006/main" w:rsidRPr="00631CF5">
        <w:rPr>
          <w:rFonts w:ascii="GHEA Grapalat" w:eastAsia="Times New Roman" w:hAnsi="GHEA Grapalat" w:cs="Times New Roman"/>
          <w:sz w:val="20"/>
          <w:szCs w:val="20"/>
          <w:lang w:val="af-ZA"/>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Invitation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not getting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restriction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participant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herewith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participate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right.</w:t>
      </w:r>
      <w:r xmlns:w="http://schemas.openxmlformats.org/wordprocessingml/2006/main" w:rsidRPr="00631CF5">
        <w:rPr>
          <w:rFonts w:ascii="GHEA Grapalat" w:eastAsia="Times New Roman" w:hAnsi="GHEA Grapalat" w:cs="Times New Roman"/>
          <w:sz w:val="20"/>
          <w:szCs w:val="20"/>
          <w:lang w:val="af-ZA"/>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of the competition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applications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necessary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submit</w:t>
      </w:r>
      <w:r xmlns:w="http://schemas.openxmlformats.org/wordprocessingml/2006/main" w:rsidRPr="00631CF5">
        <w:rPr>
          <w:rFonts w:ascii="GHEA Grapalat" w:eastAsia="Times New Roman" w:hAnsi="GHEA Grapalat" w:cs="Times New Roman"/>
          <w:sz w:val="20"/>
          <w:szCs w:val="20"/>
          <w:lang w:val="af-ZA" w:eastAsia="ru-RU"/>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Lori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Marz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Tumanyan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Central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street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af-ZA"/>
        </w:rPr>
        <w:t xml:space="preserve">1 </w:t>
      </w:r>
      <w:r xmlns:w="http://schemas.openxmlformats.org/wordprocessingml/2006/main" w:rsidRPr="00631CF5">
        <w:rPr>
          <w:rFonts w:ascii="Arial" w:eastAsia="Times New Roman" w:hAnsi="Arial" w:cs="Arial"/>
          <w:sz w:val="20"/>
          <w:szCs w:val="20"/>
          <w:lang w:val="hy-AM"/>
        </w:rPr>
        <w:t xml:space="preserve">building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at the address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address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documentary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form</w:t>
      </w:r>
      <w:r xmlns:w="http://schemas.openxmlformats.org/wordprocessingml/2006/main" w:rsidRPr="00631CF5">
        <w:rPr>
          <w:rFonts w:ascii="GHEA Grapalat" w:eastAsia="Times New Roman" w:hAnsi="GHEA Grapalat" w:cs="Times New Roman"/>
          <w:sz w:val="20"/>
          <w:szCs w:val="20"/>
          <w:lang w:val="af-ZA" w:eastAsia="ru-RU"/>
        </w:rPr>
        <w:t xml:space="preserve"> </w:t>
      </w:r>
      <w:r xmlns:w="http://schemas.openxmlformats.org/wordprocessingml/2006/main" w:rsidRPr="00631CF5">
        <w:rPr>
          <w:rFonts w:ascii="Arial" w:eastAsia="Times New Roman" w:hAnsi="Arial" w:cs="Arial"/>
          <w:sz w:val="20"/>
          <w:szCs w:val="20"/>
          <w:lang w:val="af-ZA"/>
        </w:rPr>
        <w:t xml:space="preserve">until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statement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publication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from the date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including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003A7AF1">
        <w:rPr>
          <w:rFonts w:ascii="Arial" w:eastAsia="Times New Roman" w:hAnsi="Arial" w:cs="Arial"/>
          <w:b/>
          <w:sz w:val="20"/>
          <w:szCs w:val="20"/>
          <w:lang w:val="hy-AM"/>
        </w:rPr>
        <w:t xml:space="preserve">12.12. 2024 at 14:00 </w:t>
      </w:r>
      <w:r xmlns:w="http://schemas.openxmlformats.org/wordprocessingml/2006/main" w:rsidRPr="00631CF5">
        <w:rPr>
          <w:rFonts w:ascii="GHEA Grapalat" w:eastAsia="Times New Roman" w:hAnsi="GHEA Grapalat" w:cs="Times New Roman"/>
          <w:b/>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Applications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from Armenian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besides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you can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also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english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in </w:t>
      </w:r>
      <w:r xmlns:w="http://schemas.openxmlformats.org/wordprocessingml/2006/main" w:rsidRPr="00631CF5">
        <w:rPr>
          <w:rFonts w:ascii="Arial" w:eastAsia="Times New Roman" w:hAnsi="Arial" w:cs="Arial"/>
          <w:sz w:val="20"/>
          <w:szCs w:val="20"/>
          <w:lang w:val="af-ZA"/>
        </w:rPr>
        <w:t xml:space="preserve">Russian</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Applications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opening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place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will have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Lori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Marz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Lori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Marz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c </w:t>
      </w:r>
      <w:r xmlns:w="http://schemas.openxmlformats.org/wordprocessingml/2006/main" w:rsidRPr="00631CF5">
        <w:rPr>
          <w:rFonts w:ascii="Cambria Math" w:eastAsia="Times New Roman" w:hAnsi="Cambria Math" w:cs="Cambria Math"/>
          <w:b/>
          <w:sz w:val="20"/>
          <w:szCs w:val="20"/>
          <w:lang w:val="hy-AM"/>
        </w:rPr>
        <w:t xml:space="preserve">.</w:t>
      </w:r>
      <w:r xmlns:w="http://schemas.openxmlformats.org/wordprocessingml/2006/main" w:rsidRPr="00631CF5">
        <w:rPr>
          <w:rFonts w:ascii="GHEA Grapalat" w:eastAsia="Times New Roman" w:hAnsi="GHEA Grapalat" w:cs="Sylfae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Tumanyan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Central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hy-AM"/>
        </w:rPr>
        <w:t xml:space="preserve">1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Tumanyi </w:t>
      </w:r>
      <w:r xmlns:w="http://schemas.openxmlformats.org/wordprocessingml/2006/main" w:rsidRPr="00631CF5">
        <w:rPr>
          <w:rFonts w:ascii="Arial" w:eastAsia="Times New Roman" w:hAnsi="Arial" w:cs="Arial"/>
          <w:b/>
          <w:sz w:val="20"/>
          <w:szCs w:val="20"/>
        </w:rPr>
        <w:t xml:space="preserve">ani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of the municipality</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administrative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building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at the address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BD779A">
        <w:rPr>
          <w:rFonts w:ascii="Arial" w:eastAsia="Times New Roman" w:hAnsi="Arial" w:cs="Arial"/>
          <w:b/>
          <w:sz w:val="20"/>
          <w:szCs w:val="20"/>
          <w:lang w:val="hy-AM"/>
        </w:rPr>
        <w:t xml:space="preserve">12.12. 2024 at 15:00.</w:t>
      </w:r>
      <w:r xmlns:w="http://schemas.openxmlformats.org/wordprocessingml/2006/main" w:rsidRPr="00631CF5">
        <w:rPr>
          <w:rFonts w:ascii="GHEA Grapalat" w:eastAsia="Times New Roman" w:hAnsi="GHEA Grapalat" w:cs="Times New Roman"/>
          <w:b/>
          <w:sz w:val="20"/>
          <w:szCs w:val="20"/>
          <w:lang w:val="af-ZA"/>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procedure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regarding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need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submit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examiner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person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Yerevan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Melik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Adamyan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money </w:t>
      </w:r>
      <w:r xmlns:w="http://schemas.openxmlformats.org/wordprocessingml/2006/main" w:rsidRPr="00631CF5">
        <w:rPr>
          <w:rFonts w:ascii="GHEA Grapalat" w:eastAsia="Times New Roman" w:hAnsi="GHEA Grapalat" w:cs="Times New Roman"/>
          <w:sz w:val="20"/>
          <w:szCs w:val="20"/>
          <w:lang w:val="af-ZA"/>
        </w:rPr>
        <w:t xml:space="preserve">​1 </w:t>
      </w:r>
      <w:r xmlns:w="http://schemas.openxmlformats.org/wordprocessingml/2006/main" w:rsidRPr="00631CF5">
        <w:rPr>
          <w:rFonts w:ascii="Arial" w:eastAsia="Times New Roman" w:hAnsi="Arial" w:cs="Arial"/>
          <w:sz w:val="20"/>
          <w:szCs w:val="20"/>
          <w:lang w:val="af-ZA"/>
        </w:rPr>
        <w:t xml:space="preserve">address.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Appeal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 being implemented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competition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invitation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defined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order.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appeal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required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fee </w:t>
      </w:r>
      <w:r xmlns:w="http://schemas.openxmlformats.org/wordprocessingml/2006/main" w:rsidRPr="00631CF5">
        <w:rPr>
          <w:rFonts w:ascii="GHEA Grapalat" w:eastAsia="Times New Roman" w:hAnsi="GHEA Grapalat" w:cs="Times New Roman"/>
          <w:sz w:val="20"/>
          <w:szCs w:val="20"/>
          <w:lang w:val="af-ZA"/>
        </w:rPr>
        <w:t xml:space="preserve">: 30,000 ( </w:t>
      </w:r>
      <w:r xmlns:w="http://schemas.openxmlformats.org/wordprocessingml/2006/main" w:rsidRPr="00631CF5">
        <w:rPr>
          <w:rFonts w:ascii="Arial" w:eastAsia="Times New Roman" w:hAnsi="Arial" w:cs="Arial"/>
          <w:sz w:val="20"/>
          <w:szCs w:val="20"/>
          <w:lang w:val="af-ZA"/>
        </w:rPr>
        <w:t xml:space="preserve">thirty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thousand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RA</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AMD</w:t>
      </w:r>
      <w:r xmlns:w="http://schemas.openxmlformats.org/wordprocessingml/2006/main" w:rsidRPr="00631CF5">
        <w:rPr>
          <w:rFonts w:ascii="GHEA Grapalat" w:eastAsia="Times New Roman" w:hAnsi="GHEA Grapalat" w:cs="Times New Roman"/>
          <w:sz w:val="20"/>
          <w:szCs w:val="20"/>
          <w:lang w:val="af-ZA"/>
        </w:rPr>
        <w:t xml:space="preserve"> to </w:t>
      </w:r>
      <w:r xmlns:w="http://schemas.openxmlformats.org/wordprocessingml/2006/main" w:rsidRPr="00631CF5">
        <w:rPr>
          <w:rFonts w:ascii="Arial" w:eastAsia="Times New Roman" w:hAnsi="Arial" w:cs="Arial"/>
          <w:sz w:val="20"/>
          <w:szCs w:val="20"/>
          <w:lang w:val="af-ZA"/>
        </w:rPr>
        <w:t xml:space="preserve">the </w:t>
      </w:r>
      <w:r xmlns:w="http://schemas.openxmlformats.org/wordprocessingml/2006/main" w:rsidRPr="00631CF5">
        <w:rPr>
          <w:rFonts w:ascii="Arial" w:eastAsia="Times New Roman" w:hAnsi="Arial" w:cs="Arial"/>
          <w:sz w:val="20"/>
          <w:szCs w:val="20"/>
          <w:lang w:val="af-ZA"/>
        </w:rPr>
        <w:t xml:space="preserve">extent </w:t>
      </w:r>
      <w:r xmlns:w="http://schemas.openxmlformats.org/wordprocessingml/2006/main" w:rsidRPr="00631CF5">
        <w:rPr>
          <w:rFonts w:ascii="GHEA Grapalat" w:eastAsia="Times New Roman" w:hAnsi="GHEA Grapalat" w:cs="Times New Roman"/>
          <w:sz w:val="20"/>
          <w:szCs w:val="20"/>
          <w:lang w:val="af-ZA"/>
        </w:rPr>
        <w:t xml:space="preserve">that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need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be transferred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Armenia</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Republic</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finance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Ministry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name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opened </w:t>
      </w:r>
      <w:r xmlns:w="http://schemas.openxmlformats.org/wordprocessingml/2006/main" w:rsidRPr="00631CF5">
        <w:rPr>
          <w:rFonts w:ascii="Arial" w:eastAsia="Times New Roman" w:hAnsi="Arial" w:cs="Arial"/>
          <w:sz w:val="20"/>
          <w:szCs w:val="20"/>
          <w:lang w:val="af-ZA"/>
        </w:rPr>
        <w:t xml:space="preserve">treasury </w:t>
      </w:r>
      <w:r xmlns:w="http://schemas.openxmlformats.org/wordprocessingml/2006/main" w:rsidRPr="00631CF5">
        <w:rPr>
          <w:rFonts w:ascii="GHEA Grapalat" w:eastAsia="Times New Roman" w:hAnsi="GHEA Grapalat" w:cs="Times New Roman"/>
          <w:sz w:val="20"/>
          <w:szCs w:val="20"/>
          <w:lang w:val="af-ZA"/>
        </w:rPr>
        <w:t xml:space="preserve">"900008000482".</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account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b/>
          <w:sz w:val="20"/>
          <w:szCs w:val="20"/>
          <w:lang w:val="af-ZA"/>
        </w:rPr>
      </w:pPr>
      <w:r xmlns:w="http://schemas.openxmlformats.org/wordprocessingml/2006/main" w:rsidRPr="00631CF5">
        <w:rPr>
          <w:rFonts w:ascii="Arial" w:eastAsia="Times New Roman" w:hAnsi="Arial" w:cs="Arial"/>
          <w:sz w:val="20"/>
          <w:szCs w:val="20"/>
          <w:lang w:val="af-ZA"/>
        </w:rPr>
        <w:t xml:space="preserve">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statement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extra</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information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receive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can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are you</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apply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appraiser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commission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Secretary </w:t>
      </w:r>
      <w:r xmlns:w="http://schemas.openxmlformats.org/wordprocessingml/2006/main" w:rsidRPr="00631CF5">
        <w:rPr>
          <w:rFonts w:ascii="GHEA Grapalat" w:eastAsia="Times New Roman" w:hAnsi="GHEA Grapalat" w:cs="Times New Roman"/>
          <w:sz w:val="20"/>
          <w:szCs w:val="20"/>
          <w:lang w:val="af-ZA"/>
        </w:rPr>
        <w:t xml:space="preserve">:</w:t>
      </w:r>
      <w:r xmlns:w="http://schemas.openxmlformats.org/wordprocessingml/2006/main" w:rsidRPr="00631CF5">
        <w:rPr>
          <w:rFonts w:ascii="GHEA Grapalat" w:eastAsia="Times New Roman" w:hAnsi="GHEA Grapalat" w:cs="Sylfae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Pearl</w:t>
      </w:r>
      <w:r xmlns:w="http://schemas.openxmlformats.org/wordprocessingml/2006/main" w:rsidRPr="00631CF5">
        <w:rPr>
          <w:rFonts w:ascii="GHEA Grapalat" w:eastAsia="Times New Roman" w:hAnsi="GHEA Grapalat" w:cs="Sylfae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to </w:t>
      </w:r>
      <w:r xmlns:w="http://schemas.openxmlformats.org/wordprocessingml/2006/main" w:rsidRPr="00631CF5">
        <w:rPr>
          <w:rFonts w:ascii="Arial" w:eastAsia="Times New Roman" w:hAnsi="Arial" w:cs="Arial"/>
          <w:b/>
          <w:sz w:val="20"/>
          <w:szCs w:val="20"/>
          <w:lang w:val="hy-AM"/>
        </w:rPr>
        <w:t xml:space="preserve">Chatinyan</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b/>
          <w:sz w:val="20"/>
          <w:szCs w:val="20"/>
          <w:u w:val="single"/>
          <w:lang w:val="af-ZA"/>
        </w:rPr>
      </w:pPr>
      <w:r xmlns:w="http://schemas.openxmlformats.org/wordprocessingml/2006/main" w:rsidRPr="00631CF5">
        <w:rPr>
          <w:rFonts w:ascii="GHEA Grapalat" w:eastAsia="Times New Roman" w:hAnsi="GHEA Grapalat" w:cs="Times New Roman"/>
          <w:b/>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b/>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b/>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b/>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b/>
          <w:sz w:val="20"/>
          <w:szCs w:val="20"/>
          <w:lang w:val="af-ZA"/>
        </w:rPr>
        <w:tab xmlns:w="http://schemas.openxmlformats.org/wordprocessingml/2006/main"/>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Phone </w:t>
      </w:r>
      <w:r xmlns:w="http://schemas.openxmlformats.org/wordprocessingml/2006/main" w:rsidRPr="00631CF5">
        <w:rPr>
          <w:rFonts w:ascii="GHEA Grapalat" w:eastAsia="Times New Roman" w:hAnsi="GHEA Grapalat" w:cs="Times New Roman"/>
          <w:b/>
          <w:sz w:val="20"/>
          <w:szCs w:val="20"/>
          <w:lang w:val="af-ZA"/>
        </w:rPr>
        <w:t xml:space="preserve">09 </w:t>
      </w:r>
      <w:r xmlns:w="http://schemas.openxmlformats.org/wordprocessingml/2006/main" w:rsidRPr="00631CF5">
        <w:rPr>
          <w:rFonts w:ascii="GHEA Grapalat" w:eastAsia="Times New Roman" w:hAnsi="GHEA Grapalat" w:cs="Times New Roman"/>
          <w:b/>
          <w:sz w:val="20"/>
          <w:szCs w:val="20"/>
          <w:lang w:val="hy-AM"/>
        </w:rPr>
        <w:t xml:space="preserve">3 </w:t>
      </w:r>
      <w:r xmlns:w="http://schemas.openxmlformats.org/wordprocessingml/2006/main" w:rsidRPr="00631CF5">
        <w:rPr>
          <w:rFonts w:ascii="GHEA Grapalat" w:eastAsia="Times New Roman" w:hAnsi="GHEA Grapalat" w:cs="Times New Roman"/>
          <w:b/>
          <w:sz w:val="20"/>
          <w:szCs w:val="20"/>
          <w:lang w:val="af-ZA"/>
        </w:rPr>
        <w:t xml:space="preserve">6 </w:t>
      </w:r>
      <w:r xmlns:w="http://schemas.openxmlformats.org/wordprocessingml/2006/main" w:rsidRPr="00631CF5">
        <w:rPr>
          <w:rFonts w:ascii="GHEA Grapalat" w:eastAsia="Times New Roman" w:hAnsi="GHEA Grapalat" w:cs="Times New Roman"/>
          <w:b/>
          <w:sz w:val="20"/>
          <w:szCs w:val="20"/>
          <w:lang w:val="hy-AM"/>
        </w:rPr>
        <w:t xml:space="preserve">28881 </w:t>
      </w:r>
      <w:r xmlns:w="http://schemas.openxmlformats.org/wordprocessingml/2006/main" w:rsidRPr="00631CF5">
        <w:rPr>
          <w:rFonts w:ascii="Arial" w:eastAsia="Times New Roman" w:hAnsi="Arial" w:cs="Arial"/>
          <w:b/>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b/>
          <w:i/>
          <w:sz w:val="20"/>
          <w:szCs w:val="20"/>
          <w:u w:val="single"/>
          <w:lang w:val="af-ZA"/>
        </w:rPr>
      </w:pP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Email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mail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b/>
          <w:i/>
          <w:sz w:val="20"/>
          <w:szCs w:val="20"/>
          <w:u w:val="single"/>
          <w:lang w:val="af-ZA"/>
        </w:rPr>
        <w:t xml:space="preserve">margarita.chatinyan@yandex.com</w:t>
      </w: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Arial" w:eastAsia="Times New Roman" w:hAnsi="Arial" w:cs="Arial"/>
          <w:sz w:val="20"/>
          <w:szCs w:val="20"/>
          <w:lang w:val="af-ZA"/>
        </w:rPr>
        <w:t xml:space="preserve">Client: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b/>
          <w:sz w:val="20"/>
          <w:szCs w:val="20"/>
          <w:lang w:val="af-ZA"/>
        </w:rPr>
        <w:t xml:space="preserve">Tumanyan</w:t>
      </w:r>
      <w:r xmlns:w="http://schemas.openxmlformats.org/wordprocessingml/2006/main" w:rsidRPr="00631CF5">
        <w:rPr>
          <w:rFonts w:ascii="Arial" w:eastAsia="Times New Roman" w:hAnsi="Arial" w:cs="Arial"/>
          <w:b/>
          <w:sz w:val="20"/>
          <w:szCs w:val="20"/>
          <w:lang w:val="hy-AM"/>
        </w:rPr>
        <w:t xml:space="preserve">​</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community </w:t>
      </w:r>
      <w:r xmlns:w="http://schemas.openxmlformats.org/wordprocessingml/2006/main" w:rsidRPr="00631CF5">
        <w:rPr>
          <w:rFonts w:ascii="Arial" w:eastAsia="Times New Roman" w:hAnsi="Arial" w:cs="Arial"/>
          <w:b/>
          <w:sz w:val="20"/>
          <w:szCs w:val="20"/>
          <w:lang w:val="hy-AM"/>
        </w:rPr>
        <w:t xml:space="preserve">in: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utility</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economy </w:t>
      </w:r>
      <w:r xmlns:w="http://schemas.openxmlformats.org/wordprocessingml/2006/main" w:rsidRPr="00631CF5">
        <w:rPr>
          <w:rFonts w:ascii="GHEA Grapalat" w:eastAsia="Times New Roman" w:hAnsi="GHEA Grapalat" w:cs="Calibri"/>
          <w:b/>
          <w:sz w:val="20"/>
          <w:szCs w:val="20"/>
          <w:lang w:val="hy-AM"/>
        </w:rPr>
        <w:t xml:space="preserve">»</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NAOC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left="1404" w:firstLine="720"/>
        <w:jc w:val="both"/>
        <w:rPr>
          <w:rFonts w:ascii="GHEA Grapalat" w:eastAsia="Times New Roman" w:hAnsi="GHEA Grapalat" w:cs="Times New Roman"/>
          <w:sz w:val="20"/>
          <w:szCs w:val="20"/>
          <w:lang w:val="af-ZA"/>
        </w:rPr>
      </w:pPr>
    </w:p>
    <w:p w:rsidR="00BB1514" w:rsidRPr="00631CF5" w:rsidRDefault="00BB1514" w:rsidP="00BB1514">
      <w:pPr>
        <w:spacing w:after="0" w:line="240" w:lineRule="auto"/>
        <w:ind w:right="-7" w:firstLine="567"/>
        <w:jc w:val="right"/>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3D15EB" w:rsidRPr="0040529A" w:rsidRDefault="003D15EB" w:rsidP="00BB1514">
      <w:pPr>
        <w:spacing w:after="0" w:line="240" w:lineRule="auto"/>
        <w:ind w:firstLine="567"/>
        <w:jc w:val="right"/>
        <w:rPr>
          <w:rFonts w:ascii="Arial" w:eastAsia="Times New Roman" w:hAnsi="Arial" w:cs="Arial"/>
          <w:b/>
          <w:i/>
          <w:sz w:val="20"/>
          <w:szCs w:val="20"/>
          <w:lang w:val="af-ZA"/>
        </w:rPr>
      </w:pP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i/>
          <w:sz w:val="20"/>
          <w:szCs w:val="20"/>
          <w:lang w:val="af-ZA"/>
        </w:rPr>
      </w:pPr>
      <w:r xmlns:w="http://schemas.openxmlformats.org/wordprocessingml/2006/main" w:rsidRPr="00631CF5">
        <w:rPr>
          <w:rFonts w:ascii="Arial" w:eastAsia="Times New Roman" w:hAnsi="Arial" w:cs="Arial"/>
          <w:b/>
          <w:i/>
          <w:sz w:val="20"/>
          <w:szCs w:val="20"/>
          <w:lang w:val="en-US"/>
        </w:rPr>
        <w:t xml:space="preserve">Confirmed</w:t>
      </w:r>
      <w:r xmlns:w="http://schemas.openxmlformats.org/wordprocessingml/2006/main" w:rsidRPr="00631CF5">
        <w:rPr>
          <w:rFonts w:ascii="GHEA Grapalat" w:eastAsia="Times New Roman" w:hAnsi="GHEA Grapalat" w:cs="Times Armenian"/>
          <w:b/>
          <w:i/>
          <w:sz w:val="20"/>
          <w:szCs w:val="20"/>
          <w:lang w:val="af-ZA"/>
        </w:rPr>
        <w:t xml:space="preserve"> </w:t>
      </w:r>
      <w:r xmlns:w="http://schemas.openxmlformats.org/wordprocessingml/2006/main" w:rsidRPr="00631CF5">
        <w:rPr>
          <w:rFonts w:ascii="Arial" w:eastAsia="Times New Roman" w:hAnsi="Arial" w:cs="Arial"/>
          <w:b/>
          <w:i/>
          <w:sz w:val="20"/>
          <w:szCs w:val="20"/>
          <w:lang w:val="en-US"/>
        </w:rPr>
        <w:t xml:space="preserve">is</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i/>
          <w:sz w:val="20"/>
          <w:szCs w:val="20"/>
          <w:lang w:val="af-ZA"/>
        </w:rPr>
      </w:pPr>
      <w:r xmlns:w="http://schemas.openxmlformats.org/wordprocessingml/2006/main" w:rsidRPr="00631CF5">
        <w:rPr>
          <w:rFonts w:ascii="GHEA Grapalat" w:eastAsia="Times New Roman" w:hAnsi="GHEA Grapalat" w:cs="Times New Roman"/>
          <w:b/>
          <w:i/>
          <w:color w:val="000000"/>
          <w:sz w:val="20"/>
          <w:szCs w:val="27"/>
          <w:lang w:val="af-ZA"/>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rPr>
        <w:t xml:space="preserve">"</w:t>
      </w:r>
      <w:r xmlns:w="http://schemas.openxmlformats.org/wordprocessingml/2006/main" w:rsidRPr="00631CF5">
        <w:rPr>
          <w:rFonts w:ascii="GHEA Grapalat" w:eastAsia="Times New Roman" w:hAnsi="GHEA Grapalat" w:cs="Sylfaen"/>
          <w:b/>
          <w:i/>
          <w:sz w:val="20"/>
          <w:szCs w:val="20"/>
          <w:lang w:val="af-ZA"/>
        </w:rPr>
        <w:t xml:space="preserve"> </w:t>
      </w:r>
      <w:r xmlns:w="http://schemas.openxmlformats.org/wordprocessingml/2006/main" w:rsidRPr="00631CF5">
        <w:rPr>
          <w:rFonts w:ascii="Arial" w:eastAsia="Times New Roman" w:hAnsi="Arial" w:cs="Arial"/>
          <w:b/>
          <w:i/>
          <w:sz w:val="20"/>
          <w:szCs w:val="20"/>
          <w:lang w:val="en-US"/>
        </w:rPr>
        <w:t xml:space="preserve">with code</w:t>
      </w:r>
      <w:r xmlns:w="http://schemas.openxmlformats.org/wordprocessingml/2006/main" w:rsidRPr="00631CF5">
        <w:rPr>
          <w:rFonts w:ascii="GHEA Grapalat" w:eastAsia="Times New Roman" w:hAnsi="GHEA Grapalat" w:cs="Times Armenian"/>
          <w:b/>
          <w:i/>
          <w:sz w:val="20"/>
          <w:szCs w:val="20"/>
          <w:lang w:val="af-ZA"/>
        </w:rPr>
        <w:t xml:space="preserve"> </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Times Armenian"/>
          <w:b/>
          <w:i/>
          <w:sz w:val="20"/>
          <w:szCs w:val="20"/>
          <w:lang w:val="af-ZA"/>
        </w:rPr>
      </w:pPr>
      <w:proofErr xmlns:w="http://schemas.openxmlformats.org/wordprocessingml/2006/main" w:type="gramStart"/>
      <w:r xmlns:w="http://schemas.openxmlformats.org/wordprocessingml/2006/main" w:rsidRPr="00631CF5">
        <w:rPr>
          <w:rFonts w:ascii="Arial" w:eastAsia="Times New Roman" w:hAnsi="Arial" w:cs="Arial"/>
          <w:b/>
          <w:i/>
          <w:sz w:val="20"/>
          <w:szCs w:val="20"/>
          <w:lang w:val="en-US"/>
        </w:rPr>
        <w:t xml:space="preserve">quote</w:t>
      </w:r>
      <w:proofErr xmlns:w="http://schemas.openxmlformats.org/wordprocessingml/2006/main" w:type="gramEnd"/>
      <w:r xmlns:w="http://schemas.openxmlformats.org/wordprocessingml/2006/main" w:rsidRPr="00631CF5">
        <w:rPr>
          <w:rFonts w:ascii="GHEA Grapalat" w:eastAsia="Times New Roman" w:hAnsi="GHEA Grapalat" w:cs="Sylfaen"/>
          <w:b/>
          <w:i/>
          <w:sz w:val="20"/>
          <w:szCs w:val="20"/>
          <w:lang w:val="af-ZA"/>
        </w:rPr>
        <w:t xml:space="preserve"> </w:t>
      </w:r>
      <w:r xmlns:w="http://schemas.openxmlformats.org/wordprocessingml/2006/main" w:rsidRPr="00631CF5">
        <w:rPr>
          <w:rFonts w:ascii="Arial" w:eastAsia="Times New Roman" w:hAnsi="Arial" w:cs="Arial"/>
          <w:b/>
          <w:i/>
          <w:sz w:val="20"/>
          <w:szCs w:val="20"/>
          <w:lang w:val="en-US"/>
        </w:rPr>
        <w:t xml:space="preserve">of inquiry</w:t>
      </w:r>
      <w:r xmlns:w="http://schemas.openxmlformats.org/wordprocessingml/2006/main" w:rsidRPr="00631CF5">
        <w:rPr>
          <w:rFonts w:ascii="GHEA Grapalat" w:eastAsia="Times New Roman" w:hAnsi="GHEA Grapalat" w:cs="Times Armenian"/>
          <w:b/>
          <w:i/>
          <w:sz w:val="20"/>
          <w:szCs w:val="20"/>
          <w:lang w:val="af-ZA"/>
        </w:rPr>
        <w:t xml:space="preserve"> </w:t>
      </w:r>
      <w:r xmlns:w="http://schemas.openxmlformats.org/wordprocessingml/2006/main" w:rsidRPr="00631CF5">
        <w:rPr>
          <w:rFonts w:ascii="Arial" w:eastAsia="Times New Roman" w:hAnsi="Arial" w:cs="Arial"/>
          <w:b/>
          <w:i/>
          <w:sz w:val="20"/>
          <w:szCs w:val="20"/>
          <w:lang w:val="af-ZA"/>
        </w:rPr>
        <w:t xml:space="preserve">appraiser</w:t>
      </w:r>
      <w:r xmlns:w="http://schemas.openxmlformats.org/wordprocessingml/2006/main" w:rsidRPr="00631CF5">
        <w:rPr>
          <w:rFonts w:ascii="GHEA Grapalat" w:eastAsia="Times New Roman" w:hAnsi="GHEA Grapalat" w:cs="Times Armenian"/>
          <w:b/>
          <w:i/>
          <w:sz w:val="20"/>
          <w:szCs w:val="20"/>
          <w:lang w:val="af-ZA"/>
        </w:rPr>
        <w:t xml:space="preserve"> </w:t>
      </w:r>
      <w:r xmlns:w="http://schemas.openxmlformats.org/wordprocessingml/2006/main" w:rsidRPr="00631CF5">
        <w:rPr>
          <w:rFonts w:ascii="Arial" w:eastAsia="Times New Roman" w:hAnsi="Arial" w:cs="Arial"/>
          <w:b/>
          <w:i/>
          <w:sz w:val="20"/>
          <w:szCs w:val="20"/>
          <w:lang w:val="en-US"/>
        </w:rPr>
        <w:t xml:space="preserve">of the commission</w:t>
      </w:r>
    </w:p>
    <w:p w:rsidR="00BB1514" w:rsidRPr="003D15EB" w:rsidRDefault="00BB1514" w:rsidP="00BB1514">
      <w:pPr xmlns:w="http://schemas.openxmlformats.org/wordprocessingml/2006/main">
        <w:spacing w:after="0" w:line="240" w:lineRule="auto"/>
        <w:ind w:firstLine="567"/>
        <w:jc w:val="right"/>
        <w:rPr>
          <w:rFonts w:ascii="Arial" w:eastAsia="Times New Roman" w:hAnsi="Arial" w:cs="Arial"/>
          <w:i/>
          <w:sz w:val="20"/>
          <w:szCs w:val="20"/>
          <w:u w:val="single"/>
          <w:lang w:val="hy-AM"/>
        </w:rPr>
      </w:pPr>
      <w:r xmlns:w="http://schemas.openxmlformats.org/wordprocessingml/2006/main" w:rsidRPr="00631CF5">
        <w:rPr>
          <w:rFonts w:ascii="GHEA Grapalat" w:eastAsia="Times New Roman" w:hAnsi="GHEA Grapalat" w:cs="Sylfaen"/>
          <w:b/>
          <w:i/>
          <w:sz w:val="20"/>
          <w:szCs w:val="20"/>
          <w:lang w:val="af-ZA"/>
        </w:rPr>
        <w:t xml:space="preserve"> </w:t>
      </w:r>
      <w:r xmlns:w="http://schemas.openxmlformats.org/wordprocessingml/2006/main" w:rsidRPr="003D15EB">
        <w:rPr>
          <w:rFonts w:ascii="Arial" w:eastAsia="Times New Roman" w:hAnsi="Arial" w:cs="Arial"/>
          <w:i/>
          <w:sz w:val="20"/>
          <w:szCs w:val="20"/>
          <w:u w:val="single"/>
          <w:lang w:val="hy-AM"/>
        </w:rPr>
        <w:t xml:space="preserve">2024 December 05 N 01 decision</w:t>
      </w: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xmlns:w="http://schemas.openxmlformats.org/wordprocessingml/2006/main">
        <w:tabs>
          <w:tab w:val="left" w:pos="5968"/>
        </w:tabs>
        <w:spacing w:after="0" w:line="240" w:lineRule="auto"/>
        <w:ind w:right="-7" w:firstLine="567"/>
        <w:rPr>
          <w:rFonts w:ascii="GHEA Grapalat" w:eastAsia="Times New Roman" w:hAnsi="GHEA Grapalat" w:cs="Times New Roman"/>
          <w:sz w:val="24"/>
          <w:szCs w:val="24"/>
          <w:lang w:val="af-ZA"/>
        </w:rPr>
      </w:pPr>
      <w:r xmlns:w="http://schemas.openxmlformats.org/wordprocessingml/2006/main" w:rsidRPr="00631CF5">
        <w:rPr>
          <w:rFonts w:ascii="Arial" w:eastAsia="Times New Roman" w:hAnsi="Arial" w:cs="Arial"/>
          <w:sz w:val="24"/>
          <w:szCs w:val="24"/>
          <w:lang w:val="af-ZA"/>
        </w:rPr>
        <w:t xml:space="preserve">RA:</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af-ZA"/>
        </w:rPr>
        <w:t xml:space="preserve">Lori</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af-ZA"/>
        </w:rPr>
        <w:t xml:space="preserve">region:</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GHEA Grapalat" w:eastAsia="Times New Roman" w:hAnsi="GHEA Grapalat" w:cs="Franklin Gothic Medium Cond"/>
          <w:sz w:val="24"/>
          <w:szCs w:val="24"/>
          <w:lang w:val="af-ZA"/>
        </w:rPr>
        <w:t xml:space="preserve">Tumanyan</w:t>
      </w:r>
      <w:r xmlns:w="http://schemas.openxmlformats.org/wordprocessingml/2006/main" w:rsidRPr="00631CF5">
        <w:rPr>
          <w:rFonts w:ascii="Arial" w:eastAsia="Times New Roman" w:hAnsi="Arial" w:cs="Arial"/>
          <w:sz w:val="24"/>
          <w:szCs w:val="24"/>
          <w:lang w:val="af-ZA"/>
        </w:rPr>
        <w:t xml:space="preserve">​</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af-ZA"/>
        </w:rPr>
        <w:t xml:space="preserve">community</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af-ZA"/>
        </w:rPr>
        <w:t xml:space="preserve">utility</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af-ZA"/>
        </w:rPr>
        <w:t xml:space="preserve">economy </w:t>
      </w:r>
      <w:r xmlns:w="http://schemas.openxmlformats.org/wordprocessingml/2006/main" w:rsidRPr="00631CF5">
        <w:rPr>
          <w:rFonts w:ascii="GHEA Grapalat" w:eastAsia="Times New Roman" w:hAnsi="GHEA Grapalat" w:cs="Franklin Gothic Medium Cond"/>
          <w:sz w:val="24"/>
          <w:szCs w:val="24"/>
          <w:lang w:val="af-ZA"/>
        </w:rPr>
        <w:t xml:space="preserve">»</w:t>
      </w:r>
      <w:r xmlns:w="http://schemas.openxmlformats.org/wordprocessingml/2006/main" w:rsidRPr="00631CF5">
        <w:rPr>
          <w:rFonts w:ascii="GHEA Grapalat" w:eastAsia="Times New Roman" w:hAnsi="GHEA Grapalat" w:cs="Times Armenian"/>
          <w:sz w:val="24"/>
          <w:szCs w:val="24"/>
          <w:lang w:val="hy-AM"/>
        </w:rPr>
        <w:t xml:space="preserve"> </w:t>
      </w:r>
      <w:r xmlns:w="http://schemas.openxmlformats.org/wordprocessingml/2006/main" w:rsidRPr="00631CF5">
        <w:rPr>
          <w:rFonts w:ascii="Arial" w:eastAsia="Times New Roman" w:hAnsi="Arial" w:cs="Arial"/>
          <w:sz w:val="24"/>
          <w:szCs w:val="24"/>
          <w:lang w:val="af-ZA"/>
        </w:rPr>
        <w:t xml:space="preserve">AOC:</w:t>
      </w:r>
      <w:r xmlns:w="http://schemas.openxmlformats.org/wordprocessingml/2006/main" w:rsidRPr="00631CF5">
        <w:rPr>
          <w:rFonts w:ascii="GHEA Grapalat" w:eastAsia="Times New Roman" w:hAnsi="GHEA Grapalat" w:cs="Times New Roman"/>
          <w:sz w:val="24"/>
          <w:szCs w:val="24"/>
          <w:lang w:val="af-ZA"/>
        </w:rPr>
        <w:tab xmlns:w="http://schemas.openxmlformats.org/wordprocessingml/2006/main"/>
      </w: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xmlns:w="http://schemas.openxmlformats.org/wordprocessingml/2006/main">
        <w:spacing w:after="0" w:line="240" w:lineRule="auto"/>
        <w:ind w:right="-7" w:firstLine="567"/>
        <w:jc w:val="center"/>
        <w:rPr>
          <w:rFonts w:ascii="GHEA Grapalat" w:eastAsia="Times New Roman" w:hAnsi="GHEA Grapalat" w:cs="Sylfaen"/>
          <w:sz w:val="24"/>
          <w:szCs w:val="24"/>
          <w:lang w:val="af-ZA"/>
        </w:rPr>
      </w:pPr>
      <w:r xmlns:w="http://schemas.openxmlformats.org/wordprocessingml/2006/main" w:rsidRPr="00631CF5">
        <w:rPr>
          <w:rFonts w:ascii="Arial" w:eastAsia="Times New Roman" w:hAnsi="Arial" w:cs="Arial"/>
          <w:sz w:val="24"/>
          <w:szCs w:val="24"/>
          <w:lang w:val="en-US"/>
        </w:rPr>
        <w:t xml:space="preserve">Q:</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en-US"/>
        </w:rPr>
        <w:t xml:space="preserve">R:</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en-US"/>
        </w:rPr>
        <w:t xml:space="preserve">A:</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en-US"/>
        </w:rPr>
        <w:t xml:space="preserve">V:</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en-US"/>
        </w:rPr>
        <w:t xml:space="preserve">E:</w:t>
      </w:r>
      <w:r xmlns:w="http://schemas.openxmlformats.org/wordprocessingml/2006/main" w:rsidRPr="00631CF5">
        <w:rPr>
          <w:rFonts w:ascii="GHEA Grapalat" w:eastAsia="Times New Roman" w:hAnsi="GHEA Grapalat" w:cs="Times Armenian"/>
          <w:sz w:val="24"/>
          <w:szCs w:val="24"/>
          <w:lang w:val="af-ZA"/>
        </w:rPr>
        <w:t xml:space="preserve"> </w:t>
      </w:r>
      <w:r xmlns:w="http://schemas.openxmlformats.org/wordprocessingml/2006/main" w:rsidRPr="00631CF5">
        <w:rPr>
          <w:rFonts w:ascii="Arial" w:eastAsia="Times New Roman" w:hAnsi="Arial" w:cs="Arial"/>
          <w:sz w:val="24"/>
          <w:szCs w:val="24"/>
          <w:lang w:val="en-US"/>
        </w:rPr>
        <w:t xml:space="preserve">R:</w:t>
      </w: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xmlns:w="http://schemas.openxmlformats.org/wordprocessingml/2006/main">
        <w:spacing w:after="0" w:line="240" w:lineRule="auto"/>
        <w:ind w:right="-7"/>
        <w:jc w:val="center"/>
        <w:rPr>
          <w:rFonts w:ascii="GHEA Grapalat" w:eastAsia="Times New Roman" w:hAnsi="GHEA Grapalat" w:cs="Times New Roman"/>
          <w:b/>
          <w:sz w:val="24"/>
          <w:lang w:val="af-ZA"/>
        </w:rPr>
      </w:pP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RA</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SHUT UP!</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REGION:</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TUMANIAN</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COMMUNITY </w:t>
      </w:r>
      <w:r xmlns:w="http://schemas.openxmlformats.org/wordprocessingml/2006/main" w:rsidRPr="00631CF5">
        <w:rPr>
          <w:rFonts w:ascii="Arial" w:eastAsia="Times New Roman" w:hAnsi="Arial" w:cs="Arial"/>
          <w:b/>
          <w:sz w:val="24"/>
          <w:szCs w:val="24"/>
          <w:lang w:val="hy-AM"/>
        </w:rPr>
        <w:t xml:space="preserve">IN:</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UTILITY</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ECONOMY </w:t>
      </w:r>
      <w:r xmlns:w="http://schemas.openxmlformats.org/wordprocessingml/2006/main" w:rsidRPr="00631CF5">
        <w:rPr>
          <w:rFonts w:ascii="GHEA Grapalat" w:eastAsia="Times New Roman" w:hAnsi="GHEA Grapalat" w:cs="Sylfaen"/>
          <w:b/>
          <w:sz w:val="24"/>
          <w:szCs w:val="24"/>
          <w:lang w:val="af-ZA"/>
        </w:rPr>
        <w:t xml:space="preserve">»</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HOAK </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I</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NEEDS</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FOR </w:t>
      </w:r>
      <w:r xmlns:w="http://schemas.openxmlformats.org/wordprocessingml/2006/main" w:rsidRPr="00631CF5">
        <w:rPr>
          <w:rFonts w:ascii="GHEA Grapalat" w:eastAsia="Times New Roman" w:hAnsi="GHEA Grapalat" w:cs="Times Armenian"/>
          <w:b/>
          <w:sz w:val="24"/>
          <w:szCs w:val="24"/>
          <w:lang w:val="af-ZA"/>
        </w:rPr>
        <w:t xml:space="preserve">:</w:t>
      </w:r>
      <w:r xmlns:w="http://schemas.openxmlformats.org/wordprocessingml/2006/main" w:rsidRPr="00631CF5">
        <w:rPr>
          <w:rFonts w:ascii="GHEA Grapalat" w:eastAsia="Times New Roman" w:hAnsi="GHEA Grapalat" w:cs="Times Armenian"/>
          <w:b/>
          <w:sz w:val="24"/>
          <w:szCs w:val="24"/>
          <w:lang w:val="hy-AM"/>
        </w:rPr>
        <w:t xml:space="preserve"> </w:t>
      </w:r>
      <w:r xmlns:w="http://schemas.openxmlformats.org/wordprocessingml/2006/main" w:rsidRPr="00631CF5">
        <w:rPr>
          <w:rFonts w:ascii="GHEA Grapalat" w:eastAsia="Times New Roman" w:hAnsi="GHEA Grapalat" w:cs="Sylfaen"/>
          <w:b/>
          <w:sz w:val="24"/>
          <w:szCs w:val="24"/>
          <w:lang w:val="af-ZA"/>
        </w:rPr>
        <w:t xml:space="preserve">TUMANIAN</w:t>
      </w:r>
      <w:r xmlns:w="http://schemas.openxmlformats.org/wordprocessingml/2006/main" w:rsidRPr="00631CF5">
        <w:rPr>
          <w:rFonts w:ascii="Arial" w:eastAsia="Times New Roman" w:hAnsi="Arial" w:cs="Arial"/>
          <w:b/>
          <w:szCs w:val="24"/>
          <w:lang w:val="af-ZA"/>
        </w:rPr>
        <w:t xml:space="preserv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OF THE COMMUNITY</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A PLACE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hy-AM"/>
        </w:rPr>
        <w:t xml:space="preserve">AND:</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WITHOUT</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af-ZA"/>
        </w:rPr>
        <w:t xml:space="preserve">RESIDENCE: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LIVING</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GARBAGE DISPOSAL </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ACQUISITION</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ON PURPOSE</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ANNOUNCED</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RATING:</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QUESTION:</w:t>
      </w:r>
    </w:p>
    <w:p w:rsidR="00BB1514" w:rsidRPr="00631CF5" w:rsidRDefault="00BB1514" w:rsidP="00BB1514">
      <w:pPr>
        <w:spacing w:after="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i/>
          <w:lang w:val="af-ZA"/>
        </w:rPr>
      </w:pPr>
      <w:r xmlns:w="http://schemas.openxmlformats.org/wordprocessingml/2006/main" w:rsidRPr="00631CF5">
        <w:rPr>
          <w:rFonts w:ascii="Arial" w:eastAsia="Times New Roman" w:hAnsi="Arial" w:cs="Arial"/>
          <w:i/>
          <w:lang w:val="en-US"/>
        </w:rPr>
        <w:lastRenderedPageBreak xmlns:w="http://schemas.openxmlformats.org/wordprocessingml/2006/main"/>
      </w:r>
      <w:r xmlns:w="http://schemas.openxmlformats.org/wordprocessingml/2006/main" w:rsidRPr="00631CF5">
        <w:rPr>
          <w:rFonts w:ascii="Arial" w:eastAsia="Times New Roman" w:hAnsi="Arial" w:cs="Arial"/>
          <w:i/>
          <w:lang w:val="en-US"/>
        </w:rPr>
        <w:t xml:space="preserve">Dear</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participant</w:t>
      </w:r>
      <w:r xmlns:w="http://schemas.openxmlformats.org/wordprocessingml/2006/main" w:rsidRPr="00631CF5">
        <w:rPr>
          <w:rFonts w:ascii="GHEA Grapalat" w:eastAsia="Times New Roman" w:hAnsi="GHEA Grapalat" w:cs="Sylfaen"/>
          <w:i/>
          <w:lang w:val="af-ZA"/>
        </w:rPr>
        <w:t xml:space="preserve"> </w:t>
      </w:r>
      <w:r xmlns:w="http://schemas.openxmlformats.org/wordprocessingml/2006/main" w:rsidRPr="00631CF5">
        <w:rPr>
          <w:rFonts w:ascii="Arial" w:eastAsia="Times New Roman" w:hAnsi="Arial" w:cs="Arial"/>
          <w:i/>
          <w:lang w:val="en-US"/>
        </w:rPr>
        <w:t xml:space="preserve">before</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application</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making up</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and:</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presenting</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please</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we are</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in detail</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study</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hereby</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How much </w:t>
      </w:r>
      <w:r xmlns:w="http://schemas.openxmlformats.org/wordprocessingml/2006/main" w:rsidRPr="00631CF5">
        <w:rPr>
          <w:rFonts w:ascii="Arial" w:eastAsia="Times New Roman" w:hAnsi="Arial" w:cs="Arial"/>
          <w:i/>
          <w:lang w:val="en-US"/>
        </w:rPr>
        <w:t xml:space="preserve">is the invitation </w:t>
      </w:r>
      <w:r xmlns:w="http://schemas.openxmlformats.org/wordprocessingml/2006/main" w:rsidRPr="00631CF5">
        <w:rPr>
          <w:rFonts w:ascii="GHEA Grapalat" w:eastAsia="Times New Roman" w:hAnsi="GHEA Grapalat" w:cs="Times Armenian"/>
          <w:i/>
          <w:lang w:val="af-ZA"/>
        </w:rPr>
        <w:t xml:space="preserve">?</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that</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to the invitation</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non-compliant</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applications</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subject to</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Arial" w:eastAsia="Times New Roman" w:hAnsi="Arial" w:cs="Arial"/>
          <w:i/>
          <w:lang w:val="en-US"/>
        </w:rPr>
        <w:t xml:space="preserve">are</w:t>
      </w:r>
      <w:r xmlns:w="http://schemas.openxmlformats.org/wordprocessingml/2006/main" w:rsidRPr="00631CF5">
        <w:rPr>
          <w:rFonts w:ascii="GHEA Grapalat" w:eastAsia="Times New Roman" w:hAnsi="GHEA Grapalat" w:cs="Times Armenian"/>
          <w:i/>
          <w:lang w:val="af-ZA"/>
        </w:rPr>
        <w:t xml:space="preserve"> </w:t>
      </w:r>
      <w:r xmlns:w="http://schemas.openxmlformats.org/wordprocessingml/2006/main" w:rsidRPr="00631CF5">
        <w:rPr>
          <w:rFonts w:ascii="GHEA Grapalat" w:eastAsia="Times New Roman" w:hAnsi="GHEA Grapalat" w:cs="Sylfaen"/>
          <w:i/>
          <w:lang w:val="af-ZA"/>
        </w:rPr>
        <w:t xml:space="preserve">of </w:t>
      </w:r>
      <w:r xmlns:w="http://schemas.openxmlformats.org/wordprocessingml/2006/main" w:rsidRPr="00631CF5">
        <w:rPr>
          <w:rFonts w:ascii="Arial" w:eastAsia="Times New Roman" w:hAnsi="Arial" w:cs="Arial"/>
          <w:i/>
          <w:lang w:val="en-US"/>
        </w:rPr>
        <w:t xml:space="preserve">rejection</w:t>
      </w:r>
    </w:p>
    <w:p w:rsidR="00BB1514" w:rsidRPr="00631CF5" w:rsidRDefault="00BB1514" w:rsidP="00BB1514">
      <w:pPr>
        <w:spacing w:after="0" w:line="240" w:lineRule="auto"/>
        <w:ind w:firstLine="567"/>
        <w:jc w:val="both"/>
        <w:rPr>
          <w:rFonts w:ascii="GHEA Grapalat" w:eastAsia="Times New Roman" w:hAnsi="GHEA Grapalat" w:cs="Times New Roman"/>
          <w:i/>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lang w:val="af-ZA"/>
        </w:rPr>
      </w:pPr>
    </w:p>
    <w:p w:rsidR="00BB1514" w:rsidRPr="00631CF5" w:rsidRDefault="00BB1514" w:rsidP="00BB1514">
      <w:pPr>
        <w:spacing w:after="0" w:line="240" w:lineRule="auto"/>
        <w:ind w:firstLine="567"/>
        <w:jc w:val="center"/>
        <w:rPr>
          <w:rFonts w:ascii="GHEA Grapalat" w:eastAsia="Times New Roman" w:hAnsi="GHEA Grapalat" w:cs="Sylfaen"/>
          <w:b/>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b/>
          <w:sz w:val="20"/>
          <w:szCs w:val="20"/>
          <w:lang w:val="af-ZA"/>
        </w:rPr>
      </w:pPr>
      <w:r xmlns:w="http://schemas.openxmlformats.org/wordprocessingml/2006/main" w:rsidRPr="00631CF5">
        <w:rPr>
          <w:rFonts w:ascii="Arial" w:eastAsia="Times New Roman" w:hAnsi="Arial" w:cs="Arial"/>
          <w:b/>
          <w:sz w:val="20"/>
          <w:szCs w:val="20"/>
          <w:lang w:val="en-US"/>
        </w:rPr>
        <w:t xml:space="preserve">CONTENTS</w:t>
      </w:r>
    </w:p>
    <w:p w:rsidR="00BB1514" w:rsidRPr="00631CF5" w:rsidRDefault="00BB1514" w:rsidP="00BB1514">
      <w:pPr>
        <w:spacing w:after="0" w:line="240" w:lineRule="auto"/>
        <w:ind w:firstLine="567"/>
        <w:jc w:val="center"/>
        <w:rPr>
          <w:rFonts w:ascii="GHEA Grapalat" w:eastAsia="Times New Roman" w:hAnsi="GHEA Grapalat" w:cs="Times New Roman"/>
          <w:i/>
          <w:sz w:val="20"/>
          <w:szCs w:val="24"/>
          <w:lang w:val="af-ZA"/>
        </w:rPr>
      </w:pPr>
    </w:p>
    <w:p w:rsidR="00BB1514" w:rsidRPr="00631CF5" w:rsidRDefault="00BB1514" w:rsidP="00BB1514">
      <w:pPr xmlns:w="http://schemas.openxmlformats.org/wordprocessingml/2006/main">
        <w:spacing w:after="0" w:line="240" w:lineRule="auto"/>
        <w:ind w:right="-7"/>
        <w:jc w:val="center"/>
        <w:rPr>
          <w:rFonts w:ascii="GHEA Grapalat" w:eastAsia="Times New Roman" w:hAnsi="GHEA Grapalat" w:cs="Times New Roman"/>
          <w:b/>
          <w:sz w:val="24"/>
          <w:lang w:val="af-ZA"/>
        </w:rPr>
      </w:pP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RA</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SHUT UP!</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REGION:</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TUMANIAN</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COMMUNITY </w:t>
      </w:r>
      <w:r xmlns:w="http://schemas.openxmlformats.org/wordprocessingml/2006/main" w:rsidRPr="00631CF5">
        <w:rPr>
          <w:rFonts w:ascii="Arial" w:eastAsia="Times New Roman" w:hAnsi="Arial" w:cs="Arial"/>
          <w:b/>
          <w:sz w:val="24"/>
          <w:szCs w:val="24"/>
          <w:lang w:val="hy-AM"/>
        </w:rPr>
        <w:t xml:space="preserve">IN:</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UTILITY</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ECONOMY </w:t>
      </w:r>
      <w:r xmlns:w="http://schemas.openxmlformats.org/wordprocessingml/2006/main" w:rsidRPr="00631CF5">
        <w:rPr>
          <w:rFonts w:ascii="GHEA Grapalat" w:eastAsia="Times New Roman" w:hAnsi="GHEA Grapalat" w:cs="Sylfaen"/>
          <w:b/>
          <w:sz w:val="24"/>
          <w:szCs w:val="24"/>
          <w:lang w:val="af-ZA"/>
        </w:rPr>
        <w:t xml:space="preserve">»</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HOAK </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I</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NEEDS</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FOR </w:t>
      </w:r>
      <w:r xmlns:w="http://schemas.openxmlformats.org/wordprocessingml/2006/main" w:rsidRPr="00631CF5">
        <w:rPr>
          <w:rFonts w:ascii="GHEA Grapalat" w:eastAsia="Times New Roman" w:hAnsi="GHEA Grapalat" w:cs="Times Armenian"/>
          <w:b/>
          <w:sz w:val="24"/>
          <w:szCs w:val="24"/>
          <w:lang w:val="af-ZA"/>
        </w:rPr>
        <w:t xml:space="preserve">:</w:t>
      </w:r>
      <w:r xmlns:w="http://schemas.openxmlformats.org/wordprocessingml/2006/main" w:rsidRPr="00631CF5">
        <w:rPr>
          <w:rFonts w:ascii="GHEA Grapalat" w:eastAsia="Times New Roman" w:hAnsi="GHEA Grapalat" w:cs="Times Armenian"/>
          <w:b/>
          <w:sz w:val="24"/>
          <w:szCs w:val="24"/>
          <w:lang w:val="hy-AM"/>
        </w:rPr>
        <w:t xml:space="preserve"> </w:t>
      </w:r>
      <w:r xmlns:w="http://schemas.openxmlformats.org/wordprocessingml/2006/main" w:rsidRPr="00631CF5">
        <w:rPr>
          <w:rFonts w:ascii="GHEA Grapalat" w:eastAsia="Times New Roman" w:hAnsi="GHEA Grapalat" w:cs="Sylfaen"/>
          <w:b/>
          <w:sz w:val="24"/>
          <w:szCs w:val="24"/>
          <w:lang w:val="af-ZA"/>
        </w:rPr>
        <w:t xml:space="preserve">TUMANIAN</w:t>
      </w:r>
      <w:r xmlns:w="http://schemas.openxmlformats.org/wordprocessingml/2006/main" w:rsidRPr="00631CF5">
        <w:rPr>
          <w:rFonts w:ascii="Arial" w:eastAsia="Times New Roman" w:hAnsi="Arial" w:cs="Arial"/>
          <w:b/>
          <w:szCs w:val="24"/>
          <w:lang w:val="af-ZA"/>
        </w:rPr>
        <w:t xml:space="preserv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OF THE COMMUNITY</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A PLACE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AND:</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WITHOUT</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RESIDENCE:</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LIVING</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WASTE DISPOSAL </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ACQUISITION</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ON PURPOSE</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GHEA Grapalat" w:eastAsia="Times New Roman" w:hAnsi="GHEA Grapalat" w:cs="Times Armenia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ANNOUNCED</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Arial" w:eastAsia="Times New Roman" w:hAnsi="Arial" w:cs="Arial"/>
          <w:b/>
          <w:sz w:val="24"/>
          <w:szCs w:val="24"/>
          <w:lang w:val="en-US"/>
        </w:rPr>
        <w:t xml:space="preserve">RATING:</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QUESTION:</w:t>
      </w:r>
    </w:p>
    <w:p w:rsidR="00BB1514" w:rsidRPr="00631CF5" w:rsidRDefault="00BB1514" w:rsidP="00BB1514">
      <w:pPr>
        <w:spacing w:after="0" w:line="240" w:lineRule="auto"/>
        <w:ind w:firstLine="567"/>
        <w:jc w:val="center"/>
        <w:rPr>
          <w:rFonts w:ascii="GHEA Grapalat" w:eastAsia="Times New Roman" w:hAnsi="GHEA Grapalat" w:cs="Sylfaen"/>
          <w:b/>
          <w:sz w:val="20"/>
          <w:lang w:val="af-ZA"/>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sz w:val="20"/>
          <w:szCs w:val="24"/>
          <w:lang w:val="af-ZA"/>
        </w:rPr>
      </w:pPr>
      <w:proofErr xmlns:w="http://schemas.openxmlformats.org/wordprocessingml/2006/main" w:type="gramStart"/>
      <w:r xmlns:w="http://schemas.openxmlformats.org/wordprocessingml/2006/main" w:rsidRPr="00631CF5">
        <w:rPr>
          <w:rFonts w:ascii="Arial" w:eastAsia="Times New Roman" w:hAnsi="Arial" w:cs="Arial"/>
          <w:b/>
          <w:sz w:val="20"/>
          <w:lang w:val="en-US"/>
        </w:rPr>
        <w:t xml:space="preserve">PART </w:t>
      </w:r>
      <w:r xmlns:w="http://schemas.openxmlformats.org/wordprocessingml/2006/main" w:rsidRPr="00631CF5">
        <w:rPr>
          <w:rFonts w:ascii="GHEA Grapalat" w:eastAsia="Times New Roman" w:hAnsi="GHEA Grapalat" w:cs="Times Armenian"/>
          <w:b/>
          <w:sz w:val="20"/>
          <w:lang w:val="af-ZA"/>
        </w:rPr>
        <w:t xml:space="preserve">I.</w:t>
      </w:r>
      <w:proofErr xmlns:w="http://schemas.openxmlformats.org/wordprocessingml/2006/main" w:type="gramEnd"/>
      <w:r xmlns:w="http://schemas.openxmlformats.org/wordprocessingml/2006/main" w:rsidRPr="00631CF5">
        <w:rPr>
          <w:rFonts w:ascii="GHEA Grapalat" w:eastAsia="Times New Roman" w:hAnsi="GHEA Grapalat" w:cs="Times Armenian"/>
          <w:b/>
          <w:sz w:val="20"/>
          <w:lang w:val="af-ZA"/>
        </w:rPr>
        <w:t xml:space="preserve">​</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 </w:t>
      </w:r>
      <w:r xmlns:w="http://schemas.openxmlformats.org/wordprocessingml/2006/main" w:rsidRPr="00631CF5">
        <w:rPr>
          <w:rFonts w:ascii="Arial" w:eastAsia="Times New Roman" w:hAnsi="Arial" w:cs="Arial"/>
          <w:sz w:val="20"/>
          <w:szCs w:val="24"/>
          <w:lang w:val="en-US"/>
        </w:rPr>
        <w:t xml:space="preserve">Purchase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subject</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characteristic</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2.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right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selected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participant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be recognized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case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qualification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provide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conditions</w:t>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3. </w:t>
      </w:r>
      <w:r xmlns:w="http://schemas.openxmlformats.org/wordprocessingml/2006/main" w:rsidRPr="00631CF5">
        <w:rPr>
          <w:rFonts w:ascii="Arial" w:eastAsia="Times New Roman" w:hAnsi="Arial" w:cs="Arial"/>
          <w:sz w:val="20"/>
          <w:szCs w:val="24"/>
          <w:lang w:val="en-US"/>
        </w:rPr>
        <w:t xml:space="preserve">Invitation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the invitation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change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perform</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4. </w:t>
      </w:r>
      <w:r xmlns:w="http://schemas.openxmlformats.org/wordprocessingml/2006/main" w:rsidRPr="00631CF5">
        <w:rPr>
          <w:rFonts w:ascii="Arial" w:eastAsia="Times New Roman" w:hAnsi="Arial" w:cs="Arial"/>
          <w:sz w:val="20"/>
          <w:szCs w:val="24"/>
          <w:lang w:val="en-US"/>
        </w:rPr>
        <w:t xml:space="preserve">Application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5. </w:t>
      </w:r>
      <w:r xmlns:w="http://schemas.openxmlformats.org/wordprocessingml/2006/main" w:rsidRPr="00631CF5">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631CF5">
        <w:rPr>
          <w:rFonts w:ascii="Arial" w:eastAsia="Times New Roman" w:hAnsi="Arial" w:cs="Arial"/>
          <w:sz w:val="20"/>
          <w:szCs w:val="24"/>
          <w:lang w:val="en-US"/>
        </w:rPr>
        <w:t xml:space="preserve">Application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price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offer</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6. </w:t>
      </w:r>
      <w:r xmlns:w="http://schemas.openxmlformats.org/wordprocessingml/2006/main" w:rsidRPr="00631CF5">
        <w:rPr>
          <w:rFonts w:ascii="Arial" w:eastAsia="Times New Roman" w:hAnsi="Arial" w:cs="Arial"/>
          <w:sz w:val="20"/>
          <w:szCs w:val="24"/>
          <w:lang w:val="en-US"/>
        </w:rPr>
        <w:t xml:space="preserve">Application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action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term </w:t>
      </w:r>
      <w:r xmlns:w="http://schemas.openxmlformats.org/wordprocessingml/2006/main" w:rsidRPr="00631CF5">
        <w:rPr>
          <w:rFonts w:ascii="Arial" w:eastAsia="Times New Roman" w:hAnsi="Arial" w:cs="Arial"/>
          <w:sz w:val="20"/>
          <w:szCs w:val="24"/>
          <w:lang w:val="en-US"/>
        </w:rPr>
        <w:t xml:space="preserve">in </w:t>
      </w:r>
      <w:r xmlns:w="http://schemas.openxmlformats.org/wordprocessingml/2006/main" w:rsidRPr="00631CF5">
        <w:rPr>
          <w:rFonts w:ascii="GHEA Grapalat" w:eastAsia="Times New Roman" w:hAnsi="GHEA Grapalat" w:cs="Times Armenian"/>
          <w:sz w:val="20"/>
          <w:szCs w:val="24"/>
          <w:lang w:val="af-ZA"/>
        </w:rPr>
        <w:t xml:space="preserve">applications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change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perform</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them</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take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7.</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8. </w:t>
      </w:r>
      <w:r xmlns:w="http://schemas.openxmlformats.org/wordprocessingml/2006/main" w:rsidRPr="00631CF5">
        <w:rPr>
          <w:rFonts w:ascii="Arial" w:eastAsia="Times New Roman" w:hAnsi="Arial" w:cs="Arial"/>
          <w:sz w:val="20"/>
          <w:szCs w:val="24"/>
          <w:lang w:val="af-ZA"/>
        </w:rPr>
        <w:t xml:space="preserve">H </w:t>
      </w:r>
      <w:r xmlns:w="http://schemas.openxmlformats.org/wordprocessingml/2006/main" w:rsidRPr="00631CF5">
        <w:rPr>
          <w:rFonts w:ascii="Arial" w:eastAsia="Times New Roman" w:hAnsi="Arial" w:cs="Arial"/>
          <w:sz w:val="20"/>
          <w:szCs w:val="24"/>
          <w:lang w:val="en-US"/>
        </w:rPr>
        <w:t xml:space="preserve">cheeks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opening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results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summary</w:t>
      </w:r>
      <w:r xmlns:w="http://schemas.openxmlformats.org/wordprocessingml/2006/main" w:rsidRPr="00631CF5">
        <w:rPr>
          <w:rFonts w:ascii="GHEA Grapalat" w:eastAsia="Times New Roman" w:hAnsi="GHEA Grapalat" w:cs="Sylfae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9. </w:t>
      </w:r>
      <w:r xmlns:w="http://schemas.openxmlformats.org/wordprocessingml/2006/main" w:rsidRPr="00631CF5">
        <w:rPr>
          <w:rFonts w:ascii="Arial" w:eastAsia="Times New Roman" w:hAnsi="Arial" w:cs="Arial"/>
          <w:sz w:val="20"/>
          <w:szCs w:val="24"/>
          <w:lang w:val="en-US"/>
        </w:rPr>
        <w:t xml:space="preserve">Of the contract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sealing</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10. </w:t>
      </w:r>
      <w:r xmlns:w="http://schemas.openxmlformats.org/wordprocessingml/2006/main" w:rsidRPr="00631CF5">
        <w:rPr>
          <w:rFonts w:ascii="Arial" w:eastAsia="Times New Roman" w:hAnsi="Arial" w:cs="Arial"/>
          <w:sz w:val="20"/>
          <w:szCs w:val="24"/>
          <w:lang w:val="af-ZA"/>
        </w:rPr>
        <w:t xml:space="preserve">Qualification</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contract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provisions</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11. </w:t>
      </w:r>
      <w:r xmlns:w="http://schemas.openxmlformats.org/wordprocessingml/2006/main" w:rsidRPr="00631CF5">
        <w:rPr>
          <w:rFonts w:ascii="Arial" w:eastAsia="Times New Roman" w:hAnsi="Arial" w:cs="Arial"/>
          <w:sz w:val="20"/>
          <w:szCs w:val="24"/>
          <w:lang w:val="en-US"/>
        </w:rPr>
        <w:t xml:space="preserve">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non-existent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announce</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12. </w:t>
      </w:r>
      <w:r xmlns:w="http://schemas.openxmlformats.org/wordprocessingml/2006/main" w:rsidRPr="00631CF5">
        <w:rPr>
          <w:rFonts w:ascii="Arial" w:eastAsia="Times New Roman" w:hAnsi="Arial" w:cs="Arial"/>
          <w:sz w:val="20"/>
          <w:szCs w:val="24"/>
          <w:lang w:val="en-US"/>
        </w:rPr>
        <w:t xml:space="preserve">Purchase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process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connected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actions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accepted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decisions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appeal</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right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proofErr xmlns:w="http://schemas.openxmlformats.org/wordprocessingml/2006/main" w:type="gramStart"/>
      <w:r xmlns:w="http://schemas.openxmlformats.org/wordprocessingml/2006/main" w:rsidRPr="00631CF5">
        <w:rPr>
          <w:rFonts w:ascii="Arial" w:eastAsia="Times New Roman" w:hAnsi="Arial" w:cs="Arial"/>
          <w:b/>
          <w:sz w:val="20"/>
          <w:szCs w:val="24"/>
          <w:lang w:val="en-US"/>
        </w:rPr>
        <w:t xml:space="preserve">PART </w:t>
      </w:r>
      <w:r xmlns:w="http://schemas.openxmlformats.org/wordprocessingml/2006/main" w:rsidRPr="00631CF5">
        <w:rPr>
          <w:rFonts w:ascii="GHEA Grapalat" w:eastAsia="Times New Roman" w:hAnsi="GHEA Grapalat" w:cs="Times Armenian"/>
          <w:b/>
          <w:sz w:val="20"/>
          <w:szCs w:val="24"/>
          <w:lang w:val="af-ZA"/>
        </w:rPr>
        <w:t xml:space="preserve">II </w:t>
      </w:r>
      <w:proofErr xmlns:w="http://schemas.openxmlformats.org/wordprocessingml/2006/main" w:type="gramEnd"/>
      <w:r xmlns:w="http://schemas.openxmlformats.org/wordprocessingml/2006/main" w:rsidRPr="00631CF5">
        <w:rPr>
          <w:rFonts w:ascii="GHEA Grapalat" w:eastAsia="Times New Roman" w:hAnsi="GHEA Grapalat" w:cs="Times Armenian"/>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RATING:</w:t>
      </w:r>
      <w:r xmlns:w="http://schemas.openxmlformats.org/wordprocessingml/2006/main" w:rsidRPr="00631CF5">
        <w:rPr>
          <w:rFonts w:ascii="GHEA Grapalat" w:eastAsia="Times New Roman" w:hAnsi="GHEA Grapalat" w:cs="Sylfaen"/>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QUESTION:</w:t>
      </w:r>
      <w:r xmlns:w="http://schemas.openxmlformats.org/wordprocessingml/2006/main" w:rsidRPr="00631CF5">
        <w:rPr>
          <w:rFonts w:ascii="GHEA Grapalat" w:eastAsia="Times New Roman" w:hAnsi="GHEA Grapalat" w:cs="Times Armeni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THE APPLICATION</w:t>
      </w:r>
      <w:r xmlns:w="http://schemas.openxmlformats.org/wordprocessingml/2006/main" w:rsidRPr="00631CF5">
        <w:rPr>
          <w:rFonts w:ascii="GHEA Grapalat" w:eastAsia="Times New Roman" w:hAnsi="GHEA Grapalat" w:cs="Times Armenian"/>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TO PREPARE</w:t>
      </w:r>
      <w:r xmlns:w="http://schemas.openxmlformats.org/wordprocessingml/2006/main" w:rsidRPr="00631CF5">
        <w:rPr>
          <w:rFonts w:ascii="GHEA Grapalat" w:eastAsia="Times New Roman" w:hAnsi="GHEA Grapalat" w:cs="Times Armenian"/>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INSTRUCTION:</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 </w:t>
      </w:r>
      <w:r xmlns:w="http://schemas.openxmlformats.org/wordprocessingml/2006/main" w:rsidRPr="00631CF5">
        <w:rPr>
          <w:rFonts w:ascii="GHEA Grapalat" w:eastAsia="Times New Roman" w:hAnsi="GHEA Grapalat" w:cs="Times New Roman"/>
          <w:sz w:val="20"/>
          <w:szCs w:val="24"/>
          <w:lang w:val="af-ZA"/>
        </w:rPr>
        <w:tab xmlns:w="http://schemas.openxmlformats.org/wordprocessingml/2006/main"/>
      </w:r>
      <w:proofErr xmlns:w="http://schemas.openxmlformats.org/wordprocessingml/2006/main" w:type="gramStart"/>
      <w:r xmlns:w="http://schemas.openxmlformats.org/wordprocessingml/2006/main" w:rsidRPr="00631CF5">
        <w:rPr>
          <w:rFonts w:ascii="Arial" w:eastAsia="Times New Roman" w:hAnsi="Arial" w:cs="Arial"/>
          <w:sz w:val="20"/>
          <w:szCs w:val="24"/>
          <w:lang w:val="en-US"/>
        </w:rPr>
        <w:t xml:space="preserve">General</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provisions</w:t>
      </w:r>
      <w:proofErr xmlns:w="http://schemas.openxmlformats.org/wordprocessingml/2006/main" w:type="gramEnd"/>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2. </w:t>
      </w:r>
      <w:r xmlns:w="http://schemas.openxmlformats.org/wordprocessingml/2006/main" w:rsidRPr="00631CF5">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631CF5">
        <w:rPr>
          <w:rFonts w:ascii="Arial" w:eastAsia="Times New Roman" w:hAnsi="Arial" w:cs="Arial"/>
          <w:sz w:val="20"/>
          <w:szCs w:val="24"/>
          <w:lang w:val="en-US"/>
        </w:rPr>
        <w:t xml:space="preserve">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application</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3. </w:t>
      </w:r>
      <w:r xmlns:w="http://schemas.openxmlformats.org/wordprocessingml/2006/main" w:rsidRPr="00631CF5">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631CF5">
        <w:rPr>
          <w:rFonts w:ascii="Arial" w:eastAsia="Times New Roman" w:hAnsi="Arial" w:cs="Arial"/>
          <w:sz w:val="20"/>
          <w:szCs w:val="24"/>
          <w:lang w:val="en-US"/>
        </w:rPr>
        <w:t xml:space="preserve">Appendices </w:t>
      </w:r>
      <w:r xmlns:w="http://schemas.openxmlformats.org/wordprocessingml/2006/main" w:rsidRPr="00631CF5">
        <w:rPr>
          <w:rFonts w:ascii="GHEA Grapalat" w:eastAsia="Times New Roman" w:hAnsi="GHEA Grapalat" w:cs="Times Armenian"/>
          <w:sz w:val="20"/>
          <w:szCs w:val="24"/>
          <w:lang w:val="af-ZA"/>
        </w:rPr>
        <w:t xml:space="preserve">1-6</w:t>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GHEA Grapalat" w:eastAsia="Times New Roman" w:hAnsi="GHEA Grapalat" w:cs="Times Armenian"/>
          <w:sz w:val="20"/>
          <w:szCs w:val="24"/>
          <w:lang w:val="af-ZA"/>
        </w:rPr>
        <w:br xmlns:w="http://schemas.openxmlformats.org/wordprocessingml/2006/main" w:type="page"/>
      </w:r>
      <w:r xmlns:w="http://schemas.openxmlformats.org/wordprocessingml/2006/main" w:rsidRPr="00631CF5">
        <w:rPr>
          <w:rFonts w:ascii="GHEA Grapalat" w:eastAsia="Times New Roman" w:hAnsi="GHEA Grapalat" w:cs="Times Armenian"/>
          <w:sz w:val="20"/>
          <w:szCs w:val="24"/>
          <w:lang w:val="af-ZA"/>
        </w:rPr>
        <w:lastRenderedPageBreak xmlns:w="http://schemas.openxmlformats.org/wordprocessingml/2006/main"/>
      </w:r>
      <w:r xmlns:w="http://schemas.openxmlformats.org/wordprocessingml/2006/main" w:rsidRPr="00631CF5">
        <w:rPr>
          <w:rFonts w:ascii="GHEA Grapalat" w:eastAsia="Times New Roman" w:hAnsi="GHEA Grapalat" w:cs="Times Armenian"/>
          <w:sz w:val="20"/>
          <w:szCs w:val="24"/>
          <w:lang w:val="af-ZA"/>
        </w:rPr>
        <w:tab xmlns:w="http://schemas.openxmlformats.org/wordprocessingml/2006/main"/>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invitation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provided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addition</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003A7AF1">
        <w:rPr>
          <w:rFonts w:ascii="Arial" w:eastAsia="Times New Roman" w:hAnsi="Arial" w:cs="Arial"/>
          <w:b/>
          <w:sz w:val="20"/>
          <w:szCs w:val="24"/>
          <w:lang w:val="af-ZA"/>
        </w:rPr>
        <w:t xml:space="preserve">LM-THAT-GHTSDB-25/01</w:t>
      </w:r>
      <w:r xmlns:w="http://schemas.openxmlformats.org/wordprocessingml/2006/main" w:rsidRPr="00631CF5">
        <w:rPr>
          <w:rFonts w:ascii="GHEA Grapalat" w:eastAsia="Times New Roman" w:hAnsi="GHEA Grapalat" w:cs="Times Armenian"/>
          <w:b/>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 code</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held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quote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request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procedure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statement </w:t>
      </w:r>
      <w:r xmlns:w="http://schemas.openxmlformats.org/wordprocessingml/2006/main" w:rsidRPr="00631CF5">
        <w:rPr>
          <w:rFonts w:ascii="Arial" w:eastAsia="Times New Roman" w:hAnsi="Arial" w:cs="Arial"/>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invitation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be composed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shopping</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RA:</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legislation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that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including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Shopping</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about </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RA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Law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Law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RA</w:t>
      </w:r>
      <w:r xmlns:w="http://schemas.openxmlformats.org/wordprocessingml/2006/main" w:rsidRPr="00631CF5">
        <w:rPr>
          <w:rFonts w:ascii="GHEA Grapalat" w:eastAsia="Times New Roman" w:hAnsi="GHEA Grapalat" w:cs="Times Armenian"/>
          <w:sz w:val="20"/>
          <w:szCs w:val="24"/>
          <w:lang w:val="af-ZA"/>
        </w:rPr>
        <w:t xml:space="preserve"> of </w:t>
      </w:r>
      <w:r xmlns:w="http://schemas.openxmlformats.org/wordprocessingml/2006/main" w:rsidRPr="00631CF5">
        <w:rPr>
          <w:rFonts w:ascii="GHEA Grapalat" w:eastAsia="Times New Roman" w:hAnsi="GHEA Grapalat" w:cs="Times Armenian"/>
          <w:sz w:val="20"/>
          <w:szCs w:val="24"/>
          <w:lang w:val="af-ZA"/>
        </w:rPr>
        <w:t xml:space="preserve">the </w:t>
      </w:r>
      <w:r xmlns:w="http://schemas.openxmlformats.org/wordprocessingml/2006/main" w:rsidRPr="00631CF5">
        <w:rPr>
          <w:rFonts w:ascii="Arial" w:eastAsia="Times New Roman" w:hAnsi="Arial" w:cs="Arial"/>
          <w:sz w:val="20"/>
          <w:szCs w:val="24"/>
          <w:lang w:val="en-US"/>
        </w:rPr>
        <w:t xml:space="preserve">government </w:t>
      </w:r>
      <w:r xmlns:w="http://schemas.openxmlformats.org/wordprocessingml/2006/main" w:rsidRPr="00631CF5">
        <w:rPr>
          <w:rFonts w:ascii="Arial" w:eastAsia="Times New Roman" w:hAnsi="Arial" w:cs="Arial"/>
          <w:sz w:val="20"/>
          <w:szCs w:val="24"/>
          <w:lang w:val="en-US"/>
        </w:rPr>
        <w:t xml:space="preserve">in </w:t>
      </w:r>
      <w:r xmlns:w="http://schemas.openxmlformats.org/wordprocessingml/2006/main" w:rsidRPr="00631CF5">
        <w:rPr>
          <w:rFonts w:ascii="GHEA Grapalat" w:eastAsia="Times New Roman" w:hAnsi="GHEA Grapalat" w:cs="Times Armenian"/>
          <w:sz w:val="20"/>
          <w:szCs w:val="24"/>
          <w:lang w:val="af-ZA"/>
        </w:rPr>
        <w:t xml:space="preserve">2017 </w:t>
      </w:r>
      <w:r xmlns:w="http://schemas.openxmlformats.org/wordprocessingml/2006/main" w:rsidRPr="00631CF5">
        <w:rPr>
          <w:rFonts w:ascii="Arial" w:eastAsia="Times New Roman" w:hAnsi="Arial" w:cs="Arial"/>
          <w:sz w:val="20"/>
          <w:szCs w:val="24"/>
          <w:lang w:val="af-ZA"/>
        </w:rPr>
        <w:t xml:space="preserve">May </w:t>
      </w:r>
      <w:r xmlns:w="http://schemas.openxmlformats.org/wordprocessingml/2006/main" w:rsidRPr="00631CF5">
        <w:rPr>
          <w:rFonts w:ascii="GHEA Grapalat" w:eastAsia="Times New Roman" w:hAnsi="GHEA Grapalat" w:cs="Times Armenian"/>
          <w:sz w:val="20"/>
          <w:szCs w:val="24"/>
          <w:lang w:val="af-ZA"/>
        </w:rPr>
        <w:t xml:space="preserve">4 </w:t>
      </w:r>
      <w:r xmlns:w="http://schemas.openxmlformats.org/wordprocessingml/2006/main" w:rsidRPr="00631CF5">
        <w:rPr>
          <w:rFonts w:ascii="Arial" w:eastAsia="Times New Roman" w:hAnsi="Arial" w:cs="Arial"/>
          <w:sz w:val="20"/>
          <w:szCs w:val="24"/>
          <w:lang w:val="af-ZA"/>
        </w:rPr>
        <w:t xml:space="preserve">N </w:t>
      </w:r>
      <w:r xmlns:w="http://schemas.openxmlformats.org/wordprocessingml/2006/main" w:rsidRPr="00631CF5">
        <w:rPr>
          <w:rFonts w:ascii="GHEA Grapalat" w:eastAsia="Times New Roman" w:hAnsi="GHEA Grapalat" w:cs="Times Armenian"/>
          <w:sz w:val="20"/>
          <w:szCs w:val="24"/>
          <w:lang w:val="af-ZA"/>
        </w:rPr>
        <w:t xml:space="preserve">526- </w:t>
      </w:r>
      <w:r xmlns:w="http://schemas.openxmlformats.org/wordprocessingml/2006/main" w:rsidRPr="00631CF5">
        <w:rPr>
          <w:rFonts w:ascii="Arial" w:eastAsia="Times New Roman" w:hAnsi="Arial" w:cs="Arial"/>
          <w:sz w:val="20"/>
          <w:szCs w:val="24"/>
          <w:lang w:val="en-US"/>
        </w:rPr>
        <w:t xml:space="preserve">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 decision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approved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Shopping</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process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organization </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Order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other</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legal</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acts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requirements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appropriate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purpose: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has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3A7AF1">
        <w:rPr>
          <w:rFonts w:ascii="Arial" w:eastAsia="Times New Roman" w:hAnsi="Arial" w:cs="Arial"/>
          <w:b/>
          <w:sz w:val="20"/>
          <w:szCs w:val="24"/>
          <w:lang w:val="af-ZA"/>
        </w:rPr>
        <w:t xml:space="preserve">Communal economy of Tumanyan community of Lori region of RA" JSC</w:t>
      </w:r>
      <w:r xmlns:w="http://schemas.openxmlformats.org/wordprocessingml/2006/main" w:rsidRPr="00631CF5">
        <w:rPr>
          <w:rFonts w:ascii="GHEA Grapalat" w:eastAsia="Times New Roman" w:hAnsi="GHEA Grapalat" w:cs="Sylfaen"/>
          <w:b/>
          <w:sz w:val="24"/>
          <w:szCs w:val="24"/>
          <w:lang w:val="hy-AM"/>
        </w:rPr>
        <w:t xml:space="preserve">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imes Armenian"/>
          <w:sz w:val="20"/>
          <w:szCs w:val="24"/>
          <w:lang w:val="af-ZA"/>
        </w:rPr>
        <w:t xml:space="preserve">referred </w:t>
      </w:r>
      <w:r xmlns:w="http://schemas.openxmlformats.org/wordprocessingml/2006/main" w:rsidRPr="00631CF5">
        <w:rPr>
          <w:rFonts w:ascii="Arial" w:eastAsia="Times New Roman" w:hAnsi="Arial" w:cs="Arial"/>
          <w:sz w:val="20"/>
          <w:szCs w:val="24"/>
          <w:lang w:val="en-US"/>
        </w:rPr>
        <w:t xml:space="preserve">to as </w:t>
      </w:r>
      <w:r xmlns:w="http://schemas.openxmlformats.org/wordprocessingml/2006/main" w:rsidRPr="00631CF5">
        <w:rPr>
          <w:rFonts w:ascii="Arial" w:eastAsia="Times New Roman" w:hAnsi="Arial" w:cs="Arial"/>
          <w:sz w:val="20"/>
          <w:szCs w:val="24"/>
          <w:lang w:val="en-US"/>
        </w:rPr>
        <w:t xml:space="preserve">the customer </w:t>
      </w:r>
      <w:r xmlns:w="http://schemas.openxmlformats.org/wordprocessingml/2006/main" w:rsidRPr="00631CF5">
        <w:rPr>
          <w:rFonts w:ascii="GHEA Grapalat" w:eastAsia="Times New Roman" w:hAnsi="GHEA Grapalat" w:cs="Times Armenian"/>
          <w:sz w:val="20"/>
          <w:szCs w:val="24"/>
          <w:lang w:val="af-ZA"/>
        </w:rPr>
        <w:t xml:space="preserv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declared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intention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having</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inform </w:t>
      </w:r>
      <w:r xmlns:w="http://schemas.openxmlformats.org/wordprocessingml/2006/main" w:rsidRPr="00631CF5">
        <w:rPr>
          <w:rFonts w:ascii="Arial" w:eastAsia="Times New Roman" w:hAnsi="Arial" w:cs="Arial"/>
          <w:sz w:val="20"/>
          <w:szCs w:val="24"/>
          <w:lang w:val="en-US"/>
        </w:rPr>
        <w:t xml:space="preserve">persons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participants </w:t>
      </w:r>
      <w:r xmlns:w="http://schemas.openxmlformats.org/wordprocessingml/2006/main" w:rsidRPr="00631CF5">
        <w:rPr>
          <w:rFonts w:ascii="GHEA Grapalat" w:eastAsia="Times New Roman" w:hAnsi="GHEA Grapalat" w:cs="Times Armenian"/>
          <w:sz w:val="20"/>
          <w:szCs w:val="24"/>
          <w:lang w:val="af-ZA"/>
        </w:rPr>
        <w:t xml:space="preserv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conditions </w:t>
      </w:r>
      <w:r xmlns:w="http://schemas.openxmlformats.org/wordprocessingml/2006/main" w:rsidRPr="00631CF5">
        <w:rPr>
          <w:rFonts w:ascii="GHEA Grapalat" w:eastAsia="Times New Roman" w:hAnsi="GHEA Grapalat" w:cs="Times Armenian"/>
          <w:sz w:val="20"/>
          <w:szCs w:val="24"/>
          <w:lang w:val="af-ZA"/>
        </w:rPr>
        <w:t xml:space="preserve">of </w:t>
      </w:r>
      <w:r xmlns:w="http://schemas.openxmlformats.org/wordprocessingml/2006/main" w:rsidRPr="00631CF5">
        <w:rPr>
          <w:rFonts w:ascii="Arial" w:eastAsia="Times New Roman" w:hAnsi="Arial" w:cs="Arial"/>
          <w:sz w:val="20"/>
          <w:szCs w:val="24"/>
          <w:lang w:val="en-US"/>
        </w:rPr>
        <w:t xml:space="preserve">purchase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subject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held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participant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decide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his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contract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seal</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about </w:t>
      </w:r>
      <w:r xmlns:w="http://schemas.openxmlformats.org/wordprocessingml/2006/main" w:rsidRPr="00631CF5">
        <w:rPr>
          <w:rFonts w:ascii="GHEA Grapalat" w:eastAsia="Times New Roman" w:hAnsi="GHEA Grapalat" w:cs="Times Armenian"/>
          <w:sz w:val="20"/>
          <w:szCs w:val="24"/>
          <w:lang w:val="af-ZA"/>
        </w:rPr>
        <w:t xml:space="preserve">how</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also</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assist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application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while preparing </w:t>
      </w:r>
      <w:r xmlns:w="http://schemas.openxmlformats.org/wordprocessingml/2006/main" w:rsidRPr="00631CF5">
        <w:rPr>
          <w:rFonts w:ascii="Arial" w:eastAsia="Times New Roman" w:hAnsi="Arial" w:cs="Arial"/>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631CF5">
        <w:rPr>
          <w:rFonts w:ascii="Arial" w:eastAsia="Times New Roman" w:hAnsi="Arial" w:cs="Arial"/>
          <w:sz w:val="20"/>
          <w:szCs w:val="24"/>
          <w:lang w:val="en-US"/>
        </w:rPr>
        <w:t xml:space="preserve">Applications: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submit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people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independent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them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 foreigner</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physical</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person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organization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citizenship</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without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person</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be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from the circumstance </w:t>
      </w:r>
      <w:r xmlns:w="http://schemas.openxmlformats.org/wordprocessingml/2006/main" w:rsidRPr="00631CF5">
        <w:rPr>
          <w:rFonts w:ascii="Arial" w:eastAsia="Times New Roman" w:hAnsi="Arial" w:cs="Arial"/>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Armenian"/>
          <w:sz w:val="20"/>
          <w:szCs w:val="24"/>
          <w:lang w:val="af-ZA"/>
        </w:rPr>
      </w:pP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connected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relations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towards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applies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Armenia</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Republic</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right </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procedure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connected</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disputes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subject to</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exam</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Armenia</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Republic</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the courts </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Times Armenian"/>
          <w:sz w:val="20"/>
          <w:szCs w:val="24"/>
          <w:lang w:val="af-ZA"/>
        </w:rPr>
        <w:t xml:space="preserve"> </w:t>
      </w:r>
    </w:p>
    <w:p w:rsidR="00BB1514" w:rsidRPr="00631CF5" w:rsidRDefault="00BB1514" w:rsidP="00BB1514">
      <w:pPr xmlns:w="http://schemas.openxmlformats.org/wordprocessingml/2006/main">
        <w:spacing w:after="0" w:line="360" w:lineRule="auto"/>
        <w:ind w:firstLine="567"/>
        <w:jc w:val="both"/>
        <w:rPr>
          <w:rFonts w:ascii="GHEA Grapalat" w:eastAsia="Times New Roman" w:hAnsi="GHEA Grapalat" w:cs="Helvetica"/>
          <w:b/>
          <w:i/>
          <w:color w:val="000000"/>
          <w:sz w:val="21"/>
          <w:szCs w:val="21"/>
          <w:u w:val="single"/>
          <w:shd w:val="clear" w:color="auto" w:fill="FFFFFF"/>
          <w:lang w:val="af-ZA"/>
        </w:rPr>
      </w:pPr>
      <w:r xmlns:w="http://schemas.openxmlformats.org/wordprocessingml/2006/main" w:rsidRPr="00631CF5">
        <w:rPr>
          <w:rFonts w:ascii="Arial" w:eastAsia="Times New Roman" w:hAnsi="Arial" w:cs="Arial"/>
          <w:sz w:val="20"/>
          <w:szCs w:val="20"/>
          <w:lang w:val="af-ZA"/>
        </w:rPr>
        <w:t xml:space="preserve">Appraiser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commission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secretary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electronic</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mail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address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Helvetica"/>
          <w:b/>
          <w:i/>
          <w:color w:val="000000"/>
          <w:sz w:val="21"/>
          <w:szCs w:val="21"/>
          <w:u w:val="single"/>
          <w:shd w:val="clear" w:color="auto" w:fill="FFFFFF"/>
          <w:lang w:val="af-ZA"/>
        </w:rPr>
        <w:t xml:space="preserve">margarita.chatinyan@yandex.com</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4"/>
          <w:lang w:val="af-ZA"/>
        </w:rPr>
      </w:pPr>
      <w:proofErr xmlns:w="http://schemas.openxmlformats.org/wordprocessingml/2006/main" w:type="gramStart"/>
      <w:r xmlns:w="http://schemas.openxmlformats.org/wordprocessingml/2006/main" w:rsidRPr="00631CF5">
        <w:rPr>
          <w:rFonts w:ascii="Arial" w:eastAsia="Times New Roman" w:hAnsi="Arial" w:cs="Arial"/>
          <w:sz w:val="24"/>
          <w:lang w:val="en-US"/>
        </w:rPr>
        <w:lastRenderedPageBreak xmlns:w="http://schemas.openxmlformats.org/wordprocessingml/2006/main"/>
      </w:r>
      <w:r xmlns:w="http://schemas.openxmlformats.org/wordprocessingml/2006/main" w:rsidRPr="00631CF5">
        <w:rPr>
          <w:rFonts w:ascii="Arial" w:eastAsia="Times New Roman" w:hAnsi="Arial" w:cs="Arial"/>
          <w:sz w:val="24"/>
          <w:lang w:val="en-US"/>
        </w:rPr>
        <w:t xml:space="preserve">PART </w:t>
      </w:r>
      <w:r xmlns:w="http://schemas.openxmlformats.org/wordprocessingml/2006/main" w:rsidRPr="00631CF5">
        <w:rPr>
          <w:rFonts w:ascii="GHEA Grapalat" w:eastAsia="Times New Roman" w:hAnsi="GHEA Grapalat" w:cs="Times Armenian"/>
          <w:sz w:val="24"/>
          <w:lang w:val="af-ZA"/>
        </w:rPr>
        <w:t xml:space="preserve">I:</w:t>
      </w:r>
      <w:proofErr xmlns:w="http://schemas.openxmlformats.org/wordprocessingml/2006/main" w:type="gramEnd"/>
    </w:p>
    <w:p w:rsidR="00BB1514" w:rsidRPr="00631CF5" w:rsidRDefault="00BB1514" w:rsidP="00BB1514">
      <w:pPr>
        <w:keepNext/>
        <w:spacing w:after="0" w:line="240" w:lineRule="auto"/>
        <w:ind w:firstLine="567"/>
        <w:jc w:val="center"/>
        <w:outlineLvl w:val="2"/>
        <w:rPr>
          <w:rFonts w:ascii="GHEA Grapalat" w:eastAsia="Times New Roman" w:hAnsi="GHEA Grapalat" w:cs="Times New Roman"/>
          <w:i/>
          <w:sz w:val="24"/>
          <w:lang w:val="af-ZA"/>
        </w:rPr>
      </w:pPr>
    </w:p>
    <w:p w:rsidR="00BB1514" w:rsidRPr="00631CF5" w:rsidRDefault="00BB1514" w:rsidP="00BB1514">
      <w:pPr xmlns:w="http://schemas.openxmlformats.org/wordprocessingml/2006/main">
        <w:numPr>
          <w:ilvl w:val="0"/>
          <w:numId w:val="3"/>
        </w:numPr>
        <w:spacing w:after="0" w:line="240" w:lineRule="auto"/>
        <w:jc w:val="center"/>
        <w:rPr>
          <w:rFonts w:ascii="GHEA Grapalat" w:eastAsia="Times New Roman" w:hAnsi="GHEA Grapalat" w:cs="Sylfaen"/>
          <w:b/>
          <w:sz w:val="20"/>
          <w:szCs w:val="24"/>
          <w:lang w:val="en-US"/>
        </w:rPr>
      </w:pPr>
      <w:r xmlns:w="http://schemas.openxmlformats.org/wordprocessingml/2006/main" w:rsidRPr="00631CF5">
        <w:rPr>
          <w:rFonts w:ascii="Arial" w:eastAsia="Times New Roman" w:hAnsi="Arial" w:cs="Arial"/>
          <w:b/>
          <w:sz w:val="20"/>
          <w:szCs w:val="24"/>
          <w:lang w:val="en-US"/>
        </w:rPr>
        <w:t xml:space="preserve">PURCHASE:</w:t>
      </w:r>
      <w:r xmlns:w="http://schemas.openxmlformats.org/wordprocessingml/2006/main" w:rsidRPr="00631CF5">
        <w:rPr>
          <w:rFonts w:ascii="GHEA Grapalat" w:eastAsia="Times New Roman" w:hAnsi="GHEA Grapalat" w:cs="Sylfaen"/>
          <w:b/>
          <w:sz w:val="20"/>
          <w:szCs w:val="24"/>
          <w:lang w:val="en-US"/>
        </w:rPr>
        <w:t xml:space="preserve">  </w:t>
      </w:r>
      <w:r xmlns:w="http://schemas.openxmlformats.org/wordprocessingml/2006/main" w:rsidRPr="00631CF5">
        <w:rPr>
          <w:rFonts w:ascii="Arial" w:eastAsia="Times New Roman" w:hAnsi="Arial" w:cs="Arial"/>
          <w:b/>
          <w:sz w:val="20"/>
          <w:szCs w:val="24"/>
          <w:lang w:val="en-US"/>
        </w:rPr>
        <w:t xml:space="preserve">SUBJECT:</w:t>
      </w:r>
      <w:r xmlns:w="http://schemas.openxmlformats.org/wordprocessingml/2006/main" w:rsidRPr="00631CF5">
        <w:rPr>
          <w:rFonts w:ascii="GHEA Grapalat" w:eastAsia="Times New Roman" w:hAnsi="GHEA Grapalat" w:cs="Sylfaen"/>
          <w:b/>
          <w:sz w:val="20"/>
          <w:szCs w:val="24"/>
          <w:lang w:val="en-US"/>
        </w:rPr>
        <w:t xml:space="preserve">  </w:t>
      </w:r>
      <w:r xmlns:w="http://schemas.openxmlformats.org/wordprocessingml/2006/main" w:rsidRPr="00631CF5">
        <w:rPr>
          <w:rFonts w:ascii="Arial" w:eastAsia="Times New Roman" w:hAnsi="Arial" w:cs="Arial"/>
          <w:b/>
          <w:sz w:val="20"/>
          <w:szCs w:val="24"/>
          <w:lang w:val="en-US"/>
        </w:rPr>
        <w:t xml:space="preserve">CHARACTERISTICS</w:t>
      </w:r>
    </w:p>
    <w:p w:rsidR="00BB1514" w:rsidRPr="00631CF5" w:rsidRDefault="00BB1514" w:rsidP="00BB1514">
      <w:pPr>
        <w:spacing w:after="0" w:line="240" w:lineRule="auto"/>
        <w:ind w:left="360"/>
        <w:jc w:val="center"/>
        <w:rPr>
          <w:rFonts w:ascii="GHEA Grapalat" w:eastAsia="Times New Roman" w:hAnsi="GHEA Grapalat" w:cs="Sylfaen"/>
          <w:b/>
          <w:sz w:val="20"/>
          <w:szCs w:val="24"/>
          <w:lang w:val="en-US"/>
        </w:rPr>
      </w:pPr>
    </w:p>
    <w:p w:rsidR="00BB1514" w:rsidRPr="00631CF5" w:rsidRDefault="00BB1514" w:rsidP="00BB1514">
      <w:pPr xmlns:w="http://schemas.openxmlformats.org/wordprocessingml/2006/main">
        <w:keepNext/>
        <w:spacing w:after="0" w:line="240" w:lineRule="auto"/>
        <w:ind w:firstLine="567"/>
        <w:jc w:val="both"/>
        <w:outlineLvl w:val="2"/>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Sylfaen"/>
          <w:sz w:val="20"/>
          <w:szCs w:val="20"/>
          <w:lang w:val="en-AU"/>
        </w:rPr>
        <w:t xml:space="preserve">1.1 </w:t>
      </w:r>
      <w:r xmlns:w="http://schemas.openxmlformats.org/wordprocessingml/2006/main" w:rsidRPr="00631CF5">
        <w:rPr>
          <w:rFonts w:ascii="Arial" w:eastAsia="Times New Roman" w:hAnsi="Arial" w:cs="Arial"/>
          <w:sz w:val="20"/>
          <w:szCs w:val="20"/>
          <w:lang w:val="en-AU"/>
        </w:rPr>
        <w:t xml:space="preserve">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object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is</w:t>
      </w:r>
      <w:r xmlns:w="http://schemas.openxmlformats.org/wordprocessingml/2006/main" w:rsidRPr="00631CF5">
        <w:rPr>
          <w:rFonts w:ascii="GHEA Grapalat" w:eastAsia="Times New Roman" w:hAnsi="GHEA Grapalat" w:cs="Sylfaen"/>
          <w:sz w:val="20"/>
          <w:szCs w:val="20"/>
          <w:lang w:val="af-ZA"/>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en-AU"/>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Times New Roman"/>
          <w:b/>
          <w:sz w:val="20"/>
          <w:szCs w:val="20"/>
          <w:lang w:val="af-ZA"/>
        </w:rPr>
        <w:t xml:space="preserve">" </w:t>
      </w:r>
      <w:proofErr xmlns:w="http://schemas.openxmlformats.org/wordprocessingml/2006/main" w:type="gramEnd"/>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SHUT UP!</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REGION:</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TUMANIAN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COMMUNITY </w:t>
      </w:r>
      <w:r xmlns:w="http://schemas.openxmlformats.org/wordprocessingml/2006/main" w:rsidRPr="00631CF5">
        <w:rPr>
          <w:rFonts w:ascii="Arial" w:eastAsia="Times New Roman" w:hAnsi="Arial" w:cs="Arial"/>
          <w:b/>
          <w:sz w:val="20"/>
          <w:szCs w:val="20"/>
          <w:lang w:val="hy-AM"/>
        </w:rPr>
        <w:t xml:space="preserve">IN: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UTILITY</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ECONOMY </w:t>
      </w:r>
      <w:r xmlns:w="http://schemas.openxmlformats.org/wordprocessingml/2006/main" w:rsidRPr="00631CF5">
        <w:rPr>
          <w:rFonts w:ascii="GHEA Grapalat" w:eastAsia="Times New Roman" w:hAnsi="GHEA Grapalat" w:cs="Times New Roman"/>
          <w:b/>
          <w:sz w:val="20"/>
          <w:szCs w:val="20"/>
          <w:lang w:val="af-ZA"/>
        </w:rPr>
        <w:t xml:space="preserve">»</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HOAK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needs</w:t>
      </w:r>
      <w:r xmlns:w="http://schemas.openxmlformats.org/wordprocessingml/2006/main" w:rsidRPr="00631CF5">
        <w:rPr>
          <w:rFonts w:ascii="GHEA Grapalat" w:eastAsia="Times New Roman" w:hAnsi="GHEA Grapalat" w:cs="Times Armenia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for </w:t>
      </w:r>
      <w:r xmlns:w="http://schemas.openxmlformats.org/wordprocessingml/2006/main" w:rsidRPr="00631CF5">
        <w:rPr>
          <w:rFonts w:ascii="GHEA Grapalat" w:eastAsia="Times New Roman" w:hAnsi="GHEA Grapalat" w:cs="Times Armeni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TUMANYAN</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OF THE COMMUNITY</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A PLACE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007913DD" w:rsidRPr="00631CF5">
        <w:rPr>
          <w:rFonts w:ascii="Arial" w:eastAsia="Times New Roman" w:hAnsi="Arial" w:cs="Arial"/>
          <w:b/>
          <w:sz w:val="20"/>
          <w:szCs w:val="20"/>
          <w:lang w:val="hy-AM"/>
        </w:rPr>
        <w:t xml:space="preserve">AND:</w:t>
      </w:r>
      <w:r xmlns:w="http://schemas.openxmlformats.org/wordprocessingml/2006/main" w:rsidR="007913DD" w:rsidRPr="00631CF5">
        <w:rPr>
          <w:rFonts w:ascii="GHEA Grapalat" w:eastAsia="Times New Roman" w:hAnsi="GHEA Grapalat" w:cs="Arial"/>
          <w:b/>
          <w:sz w:val="20"/>
          <w:szCs w:val="20"/>
          <w:lang w:val="hy-AM"/>
        </w:rPr>
        <w:t xml:space="preserve"> </w:t>
      </w:r>
      <w:r xmlns:w="http://schemas.openxmlformats.org/wordprocessingml/2006/main" w:rsidR="007913DD" w:rsidRPr="00631CF5">
        <w:rPr>
          <w:rFonts w:ascii="Arial" w:eastAsia="Times New Roman" w:hAnsi="Arial" w:cs="Arial"/>
          <w:b/>
          <w:sz w:val="20"/>
          <w:szCs w:val="20"/>
          <w:lang w:val="hy-AM"/>
        </w:rPr>
        <w:t xml:space="preserve">WITHOUT</w:t>
      </w:r>
      <w:r xmlns:w="http://schemas.openxmlformats.org/wordprocessingml/2006/main" w:rsidR="007913DD" w:rsidRPr="00631CF5">
        <w:rPr>
          <w:rFonts w:ascii="GHEA Grapalat" w:eastAsia="Times New Roman" w:hAnsi="GHEA Grapalat" w:cs="Arial"/>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RESIDENCE: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LIVING</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The achievement of </w:t>
      </w:r>
      <w:r xmlns:w="http://schemas.openxmlformats.org/wordprocessingml/2006/main" w:rsidRPr="00631CF5">
        <w:rPr>
          <w:rFonts w:ascii="Arial" w:eastAsia="Times New Roman" w:hAnsi="Arial" w:cs="Arial"/>
          <w:b/>
          <w:sz w:val="20"/>
          <w:szCs w:val="20"/>
          <w:lang w:val="af-ZA"/>
        </w:rPr>
        <w:t xml:space="preserve">WASTE DISPOSAL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en-AU"/>
        </w:rPr>
        <w:t xml:space="preserve">from </w:t>
      </w:r>
      <w:r xmlns:w="http://schemas.openxmlformats.org/wordprocessingml/2006/main" w:rsidRPr="00631CF5">
        <w:rPr>
          <w:rFonts w:ascii="Arial" w:eastAsia="Times New Roman" w:hAnsi="Arial" w:cs="Arial"/>
          <w:sz w:val="20"/>
          <w:szCs w:val="20"/>
          <w:lang w:val="en-AU"/>
        </w:rPr>
        <w:t xml:space="preserve">now </w:t>
      </w:r>
      <w:r xmlns:w="http://schemas.openxmlformats.org/wordprocessingml/2006/main" w:rsidRPr="00631CF5">
        <w:rPr>
          <w:rFonts w:ascii="GHEA Grapalat" w:eastAsia="Times New Roman" w:hAnsi="GHEA Grapalat" w:cs="Times New Roman"/>
          <w:sz w:val="20"/>
          <w:szCs w:val="20"/>
          <w:lang w:val="en-AU"/>
        </w:rPr>
        <w:t xml:space="preserve">on </w:t>
      </w:r>
      <w:r xmlns:w="http://schemas.openxmlformats.org/wordprocessingml/2006/main" w:rsidRPr="00631CF5">
        <w:rPr>
          <w:rFonts w:ascii="Arial" w:eastAsia="Times New Roman" w:hAnsi="Arial" w:cs="Arial"/>
          <w:sz w:val="20"/>
          <w:szCs w:val="20"/>
          <w:lang w:val="en-AU"/>
        </w:rPr>
        <w:t xml:space="preserve">also</w:t>
      </w:r>
      <w:r xmlns:w="http://schemas.openxmlformats.org/wordprocessingml/2006/main" w:rsidRPr="00631CF5">
        <w:rPr>
          <w:rFonts w:ascii="GHEA Grapalat" w:eastAsia="Times New Roman" w:hAnsi="GHEA Grapalat" w:cs="Times New Roman"/>
          <w:sz w:val="20"/>
          <w:szCs w:val="20"/>
          <w:lang w:val="en-AU"/>
        </w:rPr>
        <w:t xml:space="preserve"> </w:t>
      </w:r>
      <w:r xmlns:w="http://schemas.openxmlformats.org/wordprocessingml/2006/main" w:rsidRPr="00631CF5">
        <w:rPr>
          <w:rFonts w:ascii="Arial" w:eastAsia="Times New Roman" w:hAnsi="Arial" w:cs="Arial"/>
          <w:sz w:val="20"/>
          <w:szCs w:val="20"/>
          <w:lang w:val="en-AU"/>
        </w:rPr>
        <w:t xml:space="preserve">service </w:t>
      </w:r>
      <w:r xmlns:w="http://schemas.openxmlformats.org/wordprocessingml/2006/main" w:rsidRPr="00631CF5">
        <w:rPr>
          <w:rFonts w:ascii="GHEA Grapalat" w:eastAsia="Times New Roman" w:hAnsi="GHEA Grapalat" w:cs="Times New Roman"/>
          <w:sz w:val="20"/>
          <w:szCs w:val="20"/>
          <w:lang w:val="en-AU"/>
        </w:rPr>
        <w:t xml:space="preserv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which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grouped together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are in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en-US"/>
        </w:rPr>
        <w:t xml:space="preserve">1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AU"/>
        </w:rPr>
        <w:t xml:space="preserve">portion </w:t>
      </w:r>
      <w:r xmlns:w="http://schemas.openxmlformats.org/wordprocessingml/2006/main" w:rsidRPr="00631CF5">
        <w:rPr>
          <w:rFonts w:ascii="GHEA Grapalat" w:eastAsia="Times New Roman" w:hAnsi="GHEA Grapalat" w:cs="Times Armenian"/>
          <w:sz w:val="20"/>
          <w:szCs w:val="20"/>
          <w:lang w:val="af-ZA"/>
        </w:rPr>
        <w:t xml:space="preserve">:</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043"/>
        <w:gridCol w:w="6777"/>
      </w:tblGrid>
      <w:tr w:rsidR="007913DD" w:rsidRPr="00631CF5" w:rsidTr="00631CF5">
        <w:tc>
          <w:tcPr>
            <w:tcW w:w="1530" w:type="dxa"/>
            <w:vAlign w:val="center"/>
          </w:tcPr>
          <w:p w:rsidR="007913DD" w:rsidRPr="00631CF5" w:rsidRDefault="007913DD" w:rsidP="00BB1514">
            <w:pPr xmlns:w="http://schemas.openxmlformats.org/wordprocessingml/2006/main">
              <w:spacing w:after="0" w:line="240" w:lineRule="auto"/>
              <w:jc w:val="center"/>
              <w:rPr>
                <w:rFonts w:ascii="GHEA Grapalat" w:eastAsia="Times New Roman" w:hAnsi="GHEA Grapalat" w:cs="Times New Roman"/>
                <w:b/>
                <w:bCs/>
                <w:i/>
                <w:iCs/>
                <w:sz w:val="14"/>
                <w:szCs w:val="14"/>
                <w:lang w:val="af-ZA"/>
              </w:rPr>
            </w:pPr>
            <w:r xmlns:w="http://schemas.openxmlformats.org/wordprocessingml/2006/main" w:rsidRPr="00631CF5">
              <w:rPr>
                <w:rFonts w:ascii="Arial" w:eastAsia="Times New Roman" w:hAnsi="Arial" w:cs="Arial"/>
                <w:b/>
                <w:bCs/>
                <w:i/>
                <w:iCs/>
                <w:sz w:val="14"/>
                <w:szCs w:val="14"/>
                <w:lang w:val="af-ZA"/>
              </w:rPr>
              <w:t xml:space="preserve">Portions</w:t>
            </w:r>
            <w:r xmlns:w="http://schemas.openxmlformats.org/wordprocessingml/2006/main" w:rsidRPr="00631CF5">
              <w:rPr>
                <w:rFonts w:ascii="GHEA Grapalat" w:eastAsia="Times New Roman" w:hAnsi="GHEA Grapalat" w:cs="Times New Roman"/>
                <w:b/>
                <w:bCs/>
                <w:i/>
                <w:iCs/>
                <w:sz w:val="14"/>
                <w:szCs w:val="14"/>
                <w:lang w:val="af-ZA"/>
              </w:rPr>
              <w:t xml:space="preserve"> </w:t>
            </w:r>
            <w:r xmlns:w="http://schemas.openxmlformats.org/wordprocessingml/2006/main" w:rsidRPr="00631CF5">
              <w:rPr>
                <w:rFonts w:ascii="Arial" w:eastAsia="Times New Roman" w:hAnsi="Arial" w:cs="Arial"/>
                <w:b/>
                <w:bCs/>
                <w:i/>
                <w:iCs/>
                <w:sz w:val="14"/>
                <w:szCs w:val="14"/>
                <w:lang w:val="af-ZA"/>
              </w:rPr>
              <w:t xml:space="preserve">numbers</w:t>
            </w:r>
          </w:p>
        </w:tc>
        <w:tc>
          <w:tcPr>
            <w:tcW w:w="2043" w:type="dxa"/>
            <w:vAlign w:val="center"/>
          </w:tcPr>
          <w:p w:rsidR="007913DD" w:rsidRPr="00631CF5" w:rsidRDefault="007913DD" w:rsidP="007913DD">
            <w:pPr xmlns:w="http://schemas.openxmlformats.org/wordprocessingml/2006/main">
              <w:spacing w:after="0" w:line="240" w:lineRule="auto"/>
              <w:jc w:val="center"/>
              <w:rPr>
                <w:rFonts w:ascii="GHEA Grapalat" w:eastAsia="Times New Roman" w:hAnsi="GHEA Grapalat" w:cs="Times New Roman"/>
                <w:b/>
                <w:bCs/>
                <w:i/>
                <w:iCs/>
                <w:sz w:val="20"/>
                <w:szCs w:val="20"/>
                <w:lang w:val="af-ZA"/>
              </w:rPr>
            </w:pPr>
            <w:r xmlns:w="http://schemas.openxmlformats.org/wordprocessingml/2006/main" w:rsidRPr="00631CF5">
              <w:rPr>
                <w:rFonts w:ascii="Arial" w:eastAsia="Times New Roman" w:hAnsi="Arial" w:cs="Arial"/>
                <w:b/>
                <w:bCs/>
                <w:i/>
                <w:iCs/>
                <w:sz w:val="14"/>
                <w:szCs w:val="14"/>
                <w:lang w:val="hy-AM"/>
              </w:rPr>
              <w:t xml:space="preserve">of purchase</w:t>
            </w:r>
            <w:r xmlns:w="http://schemas.openxmlformats.org/wordprocessingml/2006/main" w:rsidRPr="00631CF5">
              <w:rPr>
                <w:rFonts w:ascii="GHEA Grapalat" w:eastAsia="Times New Roman" w:hAnsi="GHEA Grapalat" w:cs="Times New Roman"/>
                <w:b/>
                <w:bCs/>
                <w:i/>
                <w:iCs/>
                <w:sz w:val="14"/>
                <w:szCs w:val="14"/>
                <w:lang w:val="en-US"/>
              </w:rPr>
              <w:t xml:space="preserve"> </w:t>
            </w:r>
            <w:r xmlns:w="http://schemas.openxmlformats.org/wordprocessingml/2006/main" w:rsidRPr="00631CF5">
              <w:rPr>
                <w:rFonts w:ascii="GHEA Grapalat" w:eastAsia="Times New Roman" w:hAnsi="GHEA Grapalat" w:cs="Times New Roman"/>
                <w:b/>
                <w:bCs/>
                <w:i/>
                <w:iCs/>
                <w:sz w:val="14"/>
                <w:szCs w:val="14"/>
                <w:lang w:val="hy-AM"/>
              </w:rPr>
              <w:t xml:space="preserve"> </w:t>
            </w:r>
            <w:r xmlns:w="http://schemas.openxmlformats.org/wordprocessingml/2006/main" w:rsidRPr="00631CF5">
              <w:rPr>
                <w:rFonts w:ascii="Arial" w:eastAsia="Times New Roman" w:hAnsi="Arial" w:cs="Arial"/>
                <w:b/>
                <w:bCs/>
                <w:i/>
                <w:iCs/>
                <w:sz w:val="14"/>
                <w:szCs w:val="14"/>
                <w:lang w:val="hy-AM"/>
              </w:rPr>
              <w:t xml:space="preserve">the price</w:t>
            </w:r>
          </w:p>
        </w:tc>
        <w:tc>
          <w:tcPr>
            <w:tcW w:w="6777" w:type="dxa"/>
            <w:vAlign w:val="center"/>
          </w:tcPr>
          <w:p w:rsidR="007913DD" w:rsidRPr="00631CF5" w:rsidRDefault="007913DD" w:rsidP="00BB1514">
            <w:pPr xmlns:w="http://schemas.openxmlformats.org/wordprocessingml/2006/main">
              <w:spacing w:after="0" w:line="240" w:lineRule="auto"/>
              <w:jc w:val="center"/>
              <w:rPr>
                <w:rFonts w:ascii="GHEA Grapalat" w:eastAsia="Times New Roman" w:hAnsi="GHEA Grapalat" w:cs="Times New Roman"/>
                <w:b/>
                <w:bCs/>
                <w:i/>
                <w:iCs/>
                <w:sz w:val="20"/>
                <w:szCs w:val="20"/>
                <w:lang w:val="af-ZA"/>
              </w:rPr>
            </w:pPr>
            <w:r xmlns:w="http://schemas.openxmlformats.org/wordprocessingml/2006/main" w:rsidRPr="00631CF5">
              <w:rPr>
                <w:rFonts w:ascii="Arial" w:eastAsia="Times New Roman" w:hAnsi="Arial" w:cs="Arial"/>
                <w:b/>
                <w:bCs/>
                <w:i/>
                <w:iCs/>
                <w:sz w:val="20"/>
                <w:szCs w:val="20"/>
                <w:lang w:val="af-ZA"/>
              </w:rPr>
              <w:t xml:space="preserve">Dose</w:t>
            </w:r>
            <w:r xmlns:w="http://schemas.openxmlformats.org/wordprocessingml/2006/main" w:rsidRPr="00631CF5">
              <w:rPr>
                <w:rFonts w:ascii="GHEA Grapalat" w:eastAsia="Times New Roman" w:hAnsi="GHEA Grapalat" w:cs="Times New Roman"/>
                <w:b/>
                <w:bCs/>
                <w:i/>
                <w:iCs/>
                <w:sz w:val="20"/>
                <w:szCs w:val="20"/>
                <w:lang w:val="af-ZA"/>
              </w:rPr>
              <w:t xml:space="preserve"> </w:t>
            </w:r>
            <w:r xmlns:w="http://schemas.openxmlformats.org/wordprocessingml/2006/main" w:rsidRPr="00631CF5">
              <w:rPr>
                <w:rFonts w:ascii="Arial" w:eastAsia="Times New Roman" w:hAnsi="Arial" w:cs="Arial"/>
                <w:b/>
                <w:bCs/>
                <w:i/>
                <w:iCs/>
                <w:sz w:val="20"/>
                <w:szCs w:val="20"/>
                <w:lang w:val="af-ZA"/>
              </w:rPr>
              <w:t xml:space="preserve">name:</w:t>
            </w:r>
          </w:p>
        </w:tc>
      </w:tr>
      <w:tr w:rsidR="007913DD" w:rsidRPr="00631CF5" w:rsidTr="00631CF5">
        <w:tc>
          <w:tcPr>
            <w:tcW w:w="1530" w:type="dxa"/>
            <w:vAlign w:val="center"/>
          </w:tcPr>
          <w:p w:rsidR="007913DD" w:rsidRPr="00631CF5" w:rsidRDefault="007913DD" w:rsidP="00BB1514">
            <w:pPr xmlns:w="http://schemas.openxmlformats.org/wordprocessingml/2006/main">
              <w:spacing w:after="0" w:line="240" w:lineRule="auto"/>
              <w:jc w:val="center"/>
              <w:rPr>
                <w:rFonts w:ascii="GHEA Grapalat" w:eastAsia="Times New Roman" w:hAnsi="GHEA Grapalat" w:cs="Times New Roman"/>
                <w:sz w:val="16"/>
                <w:szCs w:val="20"/>
                <w:lang w:val="af-ZA"/>
              </w:rPr>
            </w:pPr>
            <w:r xmlns:w="http://schemas.openxmlformats.org/wordprocessingml/2006/main" w:rsidRPr="00631CF5">
              <w:rPr>
                <w:rFonts w:ascii="GHEA Grapalat" w:eastAsia="Times New Roman" w:hAnsi="GHEA Grapalat" w:cs="Times New Roman"/>
                <w:sz w:val="16"/>
                <w:szCs w:val="20"/>
                <w:lang w:val="af-ZA"/>
              </w:rPr>
              <w:t xml:space="preserve">1:</w:t>
            </w:r>
          </w:p>
        </w:tc>
        <w:tc>
          <w:tcPr>
            <w:tcW w:w="2043" w:type="dxa"/>
            <w:vAlign w:val="center"/>
          </w:tcPr>
          <w:p w:rsidR="007913DD" w:rsidRPr="003D15EB" w:rsidRDefault="003D15EB" w:rsidP="00BB1514">
            <w:pPr xmlns:w="http://schemas.openxmlformats.org/wordprocessingml/2006/main">
              <w:spacing w:after="0" w:line="240" w:lineRule="auto"/>
              <w:jc w:val="center"/>
              <w:rPr>
                <w:rFonts w:ascii="GHEA Grapalat" w:eastAsia="Times New Roman" w:hAnsi="GHEA Grapalat" w:cs="Arial"/>
                <w:b/>
                <w:sz w:val="20"/>
                <w:szCs w:val="20"/>
                <w:lang w:val="hy-AM"/>
              </w:rPr>
            </w:pPr>
            <w:r xmlns:w="http://schemas.openxmlformats.org/wordprocessingml/2006/main" w:rsidRPr="003D15EB">
              <w:rPr>
                <w:rFonts w:ascii="GHEA Grapalat" w:eastAsia="Times New Roman" w:hAnsi="GHEA Grapalat" w:cs="Arial"/>
                <w:b/>
                <w:sz w:val="20"/>
                <w:szCs w:val="20"/>
                <w:lang w:val="hy-AM"/>
              </w:rPr>
              <w:t xml:space="preserve">2 500 000</w:t>
            </w:r>
          </w:p>
          <w:p w:rsidR="007913DD" w:rsidRPr="00631CF5" w:rsidRDefault="007913DD" w:rsidP="007913DD">
            <w:pPr>
              <w:spacing w:after="0" w:line="240" w:lineRule="auto"/>
              <w:jc w:val="center"/>
              <w:rPr>
                <w:rFonts w:ascii="GHEA Grapalat" w:eastAsia="Times New Roman" w:hAnsi="GHEA Grapalat" w:cs="Times New Roman"/>
                <w:sz w:val="20"/>
                <w:szCs w:val="20"/>
                <w:u w:val="single"/>
                <w:vertAlign w:val="subscript"/>
                <w:lang w:val="af-ZA"/>
              </w:rPr>
            </w:pPr>
          </w:p>
        </w:tc>
        <w:tc>
          <w:tcPr>
            <w:tcW w:w="6777" w:type="dxa"/>
            <w:vAlign w:val="center"/>
          </w:tcPr>
          <w:p w:rsidR="007913DD" w:rsidRPr="00631CF5" w:rsidRDefault="007913DD" w:rsidP="00BB1514">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631CF5">
              <w:rPr>
                <w:rFonts w:ascii="Arial" w:eastAsia="Times New Roman" w:hAnsi="Arial" w:cs="Arial"/>
                <w:b/>
                <w:sz w:val="20"/>
                <w:szCs w:val="20"/>
                <w:lang w:val="af-ZA"/>
              </w:rPr>
              <w:t xml:space="preserve">TUMANIAN</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OF THE COMMUNITY</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A PLACE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AND:</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WITHOUT</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RESIDENCE: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LIVING</w:t>
            </w:r>
            <w:r xmlns:w="http://schemas.openxmlformats.org/wordprocessingml/2006/main" w:rsidRPr="00631CF5">
              <w:rPr>
                <w:rFonts w:ascii="GHEA Grapalat" w:eastAsia="Times New Roman" w:hAnsi="GHEA Grapalat" w:cs="Times New Roman"/>
                <w:b/>
                <w:sz w:val="20"/>
                <w:szCs w:val="20"/>
                <w:lang w:val="af-ZA"/>
              </w:rPr>
              <w:t xml:space="preserve"> </w:t>
            </w:r>
          </w:p>
          <w:p w:rsidR="007913DD" w:rsidRPr="00631CF5" w:rsidRDefault="007913DD" w:rsidP="00BB1514">
            <w:pPr xmlns:w="http://schemas.openxmlformats.org/wordprocessingml/2006/main">
              <w:spacing w:after="0" w:line="240" w:lineRule="auto"/>
              <w:jc w:val="center"/>
              <w:rPr>
                <w:rFonts w:ascii="GHEA Grapalat" w:eastAsia="Times New Roman" w:hAnsi="GHEA Grapalat" w:cs="Times New Roman"/>
                <w:sz w:val="20"/>
                <w:szCs w:val="20"/>
                <w:u w:val="single"/>
                <w:vertAlign w:val="subscript"/>
                <w:lang w:val="af-ZA"/>
              </w:rPr>
            </w:pPr>
            <w:r xmlns:w="http://schemas.openxmlformats.org/wordprocessingml/2006/main" w:rsidRPr="00631CF5">
              <w:rPr>
                <w:rFonts w:ascii="Arial" w:eastAsia="Times New Roman" w:hAnsi="Arial" w:cs="Arial"/>
                <w:b/>
                <w:sz w:val="20"/>
                <w:szCs w:val="20"/>
                <w:lang w:val="af-ZA"/>
              </w:rPr>
              <w:t xml:space="preserve">WASHINGTON</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SERVICES:</w:t>
            </w:r>
          </w:p>
        </w:tc>
      </w:tr>
    </w:tbl>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af-ZA"/>
        </w:rPr>
        <w:t xml:space="preserve">Service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technical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characteristics </w:t>
      </w:r>
      <w:r xmlns:w="http://schemas.openxmlformats.org/wordprocessingml/2006/main" w:rsidRPr="00631CF5">
        <w:rPr>
          <w:rFonts w:ascii="GHEA Grapalat" w:eastAsia="Times New Roman" w:hAnsi="GHEA Grapalat" w:cs="Times New Roman"/>
          <w:sz w:val="20"/>
          <w:szCs w:val="20"/>
          <w:lang w:val="af-ZA"/>
        </w:rPr>
        <w:t xml:space="preserve">like</w:t>
      </w:r>
      <w:r xmlns:w="http://schemas.openxmlformats.org/wordprocessingml/2006/main" w:rsidRPr="00631CF5">
        <w:rPr>
          <w:rFonts w:ascii="Arial" w:eastAsia="Times New Roman" w:hAnsi="Arial" w:cs="Arial"/>
          <w:sz w:val="20"/>
          <w:szCs w:val="20"/>
          <w:lang w:val="af-ZA"/>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also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specification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technical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data</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other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no</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price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conditions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complete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equivalent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description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make up</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are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be sealed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contract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inseparable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part </w:t>
      </w:r>
      <w:r xmlns:w="http://schemas.openxmlformats.org/wordprocessingml/2006/main" w:rsidRPr="00631CF5">
        <w:rPr>
          <w:rFonts w:ascii="GHEA Grapalat" w:eastAsia="Times New Roman" w:hAnsi="GHEA Grapalat" w:cs="Times New Roman"/>
          <w:sz w:val="20"/>
          <w:szCs w:val="20"/>
          <w:lang w:val="af-ZA"/>
        </w:rPr>
        <w:t xml:space="preserve">of </w:t>
      </w:r>
      <w:r xmlns:w="http://schemas.openxmlformats.org/wordprocessingml/2006/main" w:rsidRPr="00631CF5">
        <w:rPr>
          <w:rFonts w:ascii="Arial" w:eastAsia="Times New Roman" w:hAnsi="Arial" w:cs="Arial"/>
          <w:sz w:val="20"/>
          <w:szCs w:val="20"/>
          <w:lang w:val="af-ZA"/>
        </w:rPr>
        <w:t xml:space="preserve">which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project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hereby</w:t>
      </w:r>
      <w:r xmlns:w="http://schemas.openxmlformats.org/wordprocessingml/2006/main" w:rsidRPr="00631CF5">
        <w:rPr>
          <w:rFonts w:ascii="GHEA Grapalat" w:eastAsia="Times New Roman" w:hAnsi="GHEA Grapalat" w:cs="Times New Roman"/>
          <w:sz w:val="20"/>
          <w:szCs w:val="20"/>
          <w:lang w:val="af-ZA"/>
        </w:rPr>
        <w:t xml:space="preserve"> in Annex </w:t>
      </w:r>
      <w:r xmlns:w="http://schemas.openxmlformats.org/wordprocessingml/2006/main" w:rsidRPr="00631CF5">
        <w:rPr>
          <w:rFonts w:ascii="GHEA Grapalat" w:eastAsia="Times New Roman" w:hAnsi="GHEA Grapalat" w:cs="Times New Roman"/>
          <w:sz w:val="20"/>
          <w:szCs w:val="20"/>
          <w:lang w:val="af-ZA"/>
        </w:rPr>
        <w:t xml:space="preserve">N 6 </w:t>
      </w:r>
      <w:r xmlns:w="http://schemas.openxmlformats.org/wordprocessingml/2006/main" w:rsidRPr="00631CF5">
        <w:rPr>
          <w:rFonts w:ascii="Arial" w:eastAsia="Times New Roman" w:hAnsi="Arial" w:cs="Arial"/>
          <w:sz w:val="20"/>
          <w:szCs w:val="20"/>
          <w:lang w:val="af-ZA"/>
        </w:rPr>
        <w:t xml:space="preserve">of the invitation </w:t>
      </w:r>
      <w:r xmlns:w="http://schemas.openxmlformats.org/wordprocessingml/2006/main" w:rsidRPr="00631CF5">
        <w:rPr>
          <w:rFonts w:ascii="Arial" w:eastAsia="Times New Roman" w:hAnsi="Arial" w:cs="Arial"/>
          <w:sz w:val="20"/>
          <w:szCs w:val="20"/>
          <w:lang w:val="af-ZA"/>
        </w:rPr>
        <w:t xml:space="preserve">.</w:t>
      </w:r>
    </w:p>
    <w:p w:rsidR="00BB1514" w:rsidRPr="00631CF5" w:rsidRDefault="00BB1514" w:rsidP="00BB1514">
      <w:pPr>
        <w:spacing w:after="0" w:line="240" w:lineRule="auto"/>
        <w:ind w:firstLine="567"/>
        <w:rPr>
          <w:rFonts w:ascii="GHEA Grapalat" w:eastAsia="Times New Roman" w:hAnsi="GHEA Grapalat" w:cs="Sylfaen"/>
          <w:i/>
          <w:sz w:val="20"/>
          <w:szCs w:val="24"/>
          <w:lang w:val="es-ES"/>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631CF5">
        <w:rPr>
          <w:rFonts w:ascii="GHEA Grapalat" w:eastAsia="Times New Roman" w:hAnsi="GHEA Grapalat" w:cs="Times New Roman"/>
          <w:b/>
          <w:sz w:val="20"/>
          <w:szCs w:val="24"/>
          <w:lang w:val="es-ES"/>
        </w:rPr>
        <w:t xml:space="preserve">2. </w:t>
      </w:r>
      <w:r xmlns:w="http://schemas.openxmlformats.org/wordprocessingml/2006/main" w:rsidRPr="00631CF5">
        <w:rPr>
          <w:rFonts w:ascii="Arial" w:eastAsia="Times New Roman" w:hAnsi="Arial" w:cs="Arial"/>
          <w:b/>
          <w:sz w:val="20"/>
          <w:szCs w:val="24"/>
          <w:lang w:val="en-US"/>
        </w:rPr>
        <w:t xml:space="preserve">PARTICIPANT</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PARTICIPATION</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RIGHT</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GHEA Grapalat" w:eastAsia="Times New Roman" w:hAnsi="GHEA Grapalat" w:cs="Times New Roman"/>
          <w:b/>
          <w:sz w:val="20"/>
          <w:szCs w:val="24"/>
          <w:lang w:val="es-ES"/>
        </w:rPr>
        <w:t xml:space="preserve">QUALIFICATION </w:t>
      </w:r>
      <w:r xmlns:w="http://schemas.openxmlformats.org/wordprocessingml/2006/main" w:rsidRPr="00631CF5">
        <w:rPr>
          <w:rFonts w:ascii="Arial" w:eastAsia="Times New Roman" w:hAnsi="Arial" w:cs="Arial"/>
          <w:b/>
          <w:sz w:val="20"/>
          <w:szCs w:val="24"/>
          <w:lang w:val="en-US"/>
        </w:rPr>
        <w:t xml:space="preserve">REQUIREMENTS</w:t>
      </w:r>
      <w:r xmlns:w="http://schemas.openxmlformats.org/wordprocessingml/2006/main" w:rsidRPr="00631CF5">
        <w:rPr>
          <w:rFonts w:ascii="Arial" w:eastAsia="Times New Roman" w:hAnsi="Arial" w:cs="Arial"/>
          <w:b/>
          <w:sz w:val="20"/>
          <w:szCs w:val="24"/>
          <w:lang w:val="en-US"/>
        </w:rPr>
        <w:t xml:space="preserve">​</w:t>
      </w:r>
      <w:r xmlns:w="http://schemas.openxmlformats.org/wordprocessingml/2006/main" w:rsidRPr="00631CF5">
        <w:rPr>
          <w:rFonts w:ascii="GHEA Grapalat" w:eastAsia="Times New Roman" w:hAnsi="GHEA Grapalat" w:cs="Times New Roman"/>
          <w:b/>
          <w:sz w:val="20"/>
          <w:szCs w:val="24"/>
          <w:lang w:val="es-ES"/>
        </w:rPr>
        <w:t xml:space="preserve"> </w:t>
      </w:r>
      <w:proofErr xmlns:w="http://schemas.openxmlformats.org/wordprocessingml/2006/main" w:type="gramStart"/>
      <w:r xmlns:w="http://schemas.openxmlformats.org/wordprocessingml/2006/main" w:rsidRPr="00631CF5">
        <w:rPr>
          <w:rFonts w:ascii="Arial" w:eastAsia="Times New Roman" w:hAnsi="Arial" w:cs="Arial"/>
          <w:b/>
          <w:sz w:val="20"/>
          <w:szCs w:val="24"/>
          <w:lang w:val="en-US"/>
        </w:rPr>
        <w:t xml:space="preserve">THE STANDARDS</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AND:</w:t>
      </w:r>
      <w:proofErr xmlns:w="http://schemas.openxmlformats.org/wordprocessingml/2006/main" w:type="gramEnd"/>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THEM</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C </w:t>
      </w:r>
      <w:r xmlns:w="http://schemas.openxmlformats.org/wordprocessingml/2006/main" w:rsidRPr="00631CF5">
        <w:rPr>
          <w:rFonts w:ascii="Arial" w:eastAsia="Times New Roman" w:hAnsi="Arial" w:cs="Arial"/>
          <w:b/>
          <w:sz w:val="20"/>
          <w:szCs w:val="24"/>
          <w:lang w:val="en-US"/>
        </w:rPr>
        <w:t xml:space="preserve">NAHATMAN</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There </w:t>
      </w:r>
      <w:r xmlns:w="http://schemas.openxmlformats.org/wordprocessingml/2006/main" w:rsidRPr="00631CF5">
        <w:rPr>
          <w:rFonts w:ascii="Arial" w:eastAsia="Times New Roman" w:hAnsi="Arial" w:cs="Arial"/>
          <w:b/>
          <w:sz w:val="20"/>
          <w:szCs w:val="24"/>
          <w:lang w:val="en-US"/>
        </w:rPr>
        <w:t xml:space="preserve">was </w:t>
      </w:r>
      <w:r xmlns:w="http://schemas.openxmlformats.org/wordprocessingml/2006/main" w:rsidRPr="00631CF5">
        <w:rPr>
          <w:rFonts w:ascii="Arial" w:eastAsia="Times New Roman" w:hAnsi="Arial" w:cs="Arial"/>
          <w:b/>
          <w:sz w:val="20"/>
          <w:szCs w:val="24"/>
          <w:lang w:val="es-ES"/>
        </w:rPr>
        <w:t xml:space="preserve">G</w:t>
      </w:r>
      <w:r xmlns:w="http://schemas.openxmlformats.org/wordprocessingml/2006/main" w:rsidRPr="00631CF5">
        <w:rPr>
          <w:rFonts w:ascii="GHEA Grapalat" w:eastAsia="Times New Roman" w:hAnsi="GHEA Grapalat" w:cs="Times New Roman"/>
          <w:b/>
          <w:sz w:val="20"/>
          <w:szCs w:val="24"/>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4"/>
          <w:lang w:val="es-ES"/>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Armenian"/>
          <w:sz w:val="20"/>
          <w:szCs w:val="24"/>
          <w:lang w:val="es-ES"/>
        </w:rPr>
      </w:pPr>
      <w:r xmlns:w="http://schemas.openxmlformats.org/wordprocessingml/2006/main" w:rsidRPr="00631CF5">
        <w:rPr>
          <w:rFonts w:ascii="GHEA Grapalat" w:eastAsia="Times New Roman" w:hAnsi="GHEA Grapalat" w:cs="Arial Armenian"/>
          <w:sz w:val="20"/>
          <w:szCs w:val="24"/>
          <w:lang w:val="es-ES"/>
        </w:rPr>
        <w:t xml:space="preserve">2.1 </w:t>
      </w:r>
      <w:r xmlns:w="http://schemas.openxmlformats.org/wordprocessingml/2006/main" w:rsidRPr="00631CF5">
        <w:rPr>
          <w:rFonts w:ascii="Arial" w:eastAsia="Times New Roman" w:hAnsi="Arial" w:cs="Arial"/>
          <w:sz w:val="20"/>
          <w:szCs w:val="24"/>
        </w:rPr>
        <w:t xml:space="preserve">Herein</w:t>
      </w:r>
      <w:r xmlns:w="http://schemas.openxmlformats.org/wordprocessingml/2006/main" w:rsidRPr="00631CF5">
        <w:rPr>
          <w:rFonts w:ascii="GHEA Grapalat" w:eastAsia="Times New Roman" w:hAnsi="GHEA Grapalat" w:cs="Arial Armenia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to the procedure</w:t>
      </w:r>
      <w:r xmlns:w="http://schemas.openxmlformats.org/wordprocessingml/2006/main" w:rsidRPr="00631CF5">
        <w:rPr>
          <w:rFonts w:ascii="GHEA Grapalat" w:eastAsia="Times New Roman" w:hAnsi="GHEA Grapalat" w:cs="Arial Armenian"/>
          <w:sz w:val="20"/>
          <w:szCs w:val="24"/>
          <w:lang w:val="es-ES"/>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Arial Armenian"/>
          <w:sz w:val="20"/>
          <w:szCs w:val="24"/>
          <w:lang w:val="es-ES"/>
        </w:rPr>
        <w:t xml:space="preserve"> </w:t>
      </w:r>
      <w:r xmlns:w="http://schemas.openxmlformats.org/wordprocessingml/2006/main" w:rsidRPr="00631CF5">
        <w:rPr>
          <w:rFonts w:ascii="Arial" w:eastAsia="Times New Roman" w:hAnsi="Arial" w:cs="Arial"/>
          <w:sz w:val="20"/>
          <w:szCs w:val="24"/>
        </w:rPr>
        <w:t xml:space="preserve">right</w:t>
      </w:r>
      <w:r xmlns:w="http://schemas.openxmlformats.org/wordprocessingml/2006/main" w:rsidRPr="00631CF5">
        <w:rPr>
          <w:rFonts w:ascii="GHEA Grapalat" w:eastAsia="Times New Roman" w:hAnsi="GHEA Grapalat" w:cs="Arial Armenian"/>
          <w:sz w:val="20"/>
          <w:szCs w:val="24"/>
          <w:lang w:val="es-ES"/>
        </w:rPr>
        <w:t xml:space="preserve"> </w:t>
      </w:r>
      <w:r xmlns:w="http://schemas.openxmlformats.org/wordprocessingml/2006/main" w:rsidRPr="00631CF5">
        <w:rPr>
          <w:rFonts w:ascii="Arial" w:eastAsia="Times New Roman" w:hAnsi="Arial" w:cs="Arial"/>
          <w:sz w:val="20"/>
          <w:szCs w:val="24"/>
        </w:rPr>
        <w:t xml:space="preserve">they don't have</w:t>
      </w:r>
      <w:r xmlns:w="http://schemas.openxmlformats.org/wordprocessingml/2006/main" w:rsidRPr="00631CF5">
        <w:rPr>
          <w:rFonts w:ascii="GHEA Grapalat" w:eastAsia="Times New Roman" w:hAnsi="GHEA Grapalat" w:cs="Arial Armenian"/>
          <w:sz w:val="20"/>
          <w:szCs w:val="24"/>
          <w:lang w:val="es-ES"/>
        </w:rPr>
        <w:t xml:space="preserve"> </w:t>
      </w:r>
      <w:r xmlns:w="http://schemas.openxmlformats.org/wordprocessingml/2006/main" w:rsidRPr="00631CF5">
        <w:rPr>
          <w:rFonts w:ascii="Arial" w:eastAsia="Times New Roman" w:hAnsi="Arial" w:cs="Arial"/>
          <w:sz w:val="20"/>
          <w:szCs w:val="24"/>
        </w:rPr>
        <w:t xml:space="preserve">persons </w:t>
      </w:r>
      <w:r xmlns:w="http://schemas.openxmlformats.org/wordprocessingml/2006/main" w:rsidRPr="00631CF5">
        <w:rPr>
          <w:rFonts w:ascii="GHEA Grapalat" w:eastAsia="Times New Roman" w:hAnsi="GHEA Grapalat" w:cs="Sylfaen"/>
          <w:sz w:val="20"/>
          <w:szCs w:val="24"/>
          <w:lang w:val="es-ES"/>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imes New Roman"/>
          <w:sz w:val="20"/>
          <w:szCs w:val="20"/>
          <w:lang w:val="es-ES"/>
        </w:rPr>
        <w:t xml:space="preserve">1) </w:t>
      </w:r>
      <w:r xmlns:w="http://schemas.openxmlformats.org/wordprocessingml/2006/main" w:rsidRPr="00631CF5">
        <w:rPr>
          <w:rFonts w:ascii="Arial" w:eastAsia="Times New Roman" w:hAnsi="Arial" w:cs="Arial"/>
          <w:sz w:val="20"/>
          <w:szCs w:val="20"/>
          <w:lang w:val="en-US"/>
        </w:rPr>
        <w:t xml:space="preserve">which ones?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present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as of</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judicial</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order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recognized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bankrupt </w:t>
      </w:r>
      <w:r xmlns:w="http://schemas.openxmlformats.org/wordprocessingml/2006/main" w:rsidRPr="00631CF5">
        <w:rPr>
          <w:rFonts w:ascii="GHEA Grapalat" w:eastAsia="Times New Roman" w:hAnsi="GHEA Grapalat" w:cs="Times New Roman"/>
          <w:sz w:val="20"/>
          <w:szCs w:val="20"/>
          <w:lang w:val="es-ES"/>
        </w:rPr>
        <w:t xml:space="preserve">.</w:t>
      </w:r>
    </w:p>
    <w:p w:rsidR="00BB1514" w:rsidRPr="00631CF5" w:rsidRDefault="00BB1514" w:rsidP="00BB1514">
      <w:pPr xmlns:w="http://schemas.openxmlformats.org/wordprocessingml/2006/main">
        <w:tabs>
          <w:tab w:val="left" w:pos="7200"/>
        </w:tabs>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imes New Roman"/>
          <w:sz w:val="20"/>
          <w:szCs w:val="20"/>
          <w:lang w:val="es-ES"/>
        </w:rPr>
        <w:t xml:space="preserve">2) </w:t>
      </w:r>
      <w:r xmlns:w="http://schemas.openxmlformats.org/wordprocessingml/2006/main" w:rsidRPr="00631CF5">
        <w:rPr>
          <w:rFonts w:ascii="Arial" w:eastAsia="Times New Roman" w:hAnsi="Arial" w:cs="Arial"/>
          <w:sz w:val="20"/>
          <w:szCs w:val="20"/>
          <w:lang w:val="en-US"/>
        </w:rPr>
        <w:t xml:space="preserve">which ones?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present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as of</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tax</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body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controlled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income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line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have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their</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presented by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price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offer</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until</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one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percentage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but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more </w:t>
      </w:r>
      <w:r xmlns:w="http://schemas.openxmlformats.org/wordprocessingml/2006/main" w:rsidRPr="00631CF5">
        <w:rPr>
          <w:rFonts w:ascii="GHEA Grapalat" w:eastAsia="Times New Roman" w:hAnsi="GHEA Grapalat" w:cs="Sylfaen"/>
          <w:sz w:val="20"/>
          <w:szCs w:val="20"/>
          <w:lang w:val="es-ES"/>
        </w:rPr>
        <w:t xml:space="preserve">than</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fifty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 thousand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dram</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surpassing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overdue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obligations </w:t>
      </w:r>
      <w:r xmlns:w="http://schemas.openxmlformats.org/wordprocessingml/2006/main" w:rsidRPr="00631CF5">
        <w:rPr>
          <w:rFonts w:ascii="GHEA Grapalat" w:eastAsia="Times New Roman" w:hAnsi="GHEA Grapalat" w:cs="Times New Roman"/>
          <w:sz w:val="20"/>
          <w:szCs w:val="20"/>
          <w:lang w:val="es-ES"/>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imes New Roman"/>
          <w:sz w:val="20"/>
          <w:szCs w:val="20"/>
          <w:lang w:val="es-ES"/>
        </w:rPr>
        <w:t xml:space="preserve">3) </w:t>
      </w:r>
      <w:r xmlns:w="http://schemas.openxmlformats.org/wordprocessingml/2006/main" w:rsidRPr="00631CF5">
        <w:rPr>
          <w:rFonts w:ascii="Arial" w:eastAsia="Times New Roman" w:hAnsi="Arial" w:cs="Arial"/>
          <w:sz w:val="20"/>
          <w:szCs w:val="20"/>
          <w:lang w:val="en-US"/>
        </w:rPr>
        <w:t xml:space="preserve">which ones?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whom</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executive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body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representative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present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on the day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preceding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three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years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during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convicted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was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terrorism</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financing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child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operation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human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trafficking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including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crime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criminal</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cooperation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create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it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participate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bribe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GHEA Grapalat" w:eastAsia="Times New Roman" w:hAnsi="GHEA Grapalat" w:cs="Times New Roman"/>
          <w:sz w:val="20"/>
          <w:szCs w:val="20"/>
          <w:lang w:val="es-ES"/>
        </w:rPr>
        <w:t xml:space="preserve">to </w:t>
      </w:r>
      <w:r xmlns:w="http://schemas.openxmlformats.org/wordprocessingml/2006/main" w:rsidRPr="00631CF5">
        <w:rPr>
          <w:rFonts w:ascii="Arial" w:eastAsia="Times New Roman" w:hAnsi="Arial" w:cs="Arial"/>
          <w:sz w:val="20"/>
          <w:szCs w:val="20"/>
          <w:lang w:val="en-US"/>
        </w:rPr>
        <w:t xml:space="preserve">receive </w:t>
      </w:r>
      <w:r xmlns:w="http://schemas.openxmlformats.org/wordprocessingml/2006/main" w:rsidRPr="00631CF5">
        <w:rPr>
          <w:rFonts w:ascii="Arial" w:eastAsia="Times New Roman" w:hAnsi="Arial" w:cs="Arial"/>
          <w:sz w:val="20"/>
          <w:szCs w:val="20"/>
          <w:lang w:val="en-US"/>
        </w:rPr>
        <w:t xml:space="preserve">a bribe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give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bribery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mediation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 law</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planned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economic</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activity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against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directed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crimes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Times New Roman"/>
          <w:sz w:val="20"/>
          <w:szCs w:val="20"/>
          <w:lang w:val="es-ES"/>
        </w:rPr>
        <w:t xml:space="preserv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except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cases </w:t>
      </w:r>
      <w:r xmlns:w="http://schemas.openxmlformats.org/wordprocessingml/2006/main" w:rsidRPr="00631CF5">
        <w:rPr>
          <w:rFonts w:ascii="GHEA Grapalat" w:eastAsia="Times New Roman" w:hAnsi="GHEA Grapalat" w:cs="Times New Roman"/>
          <w:sz w:val="20"/>
          <w:szCs w:val="20"/>
          <w:lang w:val="es-ES"/>
        </w:rPr>
        <w:t xml:space="preserve">when</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conviction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 law</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order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removed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paid off</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s-ES"/>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Sylfaen"/>
          <w:sz w:val="20"/>
          <w:szCs w:val="20"/>
          <w:lang w:val="es-ES"/>
        </w:rPr>
        <w:t xml:space="preserve">4)</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whom</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regarding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be presented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on the day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preceding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one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year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during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available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 law</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order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held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irrevocable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administrative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purchase </w:t>
      </w:r>
      <w:r xmlns:w="http://schemas.openxmlformats.org/wordprocessingml/2006/main" w:rsidRPr="00631CF5">
        <w:rPr>
          <w:rFonts w:ascii="Arial" w:eastAsia="Times New Roman" w:hAnsi="Arial" w:cs="Arial"/>
          <w:sz w:val="20"/>
          <w:szCs w:val="20"/>
          <w:lang w:val="en-US"/>
        </w:rPr>
        <w:t xml:space="preserve">act</w:t>
      </w:r>
      <w:r xmlns:w="http://schemas.openxmlformats.org/wordprocessingml/2006/main" w:rsidRPr="00631CF5">
        <w:rPr>
          <w:rFonts w:ascii="GHEA Grapalat" w:eastAsia="Times New Roman" w:hAnsi="GHEA Grapalat" w:cs="Times New Roman"/>
          <w:sz w:val="20"/>
          <w:szCs w:val="20"/>
          <w:lang w:val="es-E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the field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anti-competitive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agreement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dominant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position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abuse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Sylfaen"/>
          <w:sz w:val="20"/>
          <w:szCs w:val="20"/>
          <w:lang w:val="es-ES"/>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Sylfaen"/>
          <w:sz w:val="20"/>
          <w:szCs w:val="20"/>
          <w:lang w:val="es-ES"/>
        </w:rPr>
        <w:t xml:space="preserve">5) </w:t>
      </w:r>
      <w:r xmlns:w="http://schemas.openxmlformats.org/wordprocessingml/2006/main" w:rsidRPr="00631CF5">
        <w:rPr>
          <w:rFonts w:ascii="Arial" w:eastAsia="Times New Roman" w:hAnsi="Arial" w:cs="Arial"/>
          <w:sz w:val="20"/>
          <w:szCs w:val="20"/>
          <w:lang w:val="en-US"/>
        </w:rPr>
        <w:t xml:space="preserve">which ones?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present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as of</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included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Eurasian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economic</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the union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member</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countries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about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legislation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according to</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published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the process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participate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right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without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participants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the list </w:t>
      </w:r>
      <w:r xmlns:w="http://schemas.openxmlformats.org/wordprocessingml/2006/main" w:rsidRPr="00631CF5">
        <w:rPr>
          <w:rFonts w:ascii="GHEA Grapalat" w:eastAsia="Times New Roman" w:hAnsi="GHEA Grapalat" w:cs="Sylfaen"/>
          <w:sz w:val="20"/>
          <w:szCs w:val="20"/>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imes New Roman"/>
          <w:sz w:val="20"/>
          <w:szCs w:val="20"/>
          <w:lang w:val="es-ES"/>
        </w:rPr>
        <w:t xml:space="preserve">6) </w:t>
      </w:r>
      <w:r xmlns:w="http://schemas.openxmlformats.org/wordprocessingml/2006/main" w:rsidRPr="00631CF5">
        <w:rPr>
          <w:rFonts w:ascii="Arial" w:eastAsia="Times New Roman" w:hAnsi="Arial" w:cs="Arial"/>
          <w:sz w:val="20"/>
          <w:szCs w:val="20"/>
          <w:lang w:val="en-US"/>
        </w:rPr>
        <w:t xml:space="preserve">which ones?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present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as of</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included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the process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participate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right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without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participants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the list </w:t>
      </w:r>
      <w:r xmlns:w="http://schemas.openxmlformats.org/wordprocessingml/2006/main" w:rsidRPr="00631CF5">
        <w:rPr>
          <w:rFonts w:ascii="GHEA Grapalat" w:eastAsia="Times New Roman" w:hAnsi="GHEA Grapalat" w:cs="Times New Roman"/>
          <w:sz w:val="20"/>
          <w:szCs w:val="20"/>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Arial" w:eastAsia="Times New Roman" w:hAnsi="Arial" w:cs="Arial"/>
          <w:sz w:val="20"/>
          <w:szCs w:val="24"/>
          <w:lang w:val="es-ES"/>
        </w:rPr>
        <w:t xml:space="preserve">And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in </w:t>
      </w:r>
      <w:r xmlns:w="http://schemas.openxmlformats.org/wordprocessingml/2006/main" w:rsidRPr="00631CF5">
        <w:rPr>
          <w:rFonts w:ascii="GHEA Grapalat" w:eastAsia="Times New Roman" w:hAnsi="GHEA Grapalat" w:cs="Sylfaen"/>
          <w:sz w:val="20"/>
          <w:szCs w:val="24"/>
          <w:lang w:val="es-ES"/>
        </w:rPr>
        <w:t xml:space="preserve">which </w:t>
      </w:r>
      <w:r xmlns:w="http://schemas.openxmlformats.org/wordprocessingml/2006/main" w:rsidRPr="00631CF5">
        <w:rPr>
          <w:rFonts w:ascii="Arial" w:eastAsia="Times New Roman" w:hAnsi="Arial" w:cs="Arial"/>
          <w:sz w:val="20"/>
          <w:szCs w:val="24"/>
          <w:lang w:val="es-ES"/>
        </w:rPr>
        <w:t xml:space="preserve">if</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the participant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hereby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Item </w:t>
      </w:r>
      <w:r xmlns:w="http://schemas.openxmlformats.org/wordprocessingml/2006/main" w:rsidRPr="00631CF5">
        <w:rPr>
          <w:rFonts w:ascii="GHEA Grapalat" w:eastAsia="Times New Roman" w:hAnsi="GHEA Grapalat" w:cs="Sylfaen"/>
          <w:sz w:val="20"/>
          <w:szCs w:val="24"/>
          <w:lang w:val="es-ES"/>
        </w:rPr>
        <w:t xml:space="preserve">5</w:t>
      </w:r>
      <w:r xmlns:w="http://schemas.openxmlformats.org/wordprocessingml/2006/main" w:rsidRPr="00631CF5">
        <w:rPr>
          <w:rFonts w:ascii="Arial" w:eastAsia="Times New Roman" w:hAnsi="Arial" w:cs="Arial"/>
          <w:sz w:val="20"/>
          <w:szCs w:val="24"/>
          <w:lang w:val="es-ES"/>
        </w:rPr>
        <w:t xml:space="preserv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and </w:t>
      </w:r>
      <w:r xmlns:w="http://schemas.openxmlformats.org/wordprocessingml/2006/main" w:rsidRPr="00631CF5">
        <w:rPr>
          <w:rFonts w:ascii="Arial" w:eastAsia="Times New Roman" w:hAnsi="Arial" w:cs="Arial"/>
          <w:sz w:val="20"/>
          <w:szCs w:val="24"/>
          <w:lang w:val="es-ES"/>
        </w:rPr>
        <w:t xml:space="preserve">the </w:t>
      </w:r>
      <w:r xmlns:w="http://schemas.openxmlformats.org/wordprocessingml/2006/main" w:rsidRPr="00631CF5">
        <w:rPr>
          <w:rFonts w:ascii="GHEA Grapalat" w:eastAsia="Times New Roman" w:hAnsi="GHEA Grapalat" w:cs="Sylfaen"/>
          <w:sz w:val="20"/>
          <w:szCs w:val="24"/>
          <w:lang w:val="es-ES"/>
        </w:rPr>
        <w:t xml:space="preserve">6th</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with subsections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planned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in lists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be included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the application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to present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from the date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then</w:t>
      </w:r>
      <w:r xmlns:w="http://schemas.openxmlformats.org/wordprocessingml/2006/main" w:rsidRPr="00631CF5">
        <w:rPr>
          <w:rFonts w:ascii="GHEA Grapalat" w:eastAsia="Times New Roman" w:hAnsi="GHEA Grapalat" w:cs="Sylfaen"/>
          <w:sz w:val="20"/>
          <w:szCs w:val="24"/>
          <w:lang w:val="es-ES"/>
        </w:rPr>
        <w:t xml:space="preserve">​</w:t>
      </w:r>
      <w:r xmlns:w="http://schemas.openxmlformats.org/wordprocessingml/2006/main" w:rsidRPr="00631CF5">
        <w:rPr>
          <w:rFonts w:ascii="Arial" w:eastAsia="Times New Roman" w:hAnsi="Arial" w:cs="Arial"/>
          <w:sz w:val="20"/>
          <w:szCs w:val="24"/>
          <w:lang w:val="es-ES"/>
        </w:rPr>
        <w:t xml:space="preserv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his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given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the application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subject to</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not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GHEA Grapalat" w:eastAsia="Times New Roman" w:hAnsi="GHEA Grapalat" w:cs="Sylfaen"/>
          <w:sz w:val="20"/>
          <w:szCs w:val="24"/>
          <w:lang w:val="es-ES"/>
        </w:rPr>
        <w:t xml:space="preserve">of </w:t>
      </w:r>
      <w:r xmlns:w="http://schemas.openxmlformats.org/wordprocessingml/2006/main" w:rsidRPr="00631CF5">
        <w:rPr>
          <w:rFonts w:ascii="Arial" w:eastAsia="Times New Roman" w:hAnsi="Arial" w:cs="Arial"/>
          <w:sz w:val="20"/>
          <w:szCs w:val="24"/>
          <w:lang w:val="es-ES"/>
        </w:rPr>
        <w:t xml:space="preserve">rejection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GHEA Grapalat" w:eastAsia="Times New Roman" w:hAnsi="GHEA Grapalat" w:cs="Sylfaen"/>
          <w:sz w:val="20"/>
          <w:szCs w:val="24"/>
          <w:lang w:val="es-ES"/>
        </w:rPr>
        <w:t xml:space="preserve">2.2 </w:t>
      </w:r>
      <w:r xmlns:w="http://schemas.openxmlformats.org/wordprocessingml/2006/main" w:rsidRPr="00631CF5">
        <w:rPr>
          <w:rFonts w:ascii="Arial" w:eastAsia="Times New Roman" w:hAnsi="Arial" w:cs="Arial"/>
          <w:sz w:val="20"/>
          <w:szCs w:val="24"/>
          <w:lang w:val="es-ES"/>
        </w:rPr>
        <w:t xml:space="preserve">Participation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of right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evaluation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for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the participant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by application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need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to present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her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by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approved </w:t>
      </w:r>
      <w:r xmlns:w="http://schemas.openxmlformats.org/wordprocessingml/2006/main" w:rsidRPr="00631CF5">
        <w:rPr>
          <w:rFonts w:ascii="GHEA Grapalat" w:eastAsia="Times New Roman" w:hAnsi="GHEA Grapalat" w:cs="Sylfaen"/>
          <w:sz w:val="20"/>
          <w:szCs w:val="24"/>
          <w:lang w:val="es-ES"/>
        </w:rPr>
        <w:t xml:space="preserve">herewith</w:t>
      </w:r>
      <w:r xmlns:w="http://schemas.openxmlformats.org/wordprocessingml/2006/main" w:rsidRPr="00631CF5">
        <w:rPr>
          <w:rFonts w:ascii="Arial" w:eastAsia="Times New Roman" w:hAnsi="Arial" w:cs="Arial"/>
          <w:sz w:val="20"/>
          <w:szCs w:val="24"/>
          <w:lang w:val="es-ES"/>
        </w:rPr>
        <w:t xml:space="preserve">​</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GHEA Grapalat" w:eastAsia="Times New Roman" w:hAnsi="GHEA Grapalat" w:cs="Arial"/>
          <w:sz w:val="20"/>
          <w:szCs w:val="24"/>
          <w:lang w:val="es-ES"/>
        </w:rPr>
        <w:t xml:space="preserve">2nd </w:t>
      </w:r>
      <w:r xmlns:w="http://schemas.openxmlformats.org/wordprocessingml/2006/main" w:rsidRPr="00631CF5">
        <w:rPr>
          <w:rFonts w:ascii="Arial" w:eastAsia="Times New Roman" w:hAnsi="Arial" w:cs="Arial"/>
          <w:sz w:val="20"/>
          <w:szCs w:val="24"/>
          <w:lang w:val="es-ES"/>
        </w:rPr>
        <w:t xml:space="preserve">of </w:t>
      </w:r>
      <w:r xmlns:w="http://schemas.openxmlformats.org/wordprocessingml/2006/main" w:rsidRPr="00631CF5">
        <w:rPr>
          <w:rFonts w:ascii="Arial" w:eastAsia="Times New Roman" w:hAnsi="Arial" w:cs="Arial"/>
          <w:sz w:val="20"/>
          <w:szCs w:val="24"/>
          <w:lang w:val="es-ES"/>
        </w:rPr>
        <w:t xml:space="preserve">the invitation</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part </w:t>
      </w:r>
      <w:r xmlns:w="http://schemas.openxmlformats.org/wordprocessingml/2006/main" w:rsidRPr="00631CF5">
        <w:rPr>
          <w:rFonts w:ascii="GHEA Grapalat" w:eastAsia="Times New Roman" w:hAnsi="GHEA Grapalat" w:cs="Arial"/>
          <w:sz w:val="20"/>
          <w:szCs w:val="24"/>
          <w:lang w:val="es-ES"/>
        </w:rPr>
        <w:t xml:space="preserve">2. </w:t>
      </w:r>
      <w:r xmlns:w="http://schemas.openxmlformats.org/wordprocessingml/2006/main" w:rsidRPr="00631CF5">
        <w:rPr>
          <w:rFonts w:ascii="GHEA Grapalat" w:eastAsia="Times New Roman" w:hAnsi="GHEA Grapalat" w:cs="Arial"/>
          <w:sz w:val="20"/>
          <w:szCs w:val="24"/>
          <w:lang w:val="hy-AM"/>
        </w:rPr>
        <w:t xml:space="preserve">1</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with a point</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planned</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in writing</w:t>
      </w:r>
      <w:r xmlns:w="http://schemas.openxmlformats.org/wordprocessingml/2006/main" w:rsidRPr="00631CF5">
        <w:rPr>
          <w:rFonts w:ascii="GHEA Grapalat" w:eastAsia="Times New Roman" w:hAnsi="GHEA Grapalat" w:cs="Arial"/>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statement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Besides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with a point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planned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from the announcement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participation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of right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evaluation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for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from the participant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that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seems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selected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from the participant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other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documents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or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justifications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they are not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can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GHEA Grapalat" w:eastAsia="Times New Roman" w:hAnsi="GHEA Grapalat" w:cs="Sylfaen"/>
          <w:sz w:val="20"/>
          <w:szCs w:val="24"/>
          <w:lang w:val="es-ES"/>
        </w:rPr>
        <w:t xml:space="preserve">be </w:t>
      </w:r>
      <w:r xmlns:w="http://schemas.openxmlformats.org/wordprocessingml/2006/main" w:rsidRPr="00631CF5">
        <w:rPr>
          <w:rFonts w:ascii="Arial" w:eastAsia="Times New Roman" w:hAnsi="Arial" w:cs="Arial"/>
          <w:sz w:val="20"/>
          <w:szCs w:val="24"/>
          <w:lang w:val="en-US"/>
        </w:rPr>
        <w:t xml:space="preserve">required</w:t>
      </w:r>
      <w:r xmlns:w="http://schemas.openxmlformats.org/wordprocessingml/2006/main" w:rsidRPr="00631CF5">
        <w:rPr>
          <w:rFonts w:ascii="GHEA Grapalat" w:eastAsia="Times New Roman" w:hAnsi="GHEA Grapalat" w:cs="Tahoma"/>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statement</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authenticity</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appraiser</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the commission </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hereinafter </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commission </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assessment</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by invitation</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defined</w:t>
      </w:r>
      <w:r xmlns:w="http://schemas.openxmlformats.org/wordprocessingml/2006/main" w:rsidRPr="00631CF5">
        <w:rPr>
          <w:rFonts w:ascii="GHEA Grapalat" w:eastAsia="Times New Roman" w:hAnsi="GHEA Grapalat" w:cs="Tahoma"/>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with conditions </w:t>
      </w:r>
      <w:r xmlns:w="http://schemas.openxmlformats.org/wordprocessingml/2006/main" w:rsidRPr="00631CF5">
        <w:rPr>
          <w:rFonts w:ascii="GHEA Grapalat" w:eastAsia="Times New Roman" w:hAnsi="GHEA Grapalat" w:cs="Tahoma"/>
          <w:sz w:val="20"/>
          <w:szCs w:val="24"/>
          <w:lang w:val="es-ES"/>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ahoma"/>
          <w:sz w:val="20"/>
          <w:szCs w:val="20"/>
          <w:lang w:val="es-ES"/>
        </w:rPr>
        <w:t xml:space="preserve">2.3 </w:t>
      </w:r>
      <w:r xmlns:w="http://schemas.openxmlformats.org/wordprocessingml/2006/main" w:rsidRPr="00631CF5">
        <w:rPr>
          <w:rFonts w:ascii="Arial" w:eastAsia="Times New Roman" w:hAnsi="Arial" w:cs="Arial"/>
          <w:sz w:val="20"/>
          <w:szCs w:val="20"/>
          <w:lang w:val="en-US"/>
        </w:rPr>
        <w:t xml:space="preserve">Prohibited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hereby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with a point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interconnected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persons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and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same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person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 </w:t>
      </w:r>
      <w:r xmlns:w="http://schemas.openxmlformats.org/wordprocessingml/2006/main" w:rsidRPr="00631CF5">
        <w:rPr>
          <w:rFonts w:ascii="GHEA Grapalat" w:eastAsia="Times New Roman" w:hAnsi="GHEA Grapalat" w:cs="Times New Roman"/>
          <w:sz w:val="20"/>
          <w:szCs w:val="20"/>
          <w:lang w:val="es-E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established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more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than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fifty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percent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at the same time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belonging to </w:t>
      </w:r>
      <w:r xmlns:w="http://schemas.openxmlformats.org/wordprocessingml/2006/main" w:rsidRPr="00631CF5">
        <w:rPr>
          <w:rFonts w:ascii="Arial" w:eastAsia="Times New Roman" w:hAnsi="Arial" w:cs="Arial"/>
          <w:sz w:val="20"/>
          <w:szCs w:val="20"/>
          <w:lang w:val="en-US"/>
        </w:rPr>
        <w:t xml:space="preserve">person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 </w:t>
      </w:r>
      <w:r xmlns:w="http://schemas.openxmlformats.org/wordprocessingml/2006/main" w:rsidRPr="00631CF5">
        <w:rPr>
          <w:rFonts w:ascii="GHEA Grapalat" w:eastAsia="Times New Roman" w:hAnsi="GHEA Grapalat" w:cs="Times New Roman"/>
          <w:sz w:val="20"/>
          <w:szCs w:val="20"/>
          <w:lang w:val="es-E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having </w:t>
      </w:r>
      <w:r xmlns:w="http://schemas.openxmlformats.org/wordprocessingml/2006/main" w:rsidRPr="00631CF5">
        <w:rPr>
          <w:rFonts w:ascii="Arial" w:eastAsia="Times New Roman" w:hAnsi="Arial" w:cs="Arial"/>
          <w:sz w:val="20"/>
          <w:szCs w:val="20"/>
          <w:lang w:val="en-US"/>
        </w:rPr>
        <w:t xml:space="preserve">a share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share </w:t>
      </w:r>
      <w:r xmlns:w="http://schemas.openxmlformats.org/wordprocessingml/2006/main" w:rsidRPr="00631CF5">
        <w:rPr>
          <w:rFonts w:ascii="GHEA Grapalat" w:eastAsia="Times New Roman" w:hAnsi="GHEA Grapalat" w:cs="Times New Roman"/>
          <w:sz w:val="20"/>
          <w:szCs w:val="20"/>
          <w:lang w:val="es-E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organizations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simultaneous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participation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hereby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the procedure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at the same time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dose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except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the state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communities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established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organizations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and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4"/>
          <w:lang w:val="en-US"/>
        </w:rPr>
        <w:t xml:space="preserve">jointly</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activity</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order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consortium </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purchases</w:t>
      </w:r>
      <w:r xmlns:w="http://schemas.openxmlformats.org/wordprocessingml/2006/main" w:rsidRPr="00631CF5">
        <w:rPr>
          <w:rFonts w:ascii="GHEA Grapalat" w:eastAsia="Times New Roman" w:hAnsi="GHEA Grapalat" w:cs="Times Armeni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process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0"/>
          <w:lang w:val="en-US"/>
        </w:rPr>
        <w:t xml:space="preserve">participation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cases </w:t>
      </w:r>
      <w:r xmlns:w="http://schemas.openxmlformats.org/wordprocessingml/2006/main" w:rsidRPr="00631CF5">
        <w:rPr>
          <w:rFonts w:ascii="GHEA Grapalat" w:eastAsia="Times New Roman" w:hAnsi="GHEA Grapalat" w:cs="Sylfaen"/>
          <w:sz w:val="20"/>
          <w:szCs w:val="20"/>
          <w:lang w:val="es-ES"/>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es-ES"/>
        </w:rPr>
        <w:t xml:space="preserve">119th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order</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point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hy-AM"/>
        </w:rPr>
        <w:t xml:space="preserve">meaning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physical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considered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correlated </w:t>
      </w:r>
      <w:r xmlns:w="http://schemas.openxmlformats.org/wordprocessingml/2006/main" w:rsidRPr="00631CF5">
        <w:rPr>
          <w:rFonts w:ascii="GHEA Grapalat" w:eastAsia="Times New Roman" w:hAnsi="GHEA Grapalat" w:cs="GHEA Grapalat"/>
          <w:color w:val="000000"/>
          <w:sz w:val="20"/>
          <w:szCs w:val="20"/>
          <w:lang w:val="hy-AM"/>
        </w:rPr>
        <w:t xml:space="preserve">if</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 the same time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family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driving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general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economy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together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entrepreneurial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activity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agreed </w:t>
      </w:r>
      <w:r xmlns:w="http://schemas.openxmlformats.org/wordprocessingml/2006/main" w:rsidRPr="00631CF5">
        <w:rPr>
          <w:rFonts w:ascii="GHEA Grapalat" w:eastAsia="Times New Roman" w:hAnsi="GHEA Grapalat" w:cs="Times New Roman"/>
          <w:color w:val="000000"/>
          <w:sz w:val="20"/>
          <w:szCs w:val="20"/>
          <w:lang w:val="hy-AM"/>
        </w:rPr>
        <w:t xml:space="preserve">based </w:t>
      </w:r>
      <w:r xmlns:w="http://schemas.openxmlformats.org/wordprocessingml/2006/main" w:rsidRPr="00631CF5">
        <w:rPr>
          <w:rFonts w:ascii="Arial" w:eastAsia="Times New Roman" w:hAnsi="Arial" w:cs="Arial"/>
          <w:color w:val="000000"/>
          <w:sz w:val="20"/>
          <w:szCs w:val="20"/>
          <w:lang w:val="hy-AM"/>
        </w:rPr>
        <w:t xml:space="preserve">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general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economic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interests </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color w:val="000000"/>
          <w:sz w:val="20"/>
          <w:szCs w:val="20"/>
          <w:lang w:val="hy-AM"/>
        </w:rPr>
        <w:t xml:space="preserve">2) </w:t>
      </w:r>
      <w:r xmlns:w="http://schemas.openxmlformats.org/wordprocessingml/2006/main" w:rsidRPr="00631CF5">
        <w:rPr>
          <w:rFonts w:ascii="Arial" w:eastAsia="Times New Roman" w:hAnsi="Arial" w:cs="Arial"/>
          <w:color w:val="000000"/>
          <w:sz w:val="20"/>
          <w:szCs w:val="20"/>
          <w:lang w:val="hy-AM"/>
        </w:rPr>
        <w:t xml:space="preserve">physical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considered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correlated </w:t>
      </w:r>
      <w:r xmlns:w="http://schemas.openxmlformats.org/wordprocessingml/2006/main" w:rsidRPr="00631CF5">
        <w:rPr>
          <w:rFonts w:ascii="GHEA Grapalat" w:eastAsia="Times New Roman" w:hAnsi="GHEA Grapalat" w:cs="Times New Roman"/>
          <w:color w:val="000000"/>
          <w:sz w:val="20"/>
          <w:szCs w:val="20"/>
          <w:lang w:val="hy-AM"/>
        </w:rPr>
        <w:t xml:space="preserve">if</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agreed upon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based 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general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economic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interests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if</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physical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family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a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shares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percent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more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participant </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lastRenderedPageBreak xmlns:w="http://schemas.openxmlformats.org/wordprocessingml/2006/main"/>
      </w:r>
      <w:r xmlns:w="http://schemas.openxmlformats.org/wordprocessingml/2006/main" w:rsidRPr="00631CF5">
        <w:rPr>
          <w:rFonts w:ascii="Arial" w:eastAsia="Times New Roman" w:hAnsi="Arial" w:cs="Arial"/>
          <w:color w:val="000000"/>
          <w:sz w:val="20"/>
          <w:szCs w:val="20"/>
          <w:lang w:val="hy-AM"/>
        </w:rPr>
        <w:t xml:space="preserve">b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Armenia</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Republic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legislation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not prohibited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decisions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predetermine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opportunity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having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c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council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chairman </w:t>
      </w:r>
      <w:r xmlns:w="http://schemas.openxmlformats.org/wordprocessingml/2006/main" w:rsidRPr="00631CF5">
        <w:rPr>
          <w:rFonts w:ascii="Arial" w:eastAsia="Times New Roman" w:hAnsi="Arial" w:cs="Arial"/>
          <w:color w:val="000000"/>
          <w:sz w:val="20"/>
          <w:szCs w:val="20"/>
          <w:lang w:val="hy-AM"/>
        </w:rPr>
        <w:t xml:space="preserve">of the </w:t>
      </w:r>
      <w:r xmlns:w="http://schemas.openxmlformats.org/wordprocessingml/2006/main" w:rsidRPr="00631CF5">
        <w:rPr>
          <w:rFonts w:ascii="GHEA Grapalat" w:eastAsia="Times New Roman" w:hAnsi="GHEA Grapalat" w:cs="Times New Roman"/>
          <w:color w:val="000000"/>
          <w:sz w:val="20"/>
          <w:szCs w:val="20"/>
          <w:lang w:val="hy-AM"/>
        </w:rPr>
        <w:t xml:space="preserve">board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president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deputy </w:t>
      </w:r>
      <w:r xmlns:w="http://schemas.openxmlformats.org/wordprocessingml/2006/main" w:rsidRPr="00631CF5">
        <w:rPr>
          <w:rFonts w:ascii="Arial" w:eastAsia="Times New Roman" w:hAnsi="Arial" w:cs="Arial"/>
          <w:color w:val="000000"/>
          <w:sz w:val="20"/>
          <w:szCs w:val="20"/>
          <w:lang w:val="hy-AM"/>
        </w:rPr>
        <w:t xml:space="preserve">of the </w:t>
      </w:r>
      <w:r xmlns:w="http://schemas.openxmlformats.org/wordprocessingml/2006/main" w:rsidRPr="00631CF5">
        <w:rPr>
          <w:rFonts w:ascii="GHEA Grapalat" w:eastAsia="Times New Roman" w:hAnsi="GHEA Grapalat" w:cs="Times New Roman"/>
          <w:color w:val="000000"/>
          <w:sz w:val="20"/>
          <w:szCs w:val="20"/>
          <w:lang w:val="hy-AM"/>
        </w:rPr>
        <w:t xml:space="preserve">council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executive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director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deputy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executive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body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functions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executor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collegiate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body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chairman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 </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d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such</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 </w:t>
      </w:r>
      <w:r xmlns:w="http://schemas.openxmlformats.org/wordprocessingml/2006/main" w:rsidRPr="00631CF5">
        <w:rPr>
          <w:rFonts w:ascii="Arial" w:eastAsia="Times New Roman" w:hAnsi="Arial" w:cs="Arial"/>
          <w:color w:val="000000"/>
          <w:sz w:val="20"/>
          <w:szCs w:val="20"/>
          <w:lang w:val="hy-AM"/>
        </w:rPr>
        <w:t xml:space="preserve">employee </w:t>
      </w:r>
      <w:r xmlns:w="http://schemas.openxmlformats.org/wordprocessingml/2006/main" w:rsidRPr="00631CF5">
        <w:rPr>
          <w:rFonts w:ascii="GHEA Grapalat" w:eastAsia="Times New Roman" w:hAnsi="GHEA Grapalat" w:cs="Times New Roman"/>
          <w:color w:val="000000"/>
          <w:sz w:val="20"/>
          <w:szCs w:val="20"/>
          <w:lang w:val="hy-AM"/>
        </w:rPr>
        <w:t xml:space="preserve">who</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works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executive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director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immediate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management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under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legal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management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bodies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decisions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establishment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request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essential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effect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has</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Arial" w:eastAsia="Times New Roman" w:hAnsi="Arial" w:cs="Arial"/>
          <w:sz w:val="20"/>
          <w:szCs w:val="20"/>
          <w:lang w:val="hy-AM"/>
        </w:rPr>
        <w:t xml:space="preserve">physical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person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status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without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participants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considered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connected </w:t>
      </w:r>
      <w:r xmlns:w="http://schemas.openxmlformats.org/wordprocessingml/2006/main" w:rsidRPr="00631CF5">
        <w:rPr>
          <w:rFonts w:ascii="Arial" w:eastAsia="Times New Roman" w:hAnsi="Arial" w:cs="Arial"/>
          <w:color w:val="000000"/>
          <w:sz w:val="20"/>
          <w:szCs w:val="20"/>
          <w:lang w:val="hy-AM"/>
        </w:rPr>
        <w:t xml:space="preserve">if </w:t>
      </w:r>
      <w:r xmlns:w="http://schemas.openxmlformats.org/wordprocessingml/2006/main" w:rsidRPr="00631CF5">
        <w:rPr>
          <w:rFonts w:ascii="GHEA Grapalat" w:eastAsia="Times New Roman" w:hAnsi="GHEA Grapalat" w:cs="Times New Roman"/>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631CF5">
        <w:rPr>
          <w:rFonts w:ascii="Arial" w:eastAsia="Times New Roman" w:hAnsi="Arial" w:cs="Arial"/>
          <w:color w:val="000000"/>
          <w:sz w:val="20"/>
          <w:szCs w:val="20"/>
          <w:lang w:val="hy-AM"/>
        </w:rPr>
        <w:t xml:space="preserve">a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vote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right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possession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other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voice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right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w:t>
      </w:r>
      <w:r xmlns:w="http://schemas.openxmlformats.org/wordprocessingml/2006/main" w:rsidRPr="00631CF5">
        <w:rPr>
          <w:rFonts w:ascii="Arial" w:eastAsia="Times New Roman" w:hAnsi="Arial" w:cs="Arial"/>
          <w:color w:val="000000"/>
          <w:sz w:val="20"/>
          <w:szCs w:val="20"/>
          <w:lang w:val="hy-AM"/>
        </w:rPr>
        <w:t xml:space="preserve">shares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shares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stakes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hereinafter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shares </w:t>
      </w:r>
      <w:r xmlns:w="http://schemas.openxmlformats.org/wordprocessingml/2006/main" w:rsidRPr="00631CF5">
        <w:rPr>
          <w:rFonts w:ascii="GHEA Grapalat" w:eastAsia="Times New Roman" w:hAnsi="GHEA Grapalat" w:cs="Times New Roman"/>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more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percent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participation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force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between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sealed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contract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appropriate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opportunity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predetermine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decisions </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631CF5">
        <w:rPr>
          <w:rFonts w:ascii="Arial" w:eastAsia="Times New Roman" w:hAnsi="Arial" w:cs="Arial"/>
          <w:color w:val="000000"/>
          <w:sz w:val="20"/>
          <w:szCs w:val="20"/>
          <w:lang w:val="hy-AM"/>
        </w:rPr>
        <w:t xml:space="preserve">b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one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voice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right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shares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percent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more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possessed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law</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not prohibited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decisions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predetermine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opportunity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having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participant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shareholders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participants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shareholders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family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if</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participant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physical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right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directly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indirect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manner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possess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that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including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sales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fiduciary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management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joint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activity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contracts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instructions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transactions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based 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other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voice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right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shares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percent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more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Armenia</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Republic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legislation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not prohibited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latter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decisions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predetermine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opportunity</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c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one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management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body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like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responsibilities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performer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persons </w:t>
      </w:r>
      <w:r xmlns:w="http://schemas.openxmlformats.org/wordprocessingml/2006/main" w:rsidRPr="00631CF5">
        <w:rPr>
          <w:rFonts w:ascii="GHEA Grapalat" w:eastAsia="Times New Roman" w:hAnsi="GHEA Grapalat" w:cs="Times New Roman"/>
          <w:color w:val="000000"/>
          <w:sz w:val="20"/>
          <w:szCs w:val="20"/>
          <w:lang w:val="hy-AM"/>
        </w:rPr>
        <w:t xml:space="preserve">as</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also</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them</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family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members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 the same time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management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body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like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responsibilities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performer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person</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d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action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agreed upon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based 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general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economic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interests </w:t>
      </w:r>
      <w:r xmlns:w="http://schemas.openxmlformats.org/wordprocessingml/2006/main" w:rsidRPr="00631CF5">
        <w:rPr>
          <w:rFonts w:ascii="GHEA Grapalat" w:eastAsia="Times New Roman" w:hAnsi="GHEA Grapalat" w:cs="Times New Roman"/>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Times New Roman"/>
          <w:color w:val="000000"/>
          <w:sz w:val="20"/>
          <w:szCs w:val="20"/>
          <w:lang w:val="hy-AM"/>
        </w:rPr>
      </w:pP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point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sense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family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member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are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considered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father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mother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husband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husband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parents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grandmother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grandfather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sister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brother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children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sister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brother's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husband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the </w:t>
      </w:r>
      <w:r xmlns:w="http://schemas.openxmlformats.org/wordprocessingml/2006/main" w:rsidRPr="00631CF5">
        <w:rPr>
          <w:rFonts w:ascii="Arial" w:eastAsia="Times New Roman" w:hAnsi="Arial" w:cs="Arial"/>
          <w:color w:val="000000"/>
          <w:sz w:val="20"/>
          <w:szCs w:val="20"/>
          <w:lang w:val="hy-AM"/>
        </w:rPr>
        <w:t xml:space="preserve">children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color w:val="FFFFFF"/>
          <w:sz w:val="20"/>
          <w:szCs w:val="24"/>
          <w:lang w:val="hy-AM"/>
        </w:rPr>
      </w:pPr>
      <w:r xmlns:w="http://schemas.openxmlformats.org/wordprocessingml/2006/main" w:rsidRPr="00631CF5">
        <w:rPr>
          <w:rFonts w:ascii="GHEA Grapalat" w:eastAsia="Times New Roman" w:hAnsi="GHEA Grapalat" w:cs="Arial Armenian"/>
          <w:sz w:val="20"/>
          <w:szCs w:val="24"/>
          <w:lang w:val="hy-AM"/>
        </w:rPr>
        <w:t xml:space="preserve">2.4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recognized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case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Article </w:t>
      </w:r>
      <w:r xmlns:w="http://schemas.openxmlformats.org/wordprocessingml/2006/main" w:rsidRPr="00631CF5">
        <w:rPr>
          <w:rFonts w:ascii="GHEA Grapalat" w:eastAsia="Times New Roman" w:hAnsi="GHEA Grapalat" w:cs="Arial"/>
          <w:sz w:val="20"/>
          <w:szCs w:val="24"/>
          <w:lang w:val="hy-AM"/>
        </w:rPr>
        <w:t xml:space="preserve">35 </w:t>
      </w:r>
      <w:r xmlns:w="http://schemas.openxmlformats.org/wordprocessingml/2006/main" w:rsidRPr="00631CF5">
        <w:rPr>
          <w:rFonts w:ascii="Arial" w:eastAsia="Times New Roman" w:hAnsi="Arial" w:cs="Arial"/>
          <w:sz w:val="20"/>
          <w:szCs w:val="24"/>
          <w:lang w:val="hy-AM"/>
        </w:rPr>
        <w:t xml:space="preserve">of the Law</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article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deadline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by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15 </w:t>
      </w:r>
      <w:r xmlns:w="http://schemas.openxmlformats.org/wordprocessingml/2006/main" w:rsidRPr="00631CF5">
        <w:rPr>
          <w:rFonts w:ascii="Arial" w:eastAsia="Times New Roman" w:hAnsi="Arial" w:cs="Arial"/>
          <w:color w:val="000000"/>
          <w:sz w:val="20"/>
          <w:szCs w:val="20"/>
          <w:lang w:val="hy-AM"/>
        </w:rPr>
        <w:t xml:space="preserve">percent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Size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Qualification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provide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presented </w:t>
      </w:r>
      <w:r xmlns:w="http://schemas.openxmlformats.org/wordprocessingml/2006/main" w:rsidRPr="00631CF5">
        <w:rPr>
          <w:rFonts w:ascii="GHEA Grapalat" w:eastAsia="Times New Roman" w:hAnsi="GHEA Grapalat" w:cs="Times New Roman"/>
          <w:color w:val="000000"/>
          <w:sz w:val="20"/>
          <w:szCs w:val="20"/>
          <w:lang w:val="hy-AM"/>
        </w:rPr>
        <w:t xml:space="preserve">if</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selected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participant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applications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open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the day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as of</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has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international</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authoritative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organizations </w:t>
      </w:r>
      <w:r xmlns:w="http://schemas.openxmlformats.org/wordprocessingml/2006/main" w:rsidRPr="00631CF5">
        <w:rPr>
          <w:rFonts w:ascii="GHEA Grapalat" w:eastAsia="Times New Roman" w:hAnsi="GHEA Grapalat" w:cs="Times New Roman"/>
          <w:color w:val="000000"/>
          <w:sz w:val="20"/>
          <w:szCs w:val="20"/>
          <w:lang w:val="hy-AM"/>
        </w:rPr>
        <w:t xml:space="preserve">(Fitch, Moody's, </w:t>
      </w:r>
      <w:hyperlink xmlns:w="http://schemas.openxmlformats.org/wordprocessingml/2006/main" xmlns:r="http://schemas.openxmlformats.org/officeDocument/2006/relationships" r:id="rId8" w:tgtFrame="_blank" w:history="1">
        <w:r xmlns:w="http://schemas.openxmlformats.org/wordprocessingml/2006/main" w:rsidRPr="00631CF5">
          <w:rPr>
            <w:rFonts w:ascii="GHEA Grapalat" w:eastAsia="Times New Roman" w:hAnsi="GHEA Grapalat" w:cs="Times New Roman"/>
            <w:color w:val="000000"/>
            <w:sz w:val="20"/>
            <w:szCs w:val="20"/>
            <w:lang w:val="hy-AM"/>
          </w:rPr>
          <w:t xml:space="preserve">Standard &amp; Poor's</w:t>
        </w:r>
      </w:hyperlink>
      <w:r xmlns:w="http://schemas.openxmlformats.org/wordprocessingml/2006/main" w:rsidRPr="00631CF5">
        <w:rPr>
          <w:rFonts w:ascii="GHEA Grapalat" w:eastAsia="Times New Roman" w:hAnsi="GHEA Grapalat" w:cs="Calibri"/>
          <w:color w:val="000000"/>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granted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creditworthiness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rating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 least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Armenia</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Republic</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granted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sovereign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rating</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in </w:t>
      </w:r>
      <w:r xmlns:w="http://schemas.openxmlformats.org/wordprocessingml/2006/main" w:rsidRPr="00631CF5">
        <w:rPr>
          <w:rFonts w:ascii="GHEA Grapalat" w:eastAsia="Times New Roman" w:hAnsi="GHEA Grapalat" w:cs="Sylfaen"/>
          <w:color w:val="FFFFFF"/>
          <w:sz w:val="20"/>
          <w:szCs w:val="24"/>
          <w:vertAlign w:val="superscript"/>
          <w:lang w:val="hy-AM"/>
        </w:rPr>
        <w:footnoteReference xmlns:w="http://schemas.openxmlformats.org/wordprocessingml/2006/main" w:id="1"/>
      </w:r>
      <w:r xmlns:w="http://schemas.openxmlformats.org/wordprocessingml/2006/main" w:rsidRPr="00631CF5">
        <w:rPr>
          <w:rFonts w:ascii="Arial" w:eastAsia="Times New Roman" w:hAnsi="Arial" w:cs="Arial"/>
          <w:color w:val="000000"/>
          <w:sz w:val="20"/>
          <w:szCs w:val="20"/>
          <w:lang w:val="hy-AM"/>
        </w:rPr>
        <w:t xml:space="preserve">size</w:t>
      </w:r>
      <w:r xmlns:w="http://schemas.openxmlformats.org/wordprocessingml/2006/main" w:rsidRPr="00631CF5">
        <w:rPr>
          <w:rFonts w:ascii="GHEA Grapalat" w:eastAsia="Times New Roman" w:hAnsi="GHEA Grapalat" w:cs="Arial"/>
          <w:color w:val="FFFFFF"/>
          <w:sz w:val="20"/>
          <w:szCs w:val="24"/>
          <w:lang w:val="hy-AM"/>
        </w:rPr>
        <w:t xml:space="preserve"> </w:t>
      </w:r>
    </w:p>
    <w:p w:rsidR="00BB1514" w:rsidRPr="00631CF5" w:rsidRDefault="00BB1514" w:rsidP="00BB1514">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hy-AM"/>
        </w:rPr>
        <w:t xml:space="preserve">2.5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frame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sealed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agency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through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Agency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side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be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0"/>
          <w:lang w:val="af-ZA" w:eastAsia="ru-RU"/>
        </w:rPr>
        <w:t xml:space="preserve">( </w:t>
      </w:r>
      <w:r xmlns:w="http://schemas.openxmlformats.org/wordprocessingml/2006/main" w:rsidRPr="00631CF5">
        <w:rPr>
          <w:rFonts w:ascii="Arial" w:eastAsia="Times New Roman" w:hAnsi="Arial" w:cs="Arial"/>
          <w:sz w:val="20"/>
          <w:szCs w:val="20"/>
          <w:lang w:val="en-US" w:eastAsia="ru-RU"/>
        </w:rPr>
        <w:t xml:space="preserve">at the same time</w:t>
      </w:r>
      <w:r xmlns:w="http://schemas.openxmlformats.org/wordprocessingml/2006/main" w:rsidRPr="00631CF5">
        <w:rPr>
          <w:rFonts w:ascii="GHEA Grapalat" w:eastAsia="Times New Roman" w:hAnsi="GHEA Grapalat" w:cs="Sylfaen"/>
          <w:sz w:val="20"/>
          <w:szCs w:val="20"/>
          <w:lang w:val="af-ZA" w:eastAsia="ru-RU"/>
        </w:rPr>
        <w:t xml:space="preserve"> </w:t>
      </w:r>
      <w:r xmlns:w="http://schemas.openxmlformats.org/wordprocessingml/2006/main" w:rsidRPr="00631CF5">
        <w:rPr>
          <w:rFonts w:ascii="Arial" w:eastAsia="Times New Roman" w:hAnsi="Arial" w:cs="Arial"/>
          <w:sz w:val="20"/>
          <w:szCs w:val="20"/>
          <w:lang w:val="en-US" w:eastAsia="ru-RU"/>
        </w:rPr>
        <w:t xml:space="preserve">portion </w:t>
      </w:r>
      <w:r xmlns:w="http://schemas.openxmlformats.org/wordprocessingml/2006/main" w:rsidRPr="00631CF5">
        <w:rPr>
          <w:rFonts w:ascii="GHEA Grapalat" w:eastAsia="Times New Roman" w:hAnsi="GHEA Grapalat" w:cs="Sylfaen"/>
          <w:sz w:val="20"/>
          <w:szCs w:val="20"/>
          <w:lang w:val="af-ZA" w:eastAsia="ru-RU"/>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lang w:val="en-US"/>
        </w:rPr>
        <w:t xml:space="preserve">participant</w:t>
      </w:r>
    </w:p>
    <w:p w:rsidR="00BB1514" w:rsidRPr="00631CF5" w:rsidRDefault="00BB1514" w:rsidP="00BB1514">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2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af-ZA"/>
        </w:rPr>
        <w:t xml:space="preserve">6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together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order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consortium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Similar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case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rPr>
        <w:t xml:space="preserve">jointly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the sides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same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at the same time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portion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4"/>
        </w:rPr>
        <w:t xml:space="preserve">to submit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separately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paragraph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demand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non-compliance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case </w:t>
      </w:r>
      <w:r xmlns:w="http://schemas.openxmlformats.org/wordprocessingml/2006/main" w:rsidRPr="00631CF5">
        <w:rPr>
          <w:rFonts w:ascii="GHEA Grapalat" w:eastAsia="Times New Roman" w:hAnsi="GHEA Grapalat" w:cs="Sylfaen"/>
          <w:sz w:val="20"/>
          <w:szCs w:val="24"/>
          <w:lang w:val="af-ZA"/>
        </w:rPr>
        <w:t xml:space="preserve">of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rejected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how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together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order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email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separately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af-ZA"/>
        </w:rPr>
        <w:t xml:space="preserve">2 </w:t>
      </w:r>
      <w:r xmlns:w="http://schemas.openxmlformats.org/wordprocessingml/2006/main" w:rsidRPr="00631CF5">
        <w:rPr>
          <w:rFonts w:ascii="Arial" w:eastAsia="Times New Roman" w:hAnsi="Arial" w:cs="Arial"/>
          <w:sz w:val="20"/>
          <w:szCs w:val="24"/>
        </w:rPr>
        <w:t xml:space="preserve">) </w:t>
      </w:r>
      <w:r xmlns:w="http://schemas.openxmlformats.org/wordprocessingml/2006/main" w:rsidRPr="00631CF5">
        <w:rPr>
          <w:rFonts w:ascii="Arial" w:eastAsia="Times New Roman" w:hAnsi="Arial" w:cs="Arial"/>
          <w:sz w:val="20"/>
          <w:szCs w:val="24"/>
          <w:lang w:val="af-ZA"/>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wearing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together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jointly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responsibility</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w:t>
      </w:r>
      <w:r xmlns:w="http://schemas.openxmlformats.org/wordprocessingml/2006/main" w:rsidRPr="00631CF5">
        <w:rPr>
          <w:rFonts w:ascii="GHEA Grapalat" w:eastAsia="Times New Roman" w:hAnsi="GHEA Grapalat" w:cs="Sylfaen"/>
          <w:sz w:val="20"/>
          <w:szCs w:val="24"/>
          <w:lang w:val="af-ZA"/>
        </w:rPr>
        <w:t xml:space="preserve">which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of the consortium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member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the consortium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come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consortium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w:t>
      </w:r>
      <w:r xmlns:w="http://schemas.openxmlformats.org/wordprocessingml/2006/main" w:rsidRPr="00631CF5">
        <w:rPr>
          <w:rFonts w:ascii="Arial" w:eastAsia="Times New Roman" w:hAnsi="Arial" w:cs="Arial"/>
          <w:sz w:val="20"/>
          <w:szCs w:val="24"/>
        </w:rPr>
        <w:t xml:space="preserve">the donor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unilaterally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resolved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consortium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members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towards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responsibility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funds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631CF5">
        <w:rPr>
          <w:rFonts w:ascii="GHEA Grapalat" w:eastAsia="Times New Roman" w:hAnsi="GHEA Grapalat" w:cs="Times New Roman"/>
          <w:b/>
          <w:sz w:val="20"/>
          <w:szCs w:val="24"/>
          <w:lang w:val="af-ZA"/>
        </w:rPr>
        <w:t xml:space="preserve">3. </w:t>
      </w:r>
      <w:proofErr xmlns:w="http://schemas.openxmlformats.org/wordprocessingml/2006/main" w:type="gramStart"/>
      <w:r xmlns:w="http://schemas.openxmlformats.org/wordprocessingml/2006/main" w:rsidRPr="00631CF5">
        <w:rPr>
          <w:rFonts w:ascii="Arial" w:eastAsia="Times New Roman" w:hAnsi="Arial" w:cs="Arial"/>
          <w:b/>
          <w:sz w:val="20"/>
          <w:szCs w:val="24"/>
          <w:lang w:val="en-US"/>
        </w:rPr>
        <w:t xml:space="preserve">INVITATION</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THE EXPLANATION</w:t>
      </w:r>
      <w:proofErr xmlns:w="http://schemas.openxmlformats.org/wordprocessingml/2006/main" w:type="gramEnd"/>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AND:</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INVITATION</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A CHANGE</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TO PERFORM</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en-US"/>
        </w:rPr>
        <w:t xml:space="preserve">THE PROCEDURE</w:t>
      </w:r>
      <w:r xmlns:w="http://schemas.openxmlformats.org/wordprocessingml/2006/main" w:rsidRPr="00631CF5">
        <w:rPr>
          <w:rFonts w:ascii="GHEA Grapalat" w:eastAsia="Times New Roman" w:hAnsi="GHEA Grapalat" w:cs="Arial"/>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ahoma"/>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3.1 </w:t>
      </w:r>
      <w:r xmlns:w="http://schemas.openxmlformats.org/wordprocessingml/2006/main" w:rsidRPr="00631CF5">
        <w:rPr>
          <w:rFonts w:ascii="Arial" w:eastAsia="Times New Roman" w:hAnsi="Arial" w:cs="Arial"/>
          <w:sz w:val="20"/>
          <w:szCs w:val="24"/>
          <w:lang w:val="en-US"/>
        </w:rPr>
        <w:t xml:space="preserve">Article </w:t>
      </w:r>
      <w:r xmlns:w="http://schemas.openxmlformats.org/wordprocessingml/2006/main" w:rsidRPr="00631CF5">
        <w:rPr>
          <w:rFonts w:ascii="GHEA Grapalat" w:eastAsia="Times New Roman" w:hAnsi="GHEA Grapalat" w:cs="Arial"/>
          <w:sz w:val="20"/>
          <w:szCs w:val="24"/>
          <w:lang w:val="af-ZA"/>
        </w:rPr>
        <w:t xml:space="preserve">29 </w:t>
      </w:r>
      <w:r xmlns:w="http://schemas.openxmlformats.org/wordprocessingml/2006/main" w:rsidRPr="00631CF5">
        <w:rPr>
          <w:rFonts w:ascii="Arial" w:eastAsia="Times New Roman" w:hAnsi="Arial" w:cs="Arial"/>
          <w:sz w:val="20"/>
          <w:szCs w:val="24"/>
          <w:lang w:val="en-US"/>
        </w:rPr>
        <w:t xml:space="preserve">of the Law</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article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according </w:t>
      </w:r>
      <w:r xmlns:w="http://schemas.openxmlformats.org/wordprocessingml/2006/main" w:rsidRPr="00631CF5">
        <w:rPr>
          <w:rFonts w:ascii="GHEA Grapalat" w:eastAsia="Times New Roman" w:hAnsi="GHEA Grapalat" w:cs="Arial"/>
          <w:sz w:val="20"/>
          <w:szCs w:val="24"/>
          <w:lang w:val="af-ZA"/>
        </w:rPr>
        <w:t xml:space="preserve">to </w:t>
      </w:r>
      <w:r xmlns:w="http://schemas.openxmlformats.org/wordprocessingml/2006/main" w:rsidRPr="00631CF5">
        <w:rPr>
          <w:rFonts w:ascii="Arial" w:eastAsia="Times New Roman" w:hAnsi="Arial" w:cs="Arial"/>
          <w:sz w:val="20"/>
          <w:szCs w:val="24"/>
          <w:lang w:val="en-US"/>
        </w:rPr>
        <w:t xml:space="preserve">the participant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right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has</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from the customer</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demand</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invitation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ahoma"/>
          <w:sz w:val="20"/>
          <w:szCs w:val="24"/>
          <w:lang w:val="af-ZA"/>
        </w:rPr>
      </w:pPr>
      <w:r xmlns:w="http://schemas.openxmlformats.org/wordprocessingml/2006/main" w:rsidRPr="00631CF5">
        <w:rPr>
          <w:rFonts w:ascii="Arial" w:eastAsia="Times New Roman" w:hAnsi="Arial" w:cs="Arial"/>
          <w:sz w:val="20"/>
          <w:szCs w:val="24"/>
          <w:lang w:val="en-US"/>
        </w:rPr>
        <w:t xml:space="preserve">Participant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right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has</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applications</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presentation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deadline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upon expiry</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at least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five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calendar</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ahead</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writing</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from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demand</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invitation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commission</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request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done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participant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providing</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writing</w:t>
      </w:r>
      <w:r xmlns:w="http://schemas.openxmlformats.org/wordprocessingml/2006/main" w:rsidRPr="00631CF5" w:rsidDel="00A3468D">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w:t>
      </w:r>
      <w:r xmlns:w="http://schemas.openxmlformats.org/wordprocessingml/2006/main" w:rsidRPr="00631CF5">
        <w:rPr>
          <w:rFonts w:ascii="GHEA Grapalat" w:eastAsia="Times New Roman" w:hAnsi="GHEA Grapalat" w:cs="Sylfaen"/>
          <w:sz w:val="20"/>
          <w:szCs w:val="24"/>
          <w:lang w:val="af-ZA"/>
        </w:rPr>
        <w:t xml:space="preserve">request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receive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on the day</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next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two</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calendar</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day</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during.</w:t>
      </w:r>
    </w:p>
    <w:p w:rsidR="00BB1514" w:rsidRPr="00631CF5" w:rsidRDefault="00BB1514" w:rsidP="00BB1514">
      <w:pPr xmlns:w="http://schemas.openxmlformats.org/wordprocessingml/2006/main">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4"/>
          <w:lang w:val="af-ZA"/>
        </w:rPr>
        <w:t xml:space="preserve">3.2 </w:t>
      </w:r>
      <w:r xmlns:w="http://schemas.openxmlformats.org/wordprocessingml/2006/main" w:rsidRPr="00631CF5">
        <w:rPr>
          <w:rFonts w:ascii="Arial" w:eastAsia="Times New Roman" w:hAnsi="Arial" w:cs="Arial"/>
          <w:sz w:val="20"/>
          <w:szCs w:val="24"/>
          <w:lang w:val="en-US"/>
        </w:rPr>
        <w:t xml:space="preserve">Survey</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clarifications</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content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about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statement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provide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day</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published</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rPr>
        <w:t xml:space="preserve">at </w:t>
      </w:r>
      <w:r xmlns:w="http://schemas.openxmlformats.org/wordprocessingml/2006/main" w:rsidRPr="00631CF5">
        <w:rPr>
          <w:rFonts w:ascii="GHEA Grapalat" w:eastAsia="Times New Roman" w:hAnsi="GHEA Grapalat" w:cs="Sylfaen"/>
          <w:sz w:val="20"/>
          <w:szCs w:val="24"/>
          <w:lang w:val="af-ZA"/>
        </w:rPr>
        <w:t xml:space="preserve">www.procurement.am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active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newsletter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hereinafter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newsletter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Times New Roman"/>
          <w:sz w:val="24"/>
          <w:szCs w:val="24"/>
          <w:lang w:val="af-ZA"/>
        </w:rPr>
        <w:t xml:space="preserve">" </w:t>
      </w:r>
      <w:r xmlns:w="http://schemas.openxmlformats.org/wordprocessingml/2006/main" w:rsidRPr="00631CF5">
        <w:rPr>
          <w:rFonts w:ascii="Arial" w:eastAsia="Times New Roman" w:hAnsi="Arial" w:cs="Arial"/>
          <w:sz w:val="20"/>
          <w:szCs w:val="24"/>
          <w:lang w:val="en-US"/>
        </w:rPr>
        <w:t xml:space="preserve">Purchasing</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announcements </w:t>
      </w:r>
      <w:r xmlns:w="http://schemas.openxmlformats.org/wordprocessingml/2006/main" w:rsidRPr="00631CF5">
        <w:rPr>
          <w:rFonts w:ascii="GHEA Grapalat" w:eastAsia="Times New Roman" w:hAnsi="GHEA Grapalat" w:cs="Times New Roman"/>
          <w:sz w:val="24"/>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department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Times New Roman"/>
          <w:sz w:val="24"/>
          <w:szCs w:val="24"/>
          <w:lang w:val="af-ZA"/>
        </w:rPr>
        <w:t xml:space="preserve">" </w:t>
      </w:r>
      <w:r xmlns:w="http://schemas.openxmlformats.org/wordprocessingml/2006/main" w:rsidRPr="00631CF5">
        <w:rPr>
          <w:rFonts w:ascii="Arial" w:eastAsia="Times New Roman" w:hAnsi="Arial" w:cs="Arial"/>
          <w:sz w:val="20"/>
          <w:szCs w:val="24"/>
          <w:lang w:val="en-US"/>
        </w:rPr>
        <w:t xml:space="preserve">Invitations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clarifications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regarding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announcements </w:t>
      </w:r>
      <w:r xmlns:w="http://schemas.openxmlformats.org/wordprocessingml/2006/main" w:rsidRPr="00631CF5">
        <w:rPr>
          <w:rFonts w:ascii="GHEA Grapalat" w:eastAsia="Times New Roman" w:hAnsi="GHEA Grapalat" w:cs="Times New Roman"/>
          <w:sz w:val="24"/>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subsection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without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mention</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request</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done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Arial"/>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data.</w:t>
      </w:r>
      <w:r xmlns:w="http://schemas.openxmlformats.org/wordprocessingml/2006/main" w:rsidRPr="00631CF5">
        <w:rPr>
          <w:rFonts w:ascii="GHEA Grapalat" w:eastAsia="Times New Roman" w:hAnsi="GHEA Grapalat" w:cs="Tahoma"/>
          <w:sz w:val="20"/>
          <w:szCs w:val="24"/>
          <w:lang w:val="af-ZA"/>
        </w:rPr>
        <w:t xml:space="preserve"> </w:t>
      </w:r>
    </w:p>
    <w:p w:rsidR="00BB1514" w:rsidRPr="00631CF5" w:rsidRDefault="00BB1514" w:rsidP="00BB1514">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xmlns:w="http://schemas.openxmlformats.org/wordprocessingml/2006/main" w:rsidRPr="00631CF5">
        <w:rPr>
          <w:rFonts w:ascii="GHEA Grapalat" w:eastAsia="Times New Roman" w:hAnsi="GHEA Grapalat" w:cs="Arial Unicode"/>
          <w:sz w:val="20"/>
          <w:szCs w:val="24"/>
          <w:lang w:val="af-ZA"/>
        </w:rPr>
        <w:lastRenderedPageBreak xmlns:w="http://schemas.openxmlformats.org/wordprocessingml/2006/main"/>
      </w:r>
      <w:r xmlns:w="http://schemas.openxmlformats.org/wordprocessingml/2006/main" w:rsidRPr="00631CF5">
        <w:rPr>
          <w:rFonts w:ascii="GHEA Grapalat" w:eastAsia="Times New Roman" w:hAnsi="GHEA Grapalat" w:cs="Arial Unicode"/>
          <w:sz w:val="20"/>
          <w:szCs w:val="24"/>
          <w:lang w:val="af-ZA"/>
        </w:rPr>
        <w:t xml:space="preserve">3.3 </w:t>
      </w:r>
      <w:r xmlns:w="http://schemas.openxmlformats.org/wordprocessingml/2006/main" w:rsidRPr="00631CF5">
        <w:rPr>
          <w:rFonts w:ascii="Arial" w:eastAsia="Times New Roman" w:hAnsi="Arial" w:cs="Arial"/>
          <w:sz w:val="20"/>
          <w:szCs w:val="24"/>
        </w:rPr>
        <w:t xml:space="preserve">Clarification</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provided </w:t>
      </w:r>
      <w:r xmlns:w="http://schemas.openxmlformats.org/wordprocessingml/2006/main" w:rsidRPr="00631CF5">
        <w:rPr>
          <w:rFonts w:ascii="Arial" w:eastAsia="Times New Roman" w:hAnsi="Arial" w:cs="Arial"/>
          <w:sz w:val="20"/>
          <w:szCs w:val="24"/>
        </w:rPr>
        <w:t xml:space="preserve">if </w:t>
      </w:r>
      <w:r xmlns:w="http://schemas.openxmlformats.org/wordprocessingml/2006/main" w:rsidRPr="00631CF5">
        <w:rPr>
          <w:rFonts w:ascii="GHEA Grapalat" w:eastAsia="Times New Roman" w:hAnsi="GHEA Grapalat" w:cs="Arial Unicode"/>
          <w:sz w:val="20"/>
          <w:szCs w:val="24"/>
          <w:lang w:val="af-ZA"/>
        </w:rPr>
        <w:t xml:space="preserv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the request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performed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department </w:t>
      </w:r>
      <w:r xmlns:w="http://schemas.openxmlformats.org/wordprocessingml/2006/main" w:rsidRPr="00631CF5">
        <w:rPr>
          <w:rFonts w:ascii="Arial" w:eastAsia="Times New Roman" w:hAnsi="Arial" w:cs="Arial"/>
          <w:sz w:val="20"/>
          <w:szCs w:val="24"/>
        </w:rPr>
        <w:t xml:space="preserve">who</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period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in violation </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also </w:t>
      </w:r>
      <w:r xmlns:w="http://schemas.openxmlformats.org/wordprocessingml/2006/main" w:rsidRPr="00631CF5">
        <w:rPr>
          <w:rFonts w:ascii="GHEA Grapalat" w:eastAsia="Times New Roman" w:hAnsi="GHEA Grapalat" w:cs="Arial Unicode"/>
          <w:sz w:val="20"/>
          <w:szCs w:val="24"/>
          <w:lang w:val="af-ZA"/>
        </w:rPr>
        <w:t xml:space="preserve">if</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the request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out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of invitation</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content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from the frame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which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participant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writing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be notified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clarification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not to provide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foundations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about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survey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receive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on the day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next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calendar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during</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631CF5">
        <w:rPr>
          <w:rFonts w:ascii="GHEA Grapalat" w:eastAsia="Times New Roman" w:hAnsi="GHEA Grapalat" w:cs="Arial Unicode"/>
          <w:sz w:val="20"/>
          <w:szCs w:val="24"/>
          <w:lang w:val="af-ZA"/>
        </w:rPr>
        <w:t xml:space="preserve">3.4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presentation</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deadline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upon expiry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at least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five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calendar</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day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ahead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in the invitation</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performed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changes </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 </w:t>
      </w:r>
      <w:r xmlns:w="http://schemas.openxmlformats.org/wordprocessingml/2006/main" w:rsidRPr="00631CF5">
        <w:rPr>
          <w:rFonts w:ascii="Arial" w:eastAsia="Times New Roman" w:hAnsi="Arial" w:cs="Arial"/>
          <w:sz w:val="20"/>
          <w:szCs w:val="24"/>
        </w:rPr>
        <w:t xml:space="preserve">change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to perform</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on the day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three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calendar</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change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to perform</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them</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to provide</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conditions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about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statement</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published</w:t>
      </w:r>
      <w:r xmlns:w="http://schemas.openxmlformats.org/wordprocessingml/2006/main" w:rsidRPr="00631CF5">
        <w:rPr>
          <w:rFonts w:ascii="GHEA Grapalat" w:eastAsia="Times New Roman" w:hAnsi="GHEA Grapalat" w:cs="Arial Unicode"/>
          <w:sz w:val="20"/>
          <w:szCs w:val="24"/>
          <w:lang w:val="af-ZA"/>
        </w:rPr>
        <w:t xml:space="preserve"> </w:t>
      </w:r>
      <w:r xmlns:w="http://schemas.openxmlformats.org/wordprocessingml/2006/main" w:rsidRPr="00631CF5">
        <w:rPr>
          <w:rFonts w:ascii="Arial" w:eastAsia="Times New Roman" w:hAnsi="Arial" w:cs="Arial"/>
          <w:sz w:val="20"/>
          <w:szCs w:val="24"/>
        </w:rPr>
        <w:t xml:space="preserve">in the newsletter </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Arial Unicode"/>
          <w:sz w:val="20"/>
          <w:szCs w:val="24"/>
          <w:lang w:val="af-ZA"/>
        </w:rPr>
        <w:t xml:space="preserve"> </w:t>
      </w:r>
    </w:p>
    <w:p w:rsidR="00BB1514" w:rsidRPr="00631CF5" w:rsidRDefault="00BB1514" w:rsidP="00BB1514">
      <w:pPr xmlns:w="http://schemas.openxmlformats.org/wordprocessingml/2006/main">
        <w:autoSpaceDE w:val="0"/>
        <w:autoSpaceDN w:val="0"/>
        <w:adjustRightInd w:val="0"/>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3.5 </w:t>
      </w:r>
      <w:r xmlns:w="http://schemas.openxmlformats.org/wordprocessingml/2006/main" w:rsidRPr="00631CF5">
        <w:rPr>
          <w:rFonts w:ascii="Arial" w:eastAsia="Times New Roman" w:hAnsi="Arial" w:cs="Arial"/>
          <w:sz w:val="20"/>
          <w:szCs w:val="24"/>
          <w:lang w:val="hy-AM"/>
        </w:rPr>
        <w:t xml:space="preserve">Unique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right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changes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expiration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electronic</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through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appraiser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secretary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justifications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characteristics: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law</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competition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discrimination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exclusion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point of view of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mention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name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Surname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justifications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acceptable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considered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appraiser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commission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them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conditioned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changes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invitation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631CF5">
        <w:rPr>
          <w:rFonts w:ascii="GHEA Grapalat" w:eastAsia="Times New Roman" w:hAnsi="GHEA Grapalat" w:cs="Arial Unicode"/>
          <w:sz w:val="20"/>
          <w:szCs w:val="24"/>
          <w:lang w:val="hy-AM"/>
        </w:rPr>
        <w:t xml:space="preserve">3.5 </w:t>
      </w:r>
      <w:r xmlns:w="http://schemas.openxmlformats.org/wordprocessingml/2006/main" w:rsidRPr="00631CF5">
        <w:rPr>
          <w:rFonts w:ascii="Arial" w:eastAsia="Times New Roman" w:hAnsi="Arial" w:cs="Arial"/>
          <w:sz w:val="20"/>
          <w:szCs w:val="24"/>
          <w:lang w:val="hy-AM"/>
        </w:rPr>
        <w:t xml:space="preserve">Invitation</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changes</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done</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present</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deadline</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counted</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changes</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newsletter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publication</w:t>
      </w:r>
      <w:r xmlns:w="http://schemas.openxmlformats.org/wordprocessingml/2006/main" w:rsidRPr="00631CF5">
        <w:rPr>
          <w:rFonts w:ascii="GHEA Grapalat" w:eastAsia="Times New Roman" w:hAnsi="GHEA Grapalat" w:cs="Arial Unicode"/>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day</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sz w:val="20"/>
          <w:szCs w:val="24"/>
          <w:lang w:val="hy-AM"/>
        </w:rPr>
      </w:pPr>
      <w:r xmlns:w="http://schemas.openxmlformats.org/wordprocessingml/2006/main" w:rsidRPr="00631CF5">
        <w:rPr>
          <w:rFonts w:ascii="GHEA Grapalat" w:eastAsia="Times New Roman" w:hAnsi="GHEA Grapalat" w:cs="Times New Roman"/>
          <w:b/>
          <w:sz w:val="20"/>
          <w:szCs w:val="24"/>
          <w:lang w:val="hy-AM"/>
        </w:rPr>
        <w:t xml:space="preserve">4. </w:t>
      </w:r>
      <w:r xmlns:w="http://schemas.openxmlformats.org/wordprocessingml/2006/main" w:rsidRPr="00631CF5">
        <w:rPr>
          <w:rFonts w:ascii="Arial" w:eastAsia="Times New Roman" w:hAnsi="Arial" w:cs="Arial"/>
          <w:b/>
          <w:sz w:val="20"/>
          <w:szCs w:val="24"/>
          <w:lang w:val="hy-AM"/>
        </w:rPr>
        <w:t xml:space="preserve">THE APPLICATION</w:t>
      </w:r>
      <w:r xmlns:w="http://schemas.openxmlformats.org/wordprocessingml/2006/main" w:rsidRPr="00631CF5">
        <w:rPr>
          <w:rFonts w:ascii="GHEA Grapalat" w:eastAsia="Times New Roman" w:hAnsi="GHEA Grapalat" w:cs="Arial"/>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TO PRESENT</w:t>
      </w:r>
      <w:r xmlns:w="http://schemas.openxmlformats.org/wordprocessingml/2006/main" w:rsidRPr="00631CF5">
        <w:rPr>
          <w:rFonts w:ascii="GHEA Grapalat" w:eastAsia="Times New Roman" w:hAnsi="GHEA Grapalat" w:cs="Arial"/>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THE PROCEDURE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hy-AM"/>
        </w:rPr>
      </w:pPr>
      <w:r xmlns:w="http://schemas.openxmlformats.org/wordprocessingml/2006/main" w:rsidRPr="00631CF5">
        <w:rPr>
          <w:rFonts w:ascii="GHEA Grapalat" w:eastAsia="Times New Roman" w:hAnsi="GHEA Grapalat" w:cs="Times New Roman"/>
          <w:b/>
          <w:sz w:val="20"/>
          <w:szCs w:val="24"/>
          <w:lang w:val="hy-AM"/>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631CF5">
        <w:rPr>
          <w:rFonts w:ascii="GHEA Grapalat" w:eastAsia="Times New Roman" w:hAnsi="GHEA Grapalat" w:cs="Times New Roman"/>
          <w:sz w:val="20"/>
          <w:szCs w:val="24"/>
          <w:lang w:val="hy-AM"/>
        </w:rPr>
        <w:t xml:space="preserve">4.1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Times New Roma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presentable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0"/>
          <w:lang w:val="af-ZA"/>
        </w:rPr>
        <w:t xml:space="preserve">Participant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can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application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submit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how</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each</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dose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so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email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don't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how many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or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all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portions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for</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introduced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end.</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preparation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order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described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2nd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Arial" w:eastAsia="Times New Roman" w:hAnsi="Arial" w:cs="Arial"/>
          <w:sz w:val="20"/>
          <w:szCs w:val="24"/>
          <w:lang w:val="hy-AM"/>
        </w:rPr>
        <w:t xml:space="preserve">the quote </w:t>
      </w:r>
      <w:r xmlns:w="http://schemas.openxmlformats.org/wordprocessingml/2006/main" w:rsidRPr="00631CF5">
        <w:rPr>
          <w:rFonts w:ascii="GHEA Grapalat" w:eastAsia="Times New Roman" w:hAnsi="GHEA Grapalat" w:cs="Sylfaen"/>
          <w:sz w:val="20"/>
          <w:szCs w:val="24"/>
          <w:lang w:val="hy-AM"/>
        </w:rPr>
        <w:t xml:space="preserve">part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inquiry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prepare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instruction.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4.2 </w:t>
      </w:r>
      <w:r xmlns:w="http://schemas.openxmlformats.org/wordprocessingml/2006/main" w:rsidRPr="00631CF5">
        <w:rPr>
          <w:rFonts w:ascii="Arial" w:eastAsia="Times New Roman" w:hAnsi="Arial" w:cs="Arial"/>
          <w:sz w:val="20"/>
          <w:szCs w:val="24"/>
          <w:lang w:val="hy-AM"/>
        </w:rPr>
        <w:t xml:space="preserve">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necessary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0"/>
          <w:lang w:val="af-ZA"/>
        </w:rPr>
        <w:t xml:space="preserve">to the commission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later </w:t>
      </w:r>
      <w:r xmlns:w="http://schemas.openxmlformats.org/wordprocessingml/2006/main" w:rsidRPr="00631CF5">
        <w:rPr>
          <w:rFonts w:ascii="Arial" w:eastAsia="Times New Roman" w:hAnsi="Arial" w:cs="Arial"/>
          <w:sz w:val="20"/>
          <w:szCs w:val="24"/>
          <w:lang w:val="hy-AM"/>
        </w:rPr>
        <w:t xml:space="preserve">than</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statement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newsletter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published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date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003A7AF1">
        <w:rPr>
          <w:rFonts w:ascii="Arial" w:eastAsia="Times New Roman" w:hAnsi="Arial" w:cs="Arial"/>
          <w:b/>
          <w:sz w:val="20"/>
          <w:szCs w:val="20"/>
          <w:lang w:val="hy-AM"/>
        </w:rPr>
        <w:t xml:space="preserve">12.12. 2024 at </w:t>
      </w:r>
      <w:r xmlns:w="http://schemas.openxmlformats.org/wordprocessingml/2006/main" w:rsidRPr="00631CF5">
        <w:rPr>
          <w:rFonts w:ascii="GHEA Grapalat" w:eastAsia="Times New Roman" w:hAnsi="GHEA Grapalat" w:cs="Sylfaen"/>
          <w:b/>
          <w:sz w:val="20"/>
          <w:szCs w:val="20"/>
          <w:lang w:val="hy-AM"/>
        </w:rPr>
        <w:t xml:space="preserve">15:00 </w:t>
      </w:r>
      <w:r xmlns:w="http://schemas.openxmlformats.org/wordprocessingml/2006/main" w:rsidRPr="00631CF5">
        <w:rPr>
          <w:rFonts w:ascii="GHEA Grapalat" w:eastAsia="Times New Roman" w:hAnsi="GHEA Grapalat" w:cs="Sylfae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Arial" w:eastAsia="Times New Roman" w:hAnsi="Arial" w:cs="Arial"/>
          <w:b/>
          <w:sz w:val="20"/>
          <w:szCs w:val="20"/>
          <w:lang w:val="hy-AM"/>
        </w:rPr>
        <w:t xml:space="preserv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Lori</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Marz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c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Tumanyan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central</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Street </w:t>
      </w:r>
      <w:r xmlns:w="http://schemas.openxmlformats.org/wordprocessingml/2006/main" w:rsidRPr="00631CF5">
        <w:rPr>
          <w:rFonts w:ascii="GHEA Grapalat" w:eastAsia="Times New Roman" w:hAnsi="GHEA Grapalat" w:cs="Times New Roman"/>
          <w:b/>
          <w:sz w:val="20"/>
          <w:szCs w:val="20"/>
          <w:lang w:val="hy-AM"/>
        </w:rPr>
        <w:t xml:space="preserve">1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hy-AM"/>
        </w:rPr>
        <w:t xml:space="preserve">Tumanyan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af-ZA"/>
        </w:rPr>
        <w:t xml:space="preserve">of the municipality</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administrative</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building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address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registry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registration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secretary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b/>
          <w:sz w:val="20"/>
          <w:szCs w:val="20"/>
          <w:lang w:val="hy-AM"/>
        </w:rPr>
        <w:t xml:space="preserve">Pearl</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Chatinyan </w:t>
      </w:r>
      <w:r xmlns:w="http://schemas.openxmlformats.org/wordprocessingml/2006/main" w:rsidRPr="00631CF5">
        <w:rPr>
          <w:rFonts w:ascii="Arial" w:eastAsia="Times New Roman" w:hAnsi="Arial" w:cs="Arial"/>
          <w:sz w:val="24"/>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secretary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registering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register </w:t>
      </w:r>
      <w:r xmlns:w="http://schemas.openxmlformats.org/wordprocessingml/2006/main" w:rsidRPr="00631CF5">
        <w:rPr>
          <w:rFonts w:ascii="GHEA Grapalat" w:eastAsia="Times New Roman" w:hAnsi="GHEA Grapalat" w:cs="Sylfaen"/>
          <w:sz w:val="20"/>
          <w:szCs w:val="24"/>
          <w:lang w:val="hy-AM"/>
        </w:rPr>
        <w:t xml:space="preserve">according </w:t>
      </w:r>
      <w:r xmlns:w="http://schemas.openxmlformats.org/wordprocessingml/2006/main" w:rsidRPr="00631CF5">
        <w:rPr>
          <w:rFonts w:ascii="Arial" w:eastAsia="Times New Roman" w:hAnsi="Arial" w:cs="Arial"/>
          <w:sz w:val="20"/>
          <w:szCs w:val="24"/>
          <w:lang w:val="hy-AM"/>
        </w:rPr>
        <w:t xml:space="preserve">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receipt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order </w:t>
      </w:r>
      <w:r xmlns:w="http://schemas.openxmlformats.org/wordprocessingml/2006/main" w:rsidRPr="00631CF5">
        <w:rPr>
          <w:rFonts w:ascii="Arial" w:eastAsia="Times New Roman" w:hAnsi="Arial" w:cs="Arial"/>
          <w:sz w:val="20"/>
          <w:szCs w:val="24"/>
          <w:lang w:val="hy-AM"/>
        </w:rPr>
        <w:t xml:space="preserve">in the </w:t>
      </w:r>
      <w:r xmlns:w="http://schemas.openxmlformats.org/wordprocessingml/2006/main" w:rsidRPr="00631CF5">
        <w:rPr>
          <w:rFonts w:ascii="GHEA Grapalat" w:eastAsia="Times New Roman" w:hAnsi="GHEA Grapalat" w:cs="Sylfaen"/>
          <w:sz w:val="20"/>
          <w:szCs w:val="24"/>
          <w:lang w:val="hy-AM"/>
        </w:rPr>
        <w:t xml:space="preserve">register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registration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number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demand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reference.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upon expiry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after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registry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registering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w:t>
      </w:r>
      <w:r xmlns:w="http://schemas.openxmlformats.org/wordprocessingml/2006/main" w:rsidRPr="00631CF5">
        <w:rPr>
          <w:rFonts w:ascii="GHEA Grapalat" w:eastAsia="Times New Roman" w:hAnsi="GHEA Grapalat" w:cs="Sylfaen"/>
          <w:sz w:val="20"/>
          <w:szCs w:val="24"/>
          <w:lang w:val="hy-AM"/>
        </w:rPr>
        <w:t xml:space="preserve">get </w:t>
      </w:r>
      <w:r xmlns:w="http://schemas.openxmlformats.org/wordprocessingml/2006/main" w:rsidRPr="00631CF5">
        <w:rPr>
          <w:rFonts w:ascii="Arial" w:eastAsia="Times New Roman" w:hAnsi="Arial" w:cs="Arial"/>
          <w:sz w:val="20"/>
          <w:szCs w:val="24"/>
          <w:lang w:val="hy-AM"/>
        </w:rPr>
        <w:t xml:space="preserve">them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two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secretary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returned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4.3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3" w:name="_Hlk9261647"/>
      <w:r xmlns:w="http://schemas.openxmlformats.org/wordprocessingml/2006/main" w:rsidRPr="00631CF5">
        <w:rPr>
          <w:rFonts w:ascii="GHEA Grapalat" w:eastAsia="Times New Roman" w:hAnsi="GHEA Grapalat" w:cs="Sylfaen"/>
          <w:sz w:val="20"/>
          <w:szCs w:val="24"/>
          <w:lang w:val="hy-AM"/>
        </w:rPr>
        <w:t xml:space="preserve">1) </w:t>
      </w:r>
      <w:r xmlns:w="http://schemas.openxmlformats.org/wordprocessingml/2006/main" w:rsidRPr="00631CF5">
        <w:rPr>
          <w:rFonts w:ascii="Arial" w:eastAsia="Times New Roman" w:hAnsi="Arial" w:cs="Arial"/>
          <w:sz w:val="20"/>
          <w:szCs w:val="24"/>
          <w:lang w:val="hy-AM"/>
        </w:rPr>
        <w:t xml:space="preserve">his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 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2nd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 </w:t>
      </w:r>
      <w:r xmlns:w="http://schemas.openxmlformats.org/wordprocessingml/2006/main" w:rsidRPr="00631CF5">
        <w:rPr>
          <w:rFonts w:ascii="GHEA Grapalat" w:eastAsia="Times New Roman" w:hAnsi="GHEA Grapalat" w:cs="Sylfaen"/>
          <w:sz w:val="20"/>
          <w:szCs w:val="24"/>
          <w:lang w:val="hy-AM"/>
        </w:rPr>
        <w:t xml:space="preserve">2.1 of </w:t>
      </w:r>
      <w:r xmlns:w="http://schemas.openxmlformats.org/wordprocessingml/2006/main" w:rsidRPr="00631CF5">
        <w:rPr>
          <w:rFonts w:ascii="Arial" w:eastAsia="Times New Roman" w:hAnsi="Arial" w:cs="Arial"/>
          <w:sz w:val="20"/>
          <w:szCs w:val="24"/>
          <w:lang w:val="hy-AM"/>
        </w:rPr>
        <w:t xml:space="preserve">the part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mail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address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tax</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accounting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number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activity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address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0"/>
          <w:lang w:val="hy-AM"/>
        </w:rPr>
        <w:t xml:space="preserve">phone number </w:t>
      </w:r>
      <w:r xmlns:w="http://schemas.openxmlformats.org/wordprocessingml/2006/main" w:rsidRPr="00631CF5">
        <w:rPr>
          <w:rFonts w:ascii="GHEA Grapalat" w:eastAsia="Times New Roman" w:hAnsi="GHEA Grapalat" w:cs="Sylfaen"/>
          <w:sz w:val="20"/>
          <w:szCs w:val="24"/>
          <w:lang w:val="hy-AM"/>
        </w:rPr>
        <w:t xml:space="preserve">which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include: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certification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partial </w:t>
      </w:r>
      <w:r xmlns:w="http://schemas.openxmlformats.org/wordprocessingml/2006/main" w:rsidRPr="00631CF5">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631CF5">
        <w:rPr>
          <w:rFonts w:ascii="Arial" w:eastAsia="Times New Roman" w:hAnsi="Arial" w:cs="Arial"/>
          <w:sz w:val="20"/>
          <w:szCs w:val="24"/>
          <w:lang w:val="hy-AM"/>
        </w:rPr>
        <w:t xml:space="preserve">frost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right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data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compliance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hd w:val="clear" w:color="auto" w:fill="FFFFFF"/>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b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4"/>
          <w:szCs w:val="24"/>
          <w:lang w:val="hy-AM"/>
        </w:rPr>
        <w:t xml:space="preserve"> </w:t>
      </w:r>
      <w:r xmlns:w="http://schemas.openxmlformats.org/wordprocessingml/2006/main" w:rsidRPr="00631CF5">
        <w:rPr>
          <w:rFonts w:ascii="Arial" w:eastAsia="Times New Roman" w:hAnsi="Arial" w:cs="Arial"/>
          <w:sz w:val="20"/>
          <w:szCs w:val="24"/>
          <w:lang w:val="hy-AM"/>
        </w:rPr>
        <w:t xml:space="preserve">certification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recognized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1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 </w:t>
      </w:r>
      <w:r xmlns:w="http://schemas.openxmlformats.org/wordprocessingml/2006/main" w:rsidRPr="00631CF5">
        <w:rPr>
          <w:rFonts w:ascii="GHEA Grapalat" w:eastAsia="Times New Roman" w:hAnsi="GHEA Grapalat" w:cs="Sylfaen"/>
          <w:sz w:val="20"/>
          <w:szCs w:val="24"/>
          <w:lang w:val="hy-AM"/>
        </w:rPr>
        <w:t xml:space="preserve">2.4 of </w:t>
      </w:r>
      <w:r xmlns:w="http://schemas.openxmlformats.org/wordprocessingml/2006/main" w:rsidRPr="00631CF5">
        <w:rPr>
          <w:rFonts w:ascii="Arial" w:eastAsia="Times New Roman" w:hAnsi="Arial" w:cs="Arial"/>
          <w:sz w:val="20"/>
          <w:szCs w:val="24"/>
          <w:lang w:val="hy-AM"/>
        </w:rPr>
        <w:t xml:space="preserve">the part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term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size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c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frame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dominant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position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abuse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anti-competitive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absence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4" w:name="_Hlk9261892"/>
      <w:bookmarkEnd xmlns:w="http://schemas.openxmlformats.org/wordprocessingml/2006/main" w:id="3"/>
      <w:r xmlns:w="http://schemas.openxmlformats.org/wordprocessingml/2006/main" w:rsidRPr="00631CF5">
        <w:rPr>
          <w:rFonts w:ascii="Arial" w:eastAsia="Times New Roman" w:hAnsi="Arial" w:cs="Arial"/>
          <w:sz w:val="20"/>
          <w:szCs w:val="24"/>
          <w:lang w:val="hy-AM"/>
        </w:rPr>
        <w:t xml:space="preserv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frame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himself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interconnected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persons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established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fifty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percent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himself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belonging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having </w:t>
      </w: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hy-AM"/>
        </w:rPr>
        <w:t xml:space="preserve">share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organizations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simultaneous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absence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630"/>
        <w:jc w:val="both"/>
        <w:rPr>
          <w:rFonts w:ascii="GHEA Grapalat" w:eastAsia="Times New Roman" w:hAnsi="GHEA Grapalat" w:cs="Sylfaen"/>
          <w:szCs w:val="24"/>
          <w:lang w:val="hy-AM" w:eastAsia="ru-RU"/>
        </w:rPr>
      </w:pPr>
      <w:r xmlns:w="http://schemas.openxmlformats.org/wordprocessingml/2006/main" w:rsidRPr="00631CF5">
        <w:rPr>
          <w:rFonts w:ascii="Arial" w:eastAsia="Times New Roman" w:hAnsi="Arial" w:cs="Arial"/>
          <w:sz w:val="20"/>
          <w:szCs w:val="20"/>
          <w:lang w:val="hy-AM" w:eastAsia="ru-RU"/>
        </w:rPr>
        <w:t xml:space="preserve">e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beneficiaries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regarding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declaration: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Appendix </w:t>
      </w:r>
      <w:r xmlns:w="http://schemas.openxmlformats.org/wordprocessingml/2006/main" w:rsidRPr="00631CF5">
        <w:rPr>
          <w:rFonts w:ascii="GHEA Grapalat" w:eastAsia="Times New Roman" w:hAnsi="GHEA Grapalat" w:cs="Sylfaen"/>
          <w:sz w:val="20"/>
          <w:szCs w:val="24"/>
          <w:lang w:val="hy-AM"/>
        </w:rPr>
        <w:t xml:space="preserve">1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Declaration</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w:t>
      </w:r>
      <w:r xmlns:w="http://schemas.openxmlformats.org/wordprocessingml/2006/main" w:rsidRPr="00631CF5">
        <w:rPr>
          <w:rFonts w:ascii="GHEA Grapalat" w:eastAsia="Times New Roman" w:hAnsi="GHEA Grapalat" w:cs="Sylfaen"/>
          <w:sz w:val="20"/>
          <w:szCs w:val="24"/>
          <w:lang w:val="hy-AM"/>
        </w:rPr>
        <w:t xml:space="preserve">if</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individual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entrepreneur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physical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person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Arial" w:eastAsia="Times New Roman" w:hAnsi="Arial" w:cs="Arial"/>
          <w:sz w:val="20"/>
          <w:szCs w:val="20"/>
          <w:lang w:val="hy-AM" w:eastAsia="ru-RU"/>
        </w:rPr>
        <w:t xml:space="preser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which</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if</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participant</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announced</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selected</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participant </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then</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hereby</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by paragraph</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planned</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declaration</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which</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applications</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from opening</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after</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automatic</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manner</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published</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system </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seal</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decision</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statement</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with</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at the same time</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published</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also</w:t>
      </w:r>
      <w:r xmlns:w="http://schemas.openxmlformats.org/wordprocessingml/2006/main" w:rsidRPr="00631CF5">
        <w:rPr>
          <w:rFonts w:ascii="GHEA Grapalat" w:eastAsia="Times New Roman" w:hAnsi="GHEA Grapalat" w:cs="Sylfae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the newsletter </w:t>
      </w:r>
      <w:r xmlns:w="http://schemas.openxmlformats.org/wordprocessingml/2006/main" w:rsidRPr="00631CF5">
        <w:rPr>
          <w:rFonts w:ascii="Cambria Math" w:eastAsia="Times New Roman" w:hAnsi="Cambria Math" w:cs="Cambria Math"/>
          <w:sz w:val="20"/>
          <w:szCs w:val="20"/>
          <w:lang w:val="hy-AM" w:eastAsia="ru-RU"/>
        </w:rPr>
        <w:t xml:space="preserve">.</w:t>
      </w:r>
    </w:p>
    <w:p w:rsidR="00BB1514" w:rsidRPr="00631CF5" w:rsidRDefault="00BB1514" w:rsidP="00BB1514">
      <w:pPr xmlns:w="http://schemas.openxmlformats.org/wordprocessingml/2006/main">
        <w:spacing w:after="0" w:line="240" w:lineRule="auto"/>
        <w:ind w:firstLine="63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Times New Roman"/>
          <w:b/>
          <w:sz w:val="20"/>
          <w:szCs w:val="20"/>
          <w:lang w:val="hy-AM" w:eastAsia="ru-RU"/>
        </w:rPr>
        <w:t xml:space="preserve"> </w:t>
      </w:r>
      <w:bookmarkEnd xmlns:w="http://schemas.openxmlformats.org/wordprocessingml/2006/main" w:id="4"/>
      <w:r xmlns:w="http://schemas.openxmlformats.org/wordprocessingml/2006/main" w:rsidRPr="00631CF5">
        <w:rPr>
          <w:rFonts w:ascii="GHEA Grapalat" w:eastAsia="Times New Roman" w:hAnsi="GHEA Grapalat" w:cs="Sylfaen"/>
          <w:sz w:val="20"/>
          <w:szCs w:val="24"/>
          <w:lang w:val="hy-AM"/>
        </w:rPr>
        <w:t xml:space="preserve">2) </w:t>
      </w:r>
      <w:r xmlns:w="http://schemas.openxmlformats.org/wordprocessingml/2006/main" w:rsidRPr="00631CF5">
        <w:rPr>
          <w:rFonts w:ascii="Arial" w:eastAsia="Times New Roman" w:hAnsi="Arial" w:cs="Arial"/>
          <w:sz w:val="20"/>
          <w:szCs w:val="24"/>
          <w:lang w:val="hy-AM"/>
        </w:rPr>
        <w:t xml:space="preserve">his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color w:val="FFFFFF"/>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3)</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4) </w:t>
      </w:r>
      <w:r xmlns:w="http://schemas.openxmlformats.org/wordprocessingml/2006/main" w:rsidRPr="00631CF5">
        <w:rPr>
          <w:rFonts w:ascii="Arial" w:eastAsia="Times New Roman" w:hAnsi="Arial" w:cs="Arial"/>
          <w:sz w:val="20"/>
          <w:szCs w:val="24"/>
          <w:lang w:val="hy-AM"/>
        </w:rPr>
        <w:t xml:space="preserve">agency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 copy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person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data </w:t>
      </w:r>
      <w:r xmlns:w="http://schemas.openxmlformats.org/wordprocessingml/2006/main" w:rsidRPr="00631CF5">
        <w:rPr>
          <w:rFonts w:ascii="GHEA Grapalat" w:eastAsia="Times New Roman" w:hAnsi="GHEA Grapalat" w:cs="Sylfaen"/>
          <w:sz w:val="20"/>
          <w:szCs w:val="24"/>
          <w:lang w:val="hy-AM"/>
        </w:rPr>
        <w:t xml:space="preserve">if</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sealed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carried 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agency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through</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6) </w:t>
      </w:r>
      <w:r xmlns:w="http://schemas.openxmlformats.org/wordprocessingml/2006/main" w:rsidRPr="00631CF5">
        <w:rPr>
          <w:rFonts w:ascii="Arial" w:eastAsia="Times New Roman" w:hAnsi="Arial" w:cs="Arial"/>
          <w:sz w:val="20"/>
          <w:szCs w:val="24"/>
          <w:lang w:val="hy-AM"/>
        </w:rPr>
        <w:t xml:space="preserve">jointly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copy </w:t>
      </w:r>
      <w:r xmlns:w="http://schemas.openxmlformats.org/wordprocessingml/2006/main" w:rsidRPr="00631CF5">
        <w:rPr>
          <w:rFonts w:ascii="GHEA Grapalat" w:eastAsia="Times New Roman" w:hAnsi="GHEA Grapalat" w:cs="Sylfaen"/>
          <w:sz w:val="20"/>
          <w:szCs w:val="24"/>
          <w:lang w:val="hy-AM"/>
        </w:rPr>
        <w:t xml:space="preserve">if</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participates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consortium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bookmarkStart xmlns:w="http://schemas.openxmlformats.org/wordprocessingml/2006/main" w:id="5" w:name="_Hlk9262052"/>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which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consortium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procedure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case</w:t>
      </w:r>
    </w:p>
    <w:p w:rsidR="00BB1514" w:rsidRPr="00631CF5" w:rsidRDefault="00BB1514" w:rsidP="00BB1514">
      <w:pPr xmlns:w="http://schemas.openxmlformats.org/wordprocessingml/2006/main">
        <w:numPr>
          <w:ilvl w:val="0"/>
          <w:numId w:val="18"/>
        </w:numPr>
        <w:spacing w:after="0" w:line="240" w:lineRule="auto"/>
        <w:ind w:firstLine="810"/>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sides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procedure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same time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portion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submit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paragraph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non-compliance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opening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session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rejected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numPr>
          <w:ilvl w:val="0"/>
          <w:numId w:val="18"/>
        </w:numPr>
        <w:spacing w:after="0" w:line="240" w:lineRule="auto"/>
        <w:ind w:firstLine="810"/>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affairs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driving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introduced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sealed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happening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participant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Arial" w:eastAsia="Times New Roman" w:hAnsi="Arial" w:cs="Arial"/>
          <w:sz w:val="20"/>
          <w:szCs w:val="24"/>
          <w:lang w:val="hy-AM"/>
        </w:rPr>
        <w:t xml:space="preserve">case </w:t>
      </w:r>
      <w:r xmlns:w="http://schemas.openxmlformats.org/wordprocessingml/2006/main" w:rsidRPr="00631CF5">
        <w:rPr>
          <w:rFonts w:ascii="GHEA Grapalat" w:eastAsia="Times New Roman" w:hAnsi="GHEA Grapalat" w:cs="Sylfaen"/>
          <w:sz w:val="20"/>
          <w:szCs w:val="24"/>
          <w:lang w:val="hy-AM"/>
        </w:rPr>
        <w:t xml:space="preserve">when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together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affairs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while driving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right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behalf of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sealed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happening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participant </w:t>
      </w:r>
      <w:r xmlns:w="http://schemas.openxmlformats.org/wordprocessingml/2006/main" w:rsidRPr="00631CF5">
        <w:rPr>
          <w:rFonts w:ascii="GHEA Grapalat" w:eastAsia="Times New Roman" w:hAnsi="GHEA Grapalat" w:cs="Sylfaen"/>
          <w:sz w:val="20"/>
          <w:szCs w:val="24"/>
          <w:lang w:val="hy-AM"/>
        </w:rPr>
        <w:t xml:space="preserve">.</w:t>
      </w:r>
    </w:p>
    <w:bookmarkEnd w:id="5"/>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sz w:val="20"/>
          <w:szCs w:val="24"/>
          <w:lang w:val="es-ES"/>
        </w:rPr>
      </w:pPr>
      <w:r xmlns:w="http://schemas.openxmlformats.org/wordprocessingml/2006/main" w:rsidRPr="00631CF5">
        <w:rPr>
          <w:rFonts w:ascii="GHEA Grapalat" w:eastAsia="Times New Roman" w:hAnsi="GHEA Grapalat" w:cs="Times New Roman"/>
          <w:b/>
          <w:sz w:val="20"/>
          <w:szCs w:val="24"/>
          <w:lang w:val="es-ES"/>
        </w:rPr>
        <w:t xml:space="preserve">5. </w:t>
      </w:r>
      <w:r xmlns:w="http://schemas.openxmlformats.org/wordprocessingml/2006/main" w:rsidRPr="00631CF5">
        <w:rPr>
          <w:rFonts w:ascii="Arial" w:eastAsia="Times New Roman" w:hAnsi="Arial" w:cs="Arial"/>
          <w:b/>
          <w:sz w:val="20"/>
          <w:szCs w:val="24"/>
          <w:lang w:val="es-ES"/>
        </w:rPr>
        <w:t xml:space="preserve">APPLY</w:t>
      </w:r>
      <w:r xmlns:w="http://schemas.openxmlformats.org/wordprocessingml/2006/main" w:rsidRPr="00631CF5">
        <w:rPr>
          <w:rFonts w:ascii="GHEA Grapalat" w:eastAsia="Times New Roman" w:hAnsi="GHEA Grapalat" w:cs="Arial"/>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PRICE:</w:t>
      </w:r>
      <w:r xmlns:w="http://schemas.openxmlformats.org/wordprocessingml/2006/main" w:rsidRPr="00631CF5">
        <w:rPr>
          <w:rFonts w:ascii="GHEA Grapalat" w:eastAsia="Times New Roman" w:hAnsi="GHEA Grapalat" w:cs="Arial"/>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THE PROPOSAL</w:t>
      </w:r>
      <w:r xmlns:w="http://schemas.openxmlformats.org/wordprocessingml/2006/main" w:rsidRPr="00631CF5">
        <w:rPr>
          <w:rFonts w:ascii="GHEA Grapalat" w:eastAsia="Times New Roman" w:hAnsi="GHEA Grapalat" w:cs="Arial"/>
          <w:b/>
          <w:sz w:val="20"/>
          <w:szCs w:val="24"/>
          <w:lang w:val="es-ES"/>
        </w:rPr>
        <w:t xml:space="preserve"> </w:t>
      </w:r>
    </w:p>
    <w:p w:rsidR="00BB1514" w:rsidRPr="00631CF5" w:rsidRDefault="00BB1514" w:rsidP="00BB1514">
      <w:pPr>
        <w:spacing w:after="0" w:line="240" w:lineRule="auto"/>
        <w:jc w:val="center"/>
        <w:rPr>
          <w:rFonts w:ascii="GHEA Grapalat" w:eastAsia="Times New Roman" w:hAnsi="GHEA Grapalat" w:cs="Arial"/>
          <w:b/>
          <w:sz w:val="20"/>
          <w:szCs w:val="24"/>
          <w:lang w:val="es-ES"/>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es-ES"/>
        </w:rPr>
      </w:pPr>
      <w:r xmlns:w="http://schemas.openxmlformats.org/wordprocessingml/2006/main" w:rsidRPr="00631CF5">
        <w:rPr>
          <w:rFonts w:ascii="GHEA Grapalat" w:eastAsia="Times New Roman" w:hAnsi="GHEA Grapalat" w:cs="Sylfaen"/>
          <w:sz w:val="20"/>
          <w:szCs w:val="24"/>
          <w:lang w:val="es-ES"/>
        </w:rPr>
        <w:t xml:space="preserve">5.1 </w:t>
      </w:r>
      <w:r xmlns:w="http://schemas.openxmlformats.org/wordprocessingml/2006/main" w:rsidRPr="00631CF5">
        <w:rPr>
          <w:rFonts w:ascii="Arial" w:eastAsia="Times New Roman" w:hAnsi="Arial" w:cs="Arial"/>
          <w:sz w:val="20"/>
          <w:szCs w:val="24"/>
          <w:lang w:val="hy-AM"/>
        </w:rPr>
        <w:t xml:space="preserve">Recommended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the price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of service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of value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except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include: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transportation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insurance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duties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taxes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etc</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of payments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line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expenses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less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to be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to them</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from cost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Recommended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calculation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need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hy-AM"/>
        </w:rPr>
        <w:t xml:space="preserve">be introduced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GHEA Grapalat" w:eastAsia="Times New Roman" w:hAnsi="GHEA Grapalat" w:cs="Times New Roman"/>
          <w:sz w:val="20"/>
          <w:szCs w:val="24"/>
          <w:lang w:val="es-ES"/>
        </w:rPr>
        <w:t xml:space="preserve">by </w:t>
      </w:r>
      <w:r xmlns:w="http://schemas.openxmlformats.org/wordprocessingml/2006/main" w:rsidRPr="00631CF5">
        <w:rPr>
          <w:rFonts w:ascii="Arial" w:eastAsia="Times New Roman" w:hAnsi="Arial" w:cs="Arial"/>
          <w:sz w:val="20"/>
          <w:szCs w:val="24"/>
          <w:lang w:val="hy-AM"/>
        </w:rPr>
        <w:t xml:space="preserve">request</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GHEA Grapalat" w:eastAsia="Times New Roman" w:hAnsi="GHEA Grapalat" w:cs="Times New Roman"/>
          <w:sz w:val="20"/>
          <w:szCs w:val="20"/>
          <w:lang w:val="es-ES" w:eastAsia="ru-RU"/>
        </w:rPr>
        <w:t xml:space="preserve">5. </w:t>
      </w:r>
      <w:r xmlns:w="http://schemas.openxmlformats.org/wordprocessingml/2006/main" w:rsidRPr="00631CF5">
        <w:rPr>
          <w:rFonts w:ascii="GHEA Grapalat" w:eastAsia="Times New Roman" w:hAnsi="GHEA Grapalat" w:cs="Times New Roman"/>
          <w:sz w:val="20"/>
          <w:szCs w:val="20"/>
          <w:lang w:val="hy-AM" w:eastAsia="ru-RU"/>
        </w:rPr>
        <w:t xml:space="preserve">2:</w:t>
      </w:r>
      <w:r xmlns:w="http://schemas.openxmlformats.org/wordprocessingml/2006/main" w:rsidRPr="00631CF5">
        <w:rPr>
          <w:rFonts w:ascii="GHEA Grapalat" w:eastAsia="Times New Roman" w:hAnsi="GHEA Grapalat" w:cs="Sylfae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Participant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0"/>
          <w:lang w:val="hy-AM" w:eastAsia="ru-RU"/>
        </w:rPr>
        <w:t xml:space="preserve">value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cost: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predictable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profit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sum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ingredients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consisting of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calculation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form </w:t>
      </w:r>
      <w:r xmlns:w="http://schemas.openxmlformats.org/wordprocessingml/2006/main" w:rsidRPr="00631CF5">
        <w:rPr>
          <w:rFonts w:ascii="GHEA Grapalat" w:eastAsia="Times New Roman" w:hAnsi="GHEA Grapalat" w:cs="Sylfaen"/>
          <w:sz w:val="20"/>
          <w:szCs w:val="24"/>
          <w:lang w:val="hy-AM"/>
        </w:rPr>
        <w:t xml:space="preserve">of </w:t>
      </w:r>
      <w:r xmlns:w="http://schemas.openxmlformats.org/wordprocessingml/2006/main" w:rsidRPr="00631CF5">
        <w:rPr>
          <w:rFonts w:ascii="Arial" w:eastAsia="Times New Roman" w:hAnsi="Arial" w:cs="Arial"/>
          <w:sz w:val="20"/>
          <w:szCs w:val="24"/>
          <w:lang w:val="en-US"/>
        </w:rPr>
        <w:t xml:space="preserve">A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components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calculation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gap</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details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m </w:t>
      </w:r>
      <w:r xmlns:w="http://schemas.openxmlformats.org/wordprocessingml/2006/main" w:rsidRPr="00631CF5">
        <w:rPr>
          <w:rFonts w:ascii="Arial" w:eastAsia="Times New Roman" w:hAnsi="Arial" w:cs="Arial"/>
          <w:sz w:val="20"/>
          <w:szCs w:val="24"/>
          <w:lang w:val="hy-AM"/>
        </w:rPr>
        <w:t xml:space="preserve">partner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transaction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budget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0"/>
          <w:lang w:eastAsia="ru-RU"/>
        </w:rPr>
        <w:t xml:space="preserve">presented</w:t>
      </w:r>
      <w:r xmlns:w="http://schemas.openxmlformats.org/wordprocessingml/2006/main" w:rsidRPr="00631CF5">
        <w:rPr>
          <w:rFonts w:ascii="Arial" w:eastAsia="Times New Roman" w:hAnsi="Arial" w:cs="Arial"/>
          <w:sz w:val="20"/>
          <w:szCs w:val="20"/>
          <w:lang w:val="en-US" w:eastAsia="ru-RU"/>
        </w:rPr>
        <w:t xml:space="preserve">​</w:t>
      </w:r>
      <w:r xmlns:w="http://schemas.openxmlformats.org/wordprocessingml/2006/main" w:rsidRPr="00631CF5">
        <w:rPr>
          <w:rFonts w:ascii="GHEA Grapalat" w:eastAsia="Times New Roman" w:hAnsi="GHEA Grapalat" w:cs="Sylfaen"/>
          <w:sz w:val="20"/>
          <w:szCs w:val="20"/>
          <w:lang w:val="es-ES" w:eastAsia="ru-RU"/>
        </w:rPr>
        <w:t xml:space="preserve"> </w:t>
      </w:r>
      <w:r xmlns:w="http://schemas.openxmlformats.org/wordprocessingml/2006/main" w:rsidRPr="00631CF5">
        <w:rPr>
          <w:rFonts w:ascii="Arial" w:eastAsia="Times New Roman" w:hAnsi="Arial" w:cs="Arial"/>
          <w:sz w:val="20"/>
          <w:szCs w:val="20"/>
          <w:lang w:eastAsia="ru-RU"/>
        </w:rPr>
        <w:t xml:space="preserve">price</w:t>
      </w:r>
      <w:r xmlns:w="http://schemas.openxmlformats.org/wordprocessingml/2006/main" w:rsidRPr="00631CF5">
        <w:rPr>
          <w:rFonts w:ascii="GHEA Grapalat" w:eastAsia="Times New Roman" w:hAnsi="GHEA Grapalat" w:cs="Sylfaen"/>
          <w:sz w:val="20"/>
          <w:szCs w:val="20"/>
          <w:lang w:val="es-ES" w:eastAsia="ru-RU"/>
        </w:rPr>
        <w:t xml:space="preserve"> </w:t>
      </w:r>
      <w:r xmlns:w="http://schemas.openxmlformats.org/wordprocessingml/2006/main" w:rsidRPr="00631CF5">
        <w:rPr>
          <w:rFonts w:ascii="Arial" w:eastAsia="Times New Roman" w:hAnsi="Arial" w:cs="Arial"/>
          <w:sz w:val="20"/>
          <w:szCs w:val="20"/>
          <w:lang w:eastAsia="ru-RU"/>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 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 type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paid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size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And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in which</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Arial" w:eastAsia="Times New Roman" w:hAnsi="Arial" w:cs="Arial"/>
          <w:sz w:val="20"/>
          <w:szCs w:val="24"/>
          <w:lang w:val="en-US"/>
        </w:rPr>
        <w:t xml:space="preserve">a </w:t>
      </w:r>
      <w:r xmlns:w="http://schemas.openxmlformats.org/wordprocessingml/2006/main" w:rsidRPr="00631CF5">
        <w:rPr>
          <w:rFonts w:ascii="GHEA Grapalat" w:eastAsia="Times New Roman" w:hAnsi="GHEA Grapalat" w:cs="Sylfaen"/>
          <w:sz w:val="20"/>
          <w:szCs w:val="24"/>
          <w:lang w:val="es-ES"/>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lang w:val="hy-AM"/>
        </w:rPr>
        <w:t xml:space="preserve">the participants</w:t>
      </w:r>
      <w:proofErr xmlns:w="http://schemas.openxmlformats.org/wordprocessingml/2006/main" w:type="gramEnd"/>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proposals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evaluation</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comparison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being implemented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point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calculation </w:t>
      </w:r>
      <w:r xmlns:w="http://schemas.openxmlformats.org/wordprocessingml/2006/main" w:rsidRPr="00631CF5">
        <w:rPr>
          <w:rFonts w:ascii="GHEA Grapalat" w:eastAsia="Times New Roman" w:hAnsi="GHEA Grapalat" w:cs="Sylfaen"/>
          <w:sz w:val="20"/>
          <w:szCs w:val="24"/>
          <w:lang w:val="es-ES"/>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rejection </w:t>
      </w:r>
      <w:r xmlns:w="http://schemas.openxmlformats.org/wordprocessingml/2006/main" w:rsidRPr="00631CF5">
        <w:rPr>
          <w:rFonts w:ascii="Arial" w:eastAsia="Times New Roman" w:hAnsi="Arial" w:cs="Arial"/>
          <w:sz w:val="20"/>
          <w:szCs w:val="24"/>
          <w:lang w:val="hy-AM"/>
        </w:rPr>
        <w:t xml:space="preserve">if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column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b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between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available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inconsistency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total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column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amount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c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number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wrong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mentioned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name: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correct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 </w:t>
      </w:r>
      <w:r xmlns:w="http://schemas.openxmlformats.org/wordprocessingml/2006/main" w:rsidRPr="00631CF5">
        <w:rPr>
          <w:rFonts w:ascii="GHEA Grapalat" w:eastAsia="Times New Roman" w:hAnsi="GHEA Grapalat" w:cs="Sylfaen"/>
          <w:sz w:val="20"/>
          <w:szCs w:val="24"/>
          <w:lang w:val="hy-AM"/>
        </w:rPr>
        <w:t xml:space="preserve">added</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pennies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rounded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decimal: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down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number </w:t>
      </w:r>
      <w:r xmlns:w="http://schemas.openxmlformats.org/wordprocessingml/2006/main" w:rsidRPr="00631CF5">
        <w:rPr>
          <w:rFonts w:ascii="GHEA Grapalat" w:eastAsia="Times New Roman" w:hAnsi="GHEA Grapalat" w:cs="Sylfaen"/>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decimal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up</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GHEA Grapalat" w:eastAsia="Times New Roman" w:hAnsi="GHEA Grapalat" w:cs="Sylfaen"/>
          <w:sz w:val="20"/>
          <w:szCs w:val="24"/>
          <w:lang w:val="hy-AM"/>
        </w:rPr>
        <w:t xml:space="preserve">number</w:t>
      </w:r>
    </w:p>
    <w:p w:rsidR="00BB1514" w:rsidRPr="00631CF5" w:rsidRDefault="00BB1514" w:rsidP="00BB1514">
      <w:pPr xmlns:w="http://schemas.openxmlformats.org/wordprocessingml/2006/main">
        <w:tabs>
          <w:tab w:val="left" w:pos="0"/>
        </w:tabs>
        <w:spacing w:after="0" w:line="240" w:lineRule="auto"/>
        <w:ind w:firstLine="36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amounts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the letters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 </w:t>
      </w:r>
      <w:r xmlns:w="http://schemas.openxmlformats.org/wordprocessingml/2006/main" w:rsidRPr="00631CF5">
        <w:rPr>
          <w:rFonts w:ascii="Arial" w:eastAsia="Times New Roman" w:hAnsi="Arial" w:cs="Arial"/>
          <w:sz w:val="20"/>
          <w:szCs w:val="24"/>
          <w:lang w:val="hy-AM"/>
        </w:rPr>
        <w:t xml:space="preserve">other </w:t>
      </w:r>
      <w:r xmlns:w="http://schemas.openxmlformats.org/wordprocessingml/2006/main" w:rsidRPr="00631CF5">
        <w:rPr>
          <w:rFonts w:ascii="GHEA Grapalat" w:eastAsia="Times New Roman" w:hAnsi="GHEA Grapalat" w:cs="Sylfaen"/>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column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redundant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words </w:t>
      </w:r>
      <w:r xmlns:w="http://schemas.openxmlformats.org/wordprocessingml/2006/main" w:rsidRPr="00631CF5">
        <w:rPr>
          <w:rFonts w:ascii="GHEA Grapalat" w:eastAsia="Times New Roman" w:hAnsi="GHEA Grapalat" w:cs="Sylfaen"/>
          <w:sz w:val="20"/>
          <w:szCs w:val="24"/>
          <w:lang w:val="hy-AM"/>
        </w:rPr>
        <w:t xml:space="preserve">which</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turns 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exist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Total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which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paragraph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appraiser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commission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when evaluating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GHEA Grapalat" w:eastAsia="Times New Roman" w:hAnsi="GHEA Grapalat" w:cs="Sylfaen"/>
          <w:sz w:val="20"/>
          <w:szCs w:val="24"/>
          <w:lang w:val="hy-AM"/>
        </w:rPr>
        <w:t xml:space="preserve">sum</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f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columns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pennies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numbers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es-ES" w:eastAsia="ru-RU"/>
        </w:rPr>
      </w:pPr>
      <w:r xmlns:w="http://schemas.openxmlformats.org/wordprocessingml/2006/main" w:rsidRPr="00631CF5">
        <w:rPr>
          <w:rFonts w:ascii="GHEA Grapalat" w:eastAsia="Times New Roman" w:hAnsi="GHEA Grapalat" w:cs="Times New Roman"/>
          <w:sz w:val="20"/>
          <w:szCs w:val="20"/>
          <w:lang w:val="es-ES" w:eastAsia="ru-RU"/>
        </w:rPr>
        <w:t xml:space="preserve">5. </w:t>
      </w:r>
      <w:r xmlns:w="http://schemas.openxmlformats.org/wordprocessingml/2006/main" w:rsidRPr="00631CF5">
        <w:rPr>
          <w:rFonts w:ascii="GHEA Grapalat" w:eastAsia="Times New Roman" w:hAnsi="GHEA Grapalat" w:cs="Times New Roman"/>
          <w:sz w:val="20"/>
          <w:szCs w:val="20"/>
          <w:lang w:val="hy-AM" w:eastAsia="ru-RU"/>
        </w:rPr>
        <w:t xml:space="preserve">3:</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If:</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to be sealed</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of the contract</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the price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stable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is </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then</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price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the offer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is introduced</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is</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one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number of</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of the contract</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performance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for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offered</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general</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Price </w:t>
      </w:r>
      <w:r xmlns:w="http://schemas.openxmlformats.org/wordprocessingml/2006/main" w:rsidRPr="00631CF5">
        <w:rPr>
          <w:rFonts w:ascii="GHEA Grapalat" w:eastAsia="Times New Roman" w:hAnsi="GHEA Grapalat" w:cs="Times New Roman"/>
          <w:sz w:val="20"/>
          <w:szCs w:val="20"/>
          <w:lang w:val="es-ES" w:eastAsia="ru-RU"/>
        </w:rPr>
        <w:t xml:space="preserve">:</w:t>
      </w:r>
      <w:r xmlns:w="http://schemas.openxmlformats.org/wordprocessingml/2006/main" w:rsidRPr="00631CF5">
        <w:rPr>
          <w:rFonts w:ascii="Arial" w:eastAsia="Times New Roman" w:hAnsi="Arial" w:cs="Arial"/>
          <w:sz w:val="20"/>
          <w:szCs w:val="20"/>
          <w:lang w:val="es-ES" w:eastAsia="ru-RU"/>
        </w:rPr>
        <w:t xml:space="preserv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in which</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from the participant</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no</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can</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required </w:t>
      </w:r>
      <w:r xmlns:w="http://schemas.openxmlformats.org/wordprocessingml/2006/main" w:rsidRPr="00631CF5">
        <w:rPr>
          <w:rFonts w:ascii="GHEA Grapalat" w:eastAsia="Times New Roman" w:hAnsi="GHEA Grapalat" w:cs="Times New Roman"/>
          <w:sz w:val="20"/>
          <w:szCs w:val="20"/>
          <w:lang w:val="es-ES" w:eastAsia="ru-RU"/>
        </w:rPr>
        <w:t xml:space="preserve">that</w:t>
      </w:r>
      <w:r xmlns:w="http://schemas.openxmlformats.org/wordprocessingml/2006/main" w:rsidRPr="00631CF5">
        <w:rPr>
          <w:rFonts w:ascii="Arial" w:eastAsia="Times New Roman" w:hAnsi="Arial" w:cs="Arial"/>
          <w:sz w:val="20"/>
          <w:szCs w:val="20"/>
          <w:lang w:val="es-ES" w:eastAsia="ru-RU"/>
        </w:rPr>
        <w:t xml:space="preserv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he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to present</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price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offer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justifications</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any</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other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type: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information</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or</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documents </w:t>
      </w:r>
      <w:r xmlns:w="http://schemas.openxmlformats.org/wordprocessingml/2006/main" w:rsidRPr="00631CF5">
        <w:rPr>
          <w:rFonts w:ascii="GHEA Grapalat" w:eastAsia="Times New Roman" w:hAnsi="GHEA Grapalat" w:cs="Times New Roman"/>
          <w:sz w:val="20"/>
          <w:szCs w:val="20"/>
          <w:lang w:val="es-ES" w:eastAsia="ru-RU"/>
        </w:rPr>
        <w:t xml:space="preserve">like</w:t>
      </w:r>
      <w:r xmlns:w="http://schemas.openxmlformats.org/wordprocessingml/2006/main" w:rsidRPr="00631CF5">
        <w:rPr>
          <w:rFonts w:ascii="Arial" w:eastAsia="Times New Roman" w:hAnsi="Arial" w:cs="Arial"/>
          <w:sz w:val="20"/>
          <w:szCs w:val="20"/>
          <w:lang w:val="es-ES" w:eastAsia="ru-RU"/>
        </w:rPr>
        <w:t xml:space="preserv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also</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to participate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of profit</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size</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no</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can</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Arial" w:eastAsia="Times New Roman" w:hAnsi="Arial" w:cs="Arial"/>
          <w:sz w:val="20"/>
          <w:szCs w:val="20"/>
          <w:lang w:val="es-ES" w:eastAsia="ru-RU"/>
        </w:rPr>
        <w:t xml:space="preserve">by invitation</w:t>
      </w:r>
      <w:r xmlns:w="http://schemas.openxmlformats.org/wordprocessingml/2006/main" w:rsidRPr="00631CF5">
        <w:rPr>
          <w:rFonts w:ascii="GHEA Grapalat" w:eastAsia="Times New Roman" w:hAnsi="GHEA Grapalat" w:cs="Times New Roman"/>
          <w:sz w:val="20"/>
          <w:szCs w:val="20"/>
          <w:lang w:val="es-ES" w:eastAsia="ru-RU"/>
        </w:rPr>
        <w:t xml:space="preserve"> </w:t>
      </w:r>
      <w:r xmlns:w="http://schemas.openxmlformats.org/wordprocessingml/2006/main" w:rsidRPr="00631CF5">
        <w:rPr>
          <w:rFonts w:ascii="GHEA Grapalat" w:eastAsia="Times New Roman" w:hAnsi="GHEA Grapalat" w:cs="Times New Roman"/>
          <w:sz w:val="20"/>
          <w:szCs w:val="20"/>
          <w:lang w:val="es-ES" w:eastAsia="ru-RU"/>
        </w:rPr>
        <w:t xml:space="preserve">be </w:t>
      </w:r>
      <w:r xmlns:w="http://schemas.openxmlformats.org/wordprocessingml/2006/main" w:rsidRPr="00631CF5">
        <w:rPr>
          <w:rFonts w:ascii="Arial" w:eastAsia="Times New Roman" w:hAnsi="Arial" w:cs="Arial"/>
          <w:sz w:val="20"/>
          <w:szCs w:val="20"/>
          <w:lang w:val="es-ES" w:eastAsia="ru-RU"/>
        </w:rPr>
        <w:t xml:space="preserve">limited</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631CF5">
        <w:rPr>
          <w:rFonts w:ascii="GHEA Grapalat" w:eastAsia="Times New Roman" w:hAnsi="GHEA Grapalat" w:cs="Times New Roman"/>
          <w:b/>
          <w:sz w:val="20"/>
          <w:szCs w:val="24"/>
          <w:lang w:val="es-ES"/>
        </w:rPr>
        <w:t xml:space="preserve">6. </w:t>
      </w:r>
      <w:r xmlns:w="http://schemas.openxmlformats.org/wordprocessingml/2006/main" w:rsidRPr="00631CF5">
        <w:rPr>
          <w:rFonts w:ascii="Arial" w:eastAsia="Times New Roman" w:hAnsi="Arial" w:cs="Arial"/>
          <w:b/>
          <w:sz w:val="20"/>
          <w:szCs w:val="24"/>
          <w:lang w:val="en-US"/>
        </w:rPr>
        <w:t xml:space="preserve">APPLY</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ACTION</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DEADLINE </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APPLICATIONS</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A CHANGE</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TO PERFORM</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631CF5">
        <w:rPr>
          <w:rFonts w:ascii="Arial" w:eastAsia="Times New Roman" w:hAnsi="Arial" w:cs="Arial"/>
          <w:b/>
          <w:sz w:val="20"/>
          <w:szCs w:val="24"/>
          <w:lang w:val="en-US"/>
        </w:rPr>
        <w:t xml:space="preserve">AND:</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THEM</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WITH:</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TO PICK UP</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THE PROCEDURE</w:t>
      </w:r>
    </w:p>
    <w:p w:rsidR="00BB1514" w:rsidRPr="00631CF5" w:rsidRDefault="00BB1514" w:rsidP="00BB1514">
      <w:pPr>
        <w:spacing w:after="0" w:line="240" w:lineRule="auto"/>
        <w:ind w:firstLine="567"/>
        <w:jc w:val="both"/>
        <w:rPr>
          <w:rFonts w:ascii="GHEA Grapalat" w:eastAsia="Times New Roman" w:hAnsi="GHEA Grapalat" w:cs="Times New Roman"/>
          <w:b/>
          <w:i/>
          <w:sz w:val="20"/>
          <w:szCs w:val="20"/>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0"/>
          <w:lang w:val="af-ZA"/>
        </w:rPr>
        <w:t xml:space="preserve">6.1:</w:t>
      </w:r>
      <w:r xmlns:w="http://schemas.openxmlformats.org/wordprocessingml/2006/main" w:rsidRPr="00631CF5">
        <w:rPr>
          <w:rFonts w:ascii="GHEA Grapalat" w:eastAsia="Times New Roman" w:hAnsi="GHEA Grapalat" w:cs="Times New Roman"/>
          <w:i/>
          <w:sz w:val="20"/>
          <w:szCs w:val="20"/>
          <w:lang w:val="af-ZA"/>
        </w:rPr>
        <w:t xml:space="preserve"> </w:t>
      </w:r>
      <w:r xmlns:w="http://schemas.openxmlformats.org/wordprocessingml/2006/main" w:rsidRPr="00631CF5">
        <w:rPr>
          <w:rFonts w:ascii="GHEA Grapalat" w:eastAsia="Times New Roman" w:hAnsi="GHEA Grapalat" w:cs="Sylfaen"/>
          <w:sz w:val="20"/>
          <w:szCs w:val="24"/>
          <w:lang w:val="af-ZA"/>
        </w:rPr>
        <w:t xml:space="preserve">31 </w:t>
      </w:r>
      <w:r xmlns:w="http://schemas.openxmlformats.org/wordprocessingml/2006/main" w:rsidRPr="00631CF5">
        <w:rPr>
          <w:rFonts w:ascii="Arial" w:eastAsia="Times New Roman" w:hAnsi="Arial" w:cs="Arial"/>
          <w:sz w:val="20"/>
          <w:szCs w:val="24"/>
        </w:rPr>
        <w:t xml:space="preserve">of </w:t>
      </w:r>
      <w:r xmlns:w="http://schemas.openxmlformats.org/wordprocessingml/2006/main" w:rsidRPr="00631CF5">
        <w:rPr>
          <w:rFonts w:ascii="Arial" w:eastAsia="Times New Roman" w:hAnsi="Arial" w:cs="Arial"/>
          <w:sz w:val="20"/>
          <w:szCs w:val="24"/>
        </w:rPr>
        <w:t xml:space="preserve">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according </w:t>
      </w:r>
      <w:r xmlns:w="http://schemas.openxmlformats.org/wordprocessingml/2006/main" w:rsidRPr="00631CF5">
        <w:rPr>
          <w:rFonts w:ascii="GHEA Grapalat" w:eastAsia="Times New Roman" w:hAnsi="GHEA Grapalat" w:cs="Sylfaen"/>
          <w:sz w:val="20"/>
          <w:szCs w:val="24"/>
          <w:lang w:val="af-ZA"/>
        </w:rPr>
        <w:t xml:space="preserve">to </w:t>
      </w:r>
      <w:r xmlns:w="http://schemas.openxmlformats.org/wordprocessingml/2006/main" w:rsidRPr="00631CF5">
        <w:rPr>
          <w:rFonts w:ascii="Arial" w:eastAsia="Times New Roman" w:hAnsi="Arial" w:cs="Arial"/>
          <w:sz w:val="20"/>
          <w:szCs w:val="24"/>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valid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appropriate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participant</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taking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rejection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non-existent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announced.</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6.2 </w:t>
      </w:r>
      <w:r xmlns:w="http://schemas.openxmlformats.org/wordprocessingml/2006/main" w:rsidRPr="00631CF5">
        <w:rPr>
          <w:rFonts w:ascii="Arial" w:eastAsia="Times New Roman" w:hAnsi="Arial" w:cs="Arial"/>
          <w:sz w:val="20"/>
          <w:szCs w:val="24"/>
        </w:rPr>
        <w:t xml:space="preserve">Article </w:t>
      </w:r>
      <w:r xmlns:w="http://schemas.openxmlformats.org/wordprocessingml/2006/main" w:rsidRPr="00631CF5">
        <w:rPr>
          <w:rFonts w:ascii="GHEA Grapalat" w:eastAsia="Times New Roman" w:hAnsi="GHEA Grapalat" w:cs="Sylfaen"/>
          <w:sz w:val="20"/>
          <w:szCs w:val="24"/>
          <w:lang w:val="af-ZA"/>
        </w:rPr>
        <w:t xml:space="preserve">31 </w:t>
      </w:r>
      <w:r xmlns:w="http://schemas.openxmlformats.org/wordprocessingml/2006/main" w:rsidRPr="00631CF5">
        <w:rPr>
          <w:rFonts w:ascii="Arial" w:eastAsia="Times New Roman" w:hAnsi="Arial" w:cs="Arial"/>
          <w:sz w:val="20"/>
          <w:szCs w:val="24"/>
        </w:rPr>
        <w:t xml:space="preserve">of 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according </w:t>
      </w:r>
      <w:r xmlns:w="http://schemas.openxmlformats.org/wordprocessingml/2006/main" w:rsidRPr="00631CF5">
        <w:rPr>
          <w:rFonts w:ascii="GHEA Grapalat" w:eastAsia="Times New Roman" w:hAnsi="GHEA Grapalat" w:cs="Sylfaen"/>
          <w:sz w:val="20"/>
          <w:szCs w:val="24"/>
          <w:lang w:val="af-ZA"/>
        </w:rPr>
        <w:t xml:space="preserve">to: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lang w:val="en-US"/>
        </w:rPr>
        <w:t xml:space="preserve">participant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clause </w:t>
      </w:r>
      <w:r xmlns:w="http://schemas.openxmlformats.org/wordprocessingml/2006/main" w:rsidRPr="00631CF5">
        <w:rPr>
          <w:rFonts w:ascii="GHEA Grapalat" w:eastAsia="Times New Roman" w:hAnsi="GHEA Grapalat" w:cs="Sylfaen"/>
          <w:sz w:val="20"/>
          <w:szCs w:val="24"/>
          <w:lang w:val="af-ZA"/>
        </w:rPr>
        <w:t xml:space="preserve">4.2 of </w:t>
      </w:r>
      <w:r xmlns:w="http://schemas.openxmlformats.org/wordprocessingml/2006/main" w:rsidRPr="00631CF5">
        <w:rPr>
          <w:rFonts w:ascii="Arial" w:eastAsia="Times New Roman" w:hAnsi="Arial" w:cs="Arial"/>
          <w:sz w:val="20"/>
          <w:szCs w:val="24"/>
          <w:lang w:val="af-ZA"/>
        </w:rPr>
        <w:t xml:space="preserve">the part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specified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rPr>
        <w:t xml:space="preserve">deadline </w:t>
      </w:r>
      <w:r xmlns:w="http://schemas.openxmlformats.org/wordprocessingml/2006/main" w:rsidRPr="00631CF5">
        <w:rPr>
          <w:rFonts w:ascii="GHEA Grapalat" w:eastAsia="Times New Roman" w:hAnsi="GHEA Grapalat" w:cs="Sylfaen"/>
          <w:sz w:val="20"/>
          <w:szCs w:val="24"/>
          <w:lang w:val="af-ZA"/>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modify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take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application.</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b/>
          <w:sz w:val="20"/>
          <w:szCs w:val="24"/>
          <w:lang w:val="hy-AM"/>
        </w:rPr>
      </w:pPr>
      <w:r xmlns:w="http://schemas.openxmlformats.org/wordprocessingml/2006/main" w:rsidRPr="00631CF5">
        <w:rPr>
          <w:rFonts w:ascii="GHEA Grapalat" w:eastAsia="Times New Roman" w:hAnsi="GHEA Grapalat" w:cs="Times New Roman"/>
          <w:b/>
          <w:sz w:val="20"/>
          <w:szCs w:val="24"/>
          <w:lang w:val="af-ZA"/>
        </w:rPr>
        <w:lastRenderedPageBreak xmlns:w="http://schemas.openxmlformats.org/wordprocessingml/2006/main"/>
      </w:r>
      <w:r xmlns:w="http://schemas.openxmlformats.org/wordprocessingml/2006/main" w:rsidRPr="00631CF5">
        <w:rPr>
          <w:rFonts w:ascii="GHEA Grapalat" w:eastAsia="Times New Roman" w:hAnsi="GHEA Grapalat" w:cs="Times New Roman"/>
          <w:b/>
          <w:sz w:val="20"/>
          <w:szCs w:val="24"/>
          <w:lang w:val="af-ZA"/>
        </w:rPr>
        <w:t xml:space="preserve">8. </w:t>
      </w:r>
      <w:r xmlns:w="http://schemas.openxmlformats.org/wordprocessingml/2006/main" w:rsidRPr="00631CF5">
        <w:rPr>
          <w:rFonts w:ascii="Arial" w:eastAsia="Times New Roman" w:hAnsi="Arial" w:cs="Arial"/>
          <w:b/>
          <w:sz w:val="20"/>
          <w:szCs w:val="24"/>
          <w:lang w:val="af-ZA"/>
        </w:rPr>
        <w:t xml:space="preserve">APPLICATIONS</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OPENING </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af-ZA"/>
        </w:rPr>
        <w:t xml:space="preserve">EVALUATION</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AND:</w:t>
      </w:r>
      <w:r xmlns:w="http://schemas.openxmlformats.org/wordprocessingml/2006/main" w:rsidRPr="00631CF5">
        <w:rPr>
          <w:rFonts w:ascii="GHEA Grapalat" w:eastAsia="Times New Roman" w:hAnsi="GHEA Grapalat" w:cs="Times New Roman"/>
          <w:b/>
          <w:sz w:val="20"/>
          <w:szCs w:val="24"/>
          <w:lang w:val="af-ZA"/>
        </w:rPr>
        <w:t xml:space="preserve">  </w:t>
      </w: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r xmlns:w="http://schemas.openxmlformats.org/wordprocessingml/2006/main" w:rsidRPr="00631CF5">
        <w:rPr>
          <w:rFonts w:ascii="Arial" w:eastAsia="Times New Roman" w:hAnsi="Arial" w:cs="Arial"/>
          <w:b/>
          <w:sz w:val="20"/>
          <w:szCs w:val="24"/>
          <w:lang w:val="af-ZA"/>
        </w:rPr>
        <w:t xml:space="preserve">RESULTS:</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SUMMARY</w:t>
      </w:r>
      <w:r xmlns:w="http://schemas.openxmlformats.org/wordprocessingml/2006/main"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ahoma"/>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8.1 </w:t>
      </w:r>
      <w:r xmlns:w="http://schemas.openxmlformats.org/wordprocessingml/2006/main" w:rsidRPr="00631CF5">
        <w:rPr>
          <w:rFonts w:ascii="Arial" w:eastAsia="Times New Roman" w:hAnsi="Arial" w:cs="Arial"/>
          <w:sz w:val="20"/>
          <w:szCs w:val="20"/>
        </w:rPr>
        <w:t xml:space="preserve">Applications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opening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will be done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applications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opening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the session</w:t>
      </w:r>
      <w:r xmlns:w="http://schemas.openxmlformats.org/wordprocessingml/2006/main" w:rsidRPr="00631CF5" w:rsidDel="00B65C2F">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herewith</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statement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the newsletter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w:t>
      </w:r>
      <w:r xmlns:w="http://schemas.openxmlformats.org/wordprocessingml/2006/main" w:rsidRPr="00631CF5">
        <w:rPr>
          <w:rFonts w:ascii="Arial" w:eastAsia="Times New Roman" w:hAnsi="Arial" w:cs="Arial"/>
          <w:sz w:val="20"/>
          <w:szCs w:val="24"/>
        </w:rPr>
        <w:t xml:space="preserve">be published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from the date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003A7AF1">
        <w:rPr>
          <w:rFonts w:ascii="Arial" w:eastAsia="Times New Roman" w:hAnsi="Arial" w:cs="Arial"/>
          <w:b/>
          <w:sz w:val="20"/>
          <w:szCs w:val="20"/>
          <w:lang w:val="hy-AM"/>
        </w:rPr>
        <w:t xml:space="preserve">12.12. 2024 at 15:00.</w:t>
      </w:r>
      <w:bookmarkStart xmlns:w="http://schemas.openxmlformats.org/wordprocessingml/2006/main" w:id="6" w:name="_GoBack"/>
      <w:bookmarkEnd xmlns:w="http://schemas.openxmlformats.org/wordprocessingml/2006/main" w:id="6"/>
      <w:r xmlns:w="http://schemas.openxmlformats.org/wordprocessingml/2006/main" w:rsidRPr="00631CF5">
        <w:rPr>
          <w:rFonts w:ascii="GHEA Grapalat" w:eastAsia="Times New Roman" w:hAnsi="GHEA Grapalat" w:cs="Sylfaen"/>
          <w:sz w:val="20"/>
          <w:szCs w:val="24"/>
          <w:lang w:val="af-ZA"/>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FC6A11">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in the session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FC6A11">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the president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chairman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announcement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opened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Arial" w:eastAsia="Times New Roman" w:hAnsi="Arial" w:cs="Arial"/>
          <w:sz w:val="20"/>
          <w:szCs w:val="24"/>
          <w:lang w:val="hy-AM"/>
        </w:rPr>
        <w:t xml:space="preserve">a cave</w:t>
      </w:r>
      <w:r xmlns:w="http://schemas.openxmlformats.org/wordprocessingml/2006/main" w:rsidRPr="00631CF5">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 </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FC6A11">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in the frame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to buy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of services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 number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expressed </w:t>
      </w:r>
      <w:r xmlns:w="http://schemas.openxmlformats.org/wordprocessingml/2006/main" w:rsidRPr="00631CF5">
        <w:rPr>
          <w:rFonts w:ascii="GHEA Grapalat" w:eastAsia="Times New Roman" w:hAnsi="GHEA Grapalat" w:cs="Sylfaen"/>
          <w:sz w:val="20"/>
          <w:szCs w:val="24"/>
          <w:lang w:val="af-ZA"/>
        </w:rPr>
        <w:t xml:space="preserve">as</w:t>
      </w:r>
      <w:r xmlns:w="http://schemas.openxmlformats.org/wordprocessingml/2006/main" w:rsidRPr="00FC6A11">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FC6A11">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number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expressed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lang w:val="hy-AM"/>
        </w:rPr>
        <w:t xml:space="preserve">written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2) </w:t>
      </w:r>
      <w:r xmlns:w="http://schemas.openxmlformats.org/wordprocessingml/2006/main" w:rsidRPr="00631CF5">
        <w:rPr>
          <w:rFonts w:ascii="Arial" w:eastAsia="Times New Roman" w:hAnsi="Arial" w:cs="Arial"/>
          <w:sz w:val="20"/>
          <w:szCs w:val="20"/>
          <w:lang w:val="hy-AM"/>
        </w:rPr>
        <w:t xml:space="preserve">this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w:t>
      </w:r>
      <w:r xmlns:w="http://schemas.openxmlformats.org/wordprocessingml/2006/main" w:rsidRPr="00631CF5">
        <w:rPr>
          <w:rFonts w:ascii="Arial" w:eastAsia="Times New Roman" w:hAnsi="Arial" w:cs="Arial"/>
          <w:sz w:val="20"/>
          <w:szCs w:val="20"/>
          <w:lang w:val="hy-AM"/>
        </w:rPr>
        <w:t xml:space="preserve">point </w:t>
      </w:r>
      <w:r xmlns:w="http://schemas.openxmlformats.org/wordprocessingml/2006/main" w:rsidRPr="00631CF5">
        <w:rPr>
          <w:rFonts w:ascii="GHEA Grapalat" w:eastAsia="Times New Roman" w:hAnsi="GHEA Grapalat" w:cs="Times New Roman"/>
          <w:sz w:val="20"/>
          <w:szCs w:val="20"/>
          <w:lang w:val="hy-AM"/>
        </w:rPr>
        <w:t xml:space="preserve">1</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sub</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documents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president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session: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chairman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being transferred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after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commission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evaluation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a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containing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envelopes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make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present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compliance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defined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order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opening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matching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appreciated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applications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b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opened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each</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envelope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required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intended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documents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availability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them</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composition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compliance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invitation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defined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valid conditions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Arial" w:eastAsia="Times New Roman" w:hAnsi="Arial" w:cs="Arial"/>
          <w:sz w:val="20"/>
          <w:szCs w:val="20"/>
          <w:lang w:val="hy-AM"/>
        </w:rPr>
        <w:t xml:space="preserve">of the commission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president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announcement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presented 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participants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price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offers: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number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expressed</w:t>
      </w:r>
      <w:r xmlns:w="http://schemas.openxmlformats.org/wordprocessingml/2006/main" w:rsidRPr="00631CF5">
        <w:rPr>
          <w:rFonts w:ascii="GHEA Grapalat" w:eastAsia="Times New Roman" w:hAnsi="GHEA Grapalat" w:cs="Sylfaen"/>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accepting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letters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Sylfaen"/>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written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8.2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in </w:t>
      </w:r>
      <w:r xmlns:w="http://schemas.openxmlformats.org/wordprocessingml/2006/main" w:rsidRPr="00631CF5">
        <w:rPr>
          <w:rFonts w:ascii="Arial" w:eastAsia="Times New Roman" w:hAnsi="Arial" w:cs="Arial"/>
          <w:sz w:val="20"/>
          <w:szCs w:val="24"/>
          <w:lang w:val="hy-AM"/>
        </w:rPr>
        <w:t xml:space="preserve">order</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lang w:val="en-US"/>
        </w:rPr>
        <w:t xml:space="preserve">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portions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quantity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seventy five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not to exceed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assessment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 being 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expire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from the date</w:t>
      </w:r>
      <w:r xmlns:w="http://schemas.openxmlformats.org/wordprocessingml/2006/main" w:rsidRPr="00631CF5">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4"/>
          <w:lang w:val="en-US"/>
        </w:rPr>
        <w:t xml:space="preserve">including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ten </w:t>
      </w:r>
      <w:proofErr xmlns:w="http://schemas.openxmlformats.org/wordprocessingml/2006/main" w:type="gramEnd"/>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surpass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fifteen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during</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lang w:val="en-US"/>
        </w:rPr>
        <w:t xml:space="preserve">enough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conditions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matching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bids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opposite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insufficient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rejected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which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refusal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applications </w:t>
      </w:r>
      <w:r xmlns:w="http://schemas.openxmlformats.org/wordprocessingml/2006/main" w:rsidRPr="00631CF5">
        <w:rPr>
          <w:rFonts w:ascii="Arial" w:eastAsia="Times New Roman" w:hAnsi="Arial" w:cs="Arial"/>
          <w:sz w:val="20"/>
          <w:szCs w:val="24"/>
          <w:lang w:val="en-US"/>
        </w:rPr>
        <w:t xml:space="preserve">in </w:t>
      </w:r>
      <w:r xmlns:w="http://schemas.openxmlformats.org/wordprocessingml/2006/main" w:rsidRPr="00631CF5">
        <w:rPr>
          <w:rFonts w:ascii="GHEA Grapalat" w:eastAsia="Times New Roman" w:hAnsi="GHEA Grapalat" w:cs="Sylfaen"/>
          <w:sz w:val="20"/>
          <w:szCs w:val="24"/>
          <w:lang w:val="af-ZA"/>
        </w:rPr>
        <w:t xml:space="preserve">which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absent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suggestions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inconsistent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af-ZA"/>
        </w:rPr>
        <w:t xml:space="preserve">8.3:</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determined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af-ZA"/>
        </w:rPr>
        <w:t xml:space="preserve">sufficient</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number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minimum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to </w:t>
      </w:r>
      <w:r xmlns:w="http://schemas.openxmlformats.org/wordprocessingml/2006/main" w:rsidRPr="00631CF5">
        <w:rPr>
          <w:rFonts w:ascii="Arial" w:eastAsia="Times New Roman" w:hAnsi="Arial" w:cs="Arial"/>
          <w:sz w:val="20"/>
          <w:szCs w:val="24"/>
          <w:lang w:val="en-US"/>
        </w:rPr>
        <w:t xml:space="preserve">my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preference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give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principle.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which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sequentially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places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busy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when deciding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proposals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assessment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comparison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being 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 </w:t>
      </w:r>
      <w:r xmlns:w="http://schemas.openxmlformats.org/wordprocessingml/2006/main" w:rsidRPr="00631CF5">
        <w:rPr>
          <w:rFonts w:ascii="GHEA Grapalat" w:eastAsia="Times New Roman" w:hAnsi="GHEA Grapalat" w:cs="Sylfaen"/>
          <w:sz w:val="20"/>
          <w:szCs w:val="24"/>
          <w:lang w:val="af-ZA"/>
        </w:rPr>
        <w:t xml:space="preserve">5.2</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specified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tax</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money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calculation</w:t>
      </w:r>
      <w:r xmlns:w="http://schemas.openxmlformats.org/wordprocessingml/2006/main" w:rsidRPr="00631CF5">
        <w:rPr>
          <w:rFonts w:ascii="GHEA Grapalat" w:eastAsia="Times New Roman" w:hAnsi="GHEA Grapalat" w:cs="Sylfaen"/>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8.4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inconsistency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place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found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numbers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written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between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basis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accepted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letters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written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amount.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offered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two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more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currencies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compared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Armenia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Republic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AMD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RA</w:t>
      </w:r>
      <w:r xmlns:w="http://schemas.openxmlformats.org/wordprocessingml/2006/main" w:rsidRPr="00631CF5">
        <w:rPr>
          <w:rFonts w:ascii="GHEA Grapalat" w:eastAsia="Times New Roman" w:hAnsi="GHEA Grapalat" w:cs="Sylfae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Central</w:t>
      </w:r>
      <w:r xmlns:w="http://schemas.openxmlformats.org/wordprocessingml/2006/main" w:rsidRPr="00631CF5">
        <w:rPr>
          <w:rFonts w:ascii="GHEA Grapalat" w:eastAsia="Times New Roman" w:hAnsi="GHEA Grapalat" w:cs="Sylfae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bank</w:t>
      </w:r>
      <w:r xmlns:w="http://schemas.openxmlformats.org/wordprocessingml/2006/main" w:rsidRPr="00631CF5">
        <w:rPr>
          <w:rFonts w:ascii="GHEA Grapalat" w:eastAsia="Times New Roman" w:hAnsi="GHEA Grapalat" w:cs="Sylfae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exchange rate.</w:t>
      </w:r>
      <w:r xmlns:w="http://schemas.openxmlformats.org/wordprocessingml/2006/main" w:rsidRPr="00631CF5">
        <w:rPr>
          <w:rFonts w:ascii="GHEA Grapalat" w:eastAsia="Times New Roman" w:hAnsi="GHEA Grapalat" w:cs="Sylfaen"/>
          <w:sz w:val="20"/>
          <w:szCs w:val="24"/>
          <w:lang w:val="af-ZA"/>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8.5 </w:t>
      </w:r>
      <w:r xmlns:w="http://schemas.openxmlformats.org/wordprocessingml/2006/main" w:rsidRPr="00631CF5">
        <w:rPr>
          <w:rFonts w:ascii="Arial" w:eastAsia="Times New Roman" w:hAnsi="Arial" w:cs="Arial"/>
          <w:sz w:val="20"/>
          <w:szCs w:val="24"/>
          <w:lang w:val="af-ZA"/>
        </w:rPr>
        <w:t xml:space="preserve">H </w:t>
      </w:r>
      <w:r xmlns:w="http://schemas.openxmlformats.org/wordprocessingml/2006/main" w:rsidRPr="00631CF5">
        <w:rPr>
          <w:rFonts w:ascii="Arial" w:eastAsia="Times New Roman" w:hAnsi="Arial" w:cs="Arial"/>
          <w:sz w:val="20"/>
          <w:szCs w:val="24"/>
        </w:rPr>
        <w:t xml:space="preserve">of the commission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lang w:val="en-US"/>
        </w:rPr>
        <w:t xml:space="preserve">contractor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between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prohibited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except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rPr>
        <w:t xml:space="preserve">when?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 </w:t>
      </w:r>
      <w:r xmlns:w="http://schemas.openxmlformats.org/wordprocessingml/2006/main" w:rsidRPr="00631CF5">
        <w:rPr>
          <w:rFonts w:ascii="Arial" w:eastAsia="Times New Roman" w:hAnsi="Arial" w:cs="Arial"/>
          <w:sz w:val="20"/>
          <w:szCs w:val="24"/>
        </w:rPr>
        <w:t xml:space="preserve">partner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whose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match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as a result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appropriate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 evaluated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my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minimum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equality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case of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conditions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satisfying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exceed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perform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provided </w:t>
      </w:r>
      <w:r xmlns:w="http://schemas.openxmlformats.org/wordprocessingml/2006/main" w:rsidRPr="00631CF5">
        <w:rPr>
          <w:rFonts w:ascii="GHEA Grapalat" w:eastAsia="Times New Roman" w:hAnsi="GHEA Grapalat" w:cs="Sylfaen"/>
          <w:sz w:val="20"/>
          <w:szCs w:val="24"/>
          <w:lang w:val="af-ZA"/>
        </w:rPr>
        <w:t xml:space="preserve">for </w:t>
      </w:r>
      <w:r xmlns:w="http://schemas.openxmlformats.org/wordprocessingml/2006/main" w:rsidRPr="00631CF5">
        <w:rPr>
          <w:rFonts w:ascii="Arial" w:eastAsia="Times New Roman" w:hAnsi="Arial" w:cs="Arial"/>
          <w:sz w:val="20"/>
          <w:szCs w:val="24"/>
          <w:lang w:val="en-US"/>
        </w:rPr>
        <w:t xml:space="preserve">herein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lang w:val="en-US"/>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 </w:t>
      </w:r>
      <w:r xmlns:w="http://schemas.openxmlformats.org/wordprocessingml/2006/main" w:rsidRPr="00631CF5">
        <w:rPr>
          <w:rFonts w:ascii="GHEA Grapalat" w:eastAsia="Times New Roman" w:hAnsi="GHEA Grapalat" w:cs="Sylfaen"/>
          <w:sz w:val="20"/>
          <w:szCs w:val="24"/>
          <w:lang w:val="af-ZA"/>
        </w:rPr>
        <w:t xml:space="preserve">8.1 </w:t>
      </w:r>
      <w:r xmlns:w="http://schemas.openxmlformats.org/wordprocessingml/2006/main" w:rsidRPr="00631CF5">
        <w:rPr>
          <w:rFonts w:ascii="Arial" w:eastAsia="Times New Roman" w:hAnsi="Arial" w:cs="Arial"/>
          <w:sz w:val="20"/>
          <w:szCs w:val="24"/>
          <w:lang w:val="en-US"/>
        </w:rPr>
        <w:t xml:space="preserve">clause </w:t>
      </w:r>
      <w:r xmlns:w="http://schemas.openxmlformats.org/wordprocessingml/2006/main" w:rsidRPr="00631CF5">
        <w:rPr>
          <w:rFonts w:ascii="GHEA Grapalat" w:eastAsia="Times New Roman" w:hAnsi="GHEA Grapalat" w:cs="Sylfaen"/>
          <w:sz w:val="20"/>
          <w:szCs w:val="24"/>
          <w:lang w:val="af-ZA"/>
        </w:rPr>
        <w:t xml:space="preserve">2</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 paragraph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financial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means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being 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15th </w:t>
      </w:r>
      <w:r xmlns:w="http://schemas.openxmlformats.org/wordprocessingml/2006/main" w:rsidRPr="00631CF5">
        <w:rPr>
          <w:rFonts w:ascii="Arial" w:eastAsia="Times New Roman" w:hAnsi="Arial" w:cs="Arial"/>
          <w:sz w:val="20"/>
          <w:szCs w:val="24"/>
        </w:rPr>
        <w:t xml:space="preserve">of </w:t>
      </w:r>
      <w:r xmlns:w="http://schemas.openxmlformats.org/wordprocessingml/2006/main" w:rsidRPr="00631CF5">
        <w:rPr>
          <w:rFonts w:ascii="Arial" w:eastAsia="Times New Roman" w:hAnsi="Arial" w:cs="Arial"/>
          <w:sz w:val="20"/>
          <w:szCs w:val="24"/>
        </w:rPr>
        <w:t xml:space="preserve">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Article </w:t>
      </w:r>
      <w:r xmlns:w="http://schemas.openxmlformats.org/wordprocessingml/2006/main" w:rsidRPr="00631CF5">
        <w:rPr>
          <w:rFonts w:ascii="GHEA Grapalat" w:eastAsia="Times New Roman" w:hAnsi="GHEA Grapalat" w:cs="Sylfaen"/>
          <w:sz w:val="20"/>
          <w:szCs w:val="24"/>
          <w:lang w:val="af-ZA"/>
        </w:rPr>
        <w:t xml:space="preserve">6</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according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conducted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lead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reduction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payment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conditions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change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conduct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simultaneous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Del="00992C40"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2) </w:t>
      </w:r>
      <w:r xmlns:w="http://schemas.openxmlformats.org/wordprocessingml/2006/main" w:rsidRPr="00631CF5">
        <w:rPr>
          <w:rFonts w:ascii="Arial" w:eastAsia="Times New Roman" w:hAnsi="Arial" w:cs="Arial"/>
          <w:sz w:val="20"/>
          <w:szCs w:val="24"/>
        </w:rPr>
        <w:t xml:space="preserve">By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cases.</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0"/>
          <w:lang w:val="af-ZA" w:eastAsia="x-none"/>
        </w:rPr>
        <w:t xml:space="preserve">8.6 </w:t>
      </w:r>
      <w:r xmlns:w="http://schemas.openxmlformats.org/wordprocessingml/2006/main" w:rsidRPr="00631CF5">
        <w:rPr>
          <w:rFonts w:ascii="Arial" w:eastAsia="Times New Roman" w:hAnsi="Arial" w:cs="Arial"/>
          <w:sz w:val="20"/>
          <w:szCs w:val="20"/>
          <w:lang w:val="af-ZA" w:eastAsia="x-none"/>
        </w:rPr>
        <w:t xml:space="preserve">H </w:t>
      </w:r>
      <w:r xmlns:w="http://schemas.openxmlformats.org/wordprocessingml/2006/main" w:rsidRPr="00631CF5">
        <w:rPr>
          <w:rFonts w:ascii="Arial" w:eastAsia="Times New Roman" w:hAnsi="Arial" w:cs="Arial"/>
          <w:sz w:val="20"/>
          <w:szCs w:val="24"/>
        </w:rPr>
        <w:t xml:space="preserve">Committee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towards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enough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w:t>
      </w:r>
      <w:r xmlns:w="http://schemas.openxmlformats.org/wordprocessingml/2006/main" w:rsidRPr="00631CF5">
        <w:rPr>
          <w:rFonts w:ascii="Arial" w:eastAsia="Times New Roman" w:hAnsi="Arial" w:cs="Arial"/>
          <w:sz w:val="20"/>
          <w:szCs w:val="24"/>
          <w:lang w:val="en-US"/>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decision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announcement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sequentially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busy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Recommended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minimum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equality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conditions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satisfying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exceed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the frame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buy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services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being 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15th </w:t>
      </w:r>
      <w:r xmlns:w="http://schemas.openxmlformats.org/wordprocessingml/2006/main" w:rsidRPr="00631CF5">
        <w:rPr>
          <w:rFonts w:ascii="Arial" w:eastAsia="Times New Roman" w:hAnsi="Arial" w:cs="Arial"/>
          <w:sz w:val="20"/>
          <w:szCs w:val="24"/>
        </w:rPr>
        <w:t xml:space="preserve">of </w:t>
      </w:r>
      <w:r xmlns:w="http://schemas.openxmlformats.org/wordprocessingml/2006/main" w:rsidRPr="00631CF5">
        <w:rPr>
          <w:rFonts w:ascii="Arial" w:eastAsia="Times New Roman" w:hAnsi="Arial" w:cs="Arial"/>
          <w:sz w:val="20"/>
          <w:szCs w:val="24"/>
        </w:rPr>
        <w:t xml:space="preserve">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Article </w:t>
      </w:r>
      <w:r xmlns:w="http://schemas.openxmlformats.org/wordprocessingml/2006/main" w:rsidRPr="00631CF5">
        <w:rPr>
          <w:rFonts w:ascii="GHEA Grapalat" w:eastAsia="Times New Roman" w:hAnsi="GHEA Grapalat" w:cs="Sylfaen"/>
          <w:sz w:val="20"/>
          <w:szCs w:val="24"/>
          <w:lang w:val="af-ZA"/>
        </w:rPr>
        <w:t xml:space="preserve">6</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w:t>
      </w:r>
      <w:r xmlns:w="http://schemas.openxmlformats.org/wordprocessingml/2006/main" w:rsidRPr="00631CF5">
        <w:rPr>
          <w:rFonts w:ascii="GHEA Grapalat" w:eastAsia="Times New Roman" w:hAnsi="GHEA Grapalat" w:cs="Sylfaen"/>
          <w:sz w:val="20"/>
          <w:szCs w:val="24"/>
          <w:lang w:val="af-ZA"/>
        </w:rPr>
        <w:t xml:space="preserve"> </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rPr>
        <w:t xml:space="preserve">a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sequentially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busy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colleagues</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decide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reduction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conditions</w:t>
      </w:r>
      <w:r xmlns:w="http://schemas.openxmlformats.org/wordprocessingml/2006/main" w:rsidRPr="00631CF5">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satisfying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conduct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simultaneous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negotiations </w:t>
      </w:r>
      <w:r xmlns:w="http://schemas.openxmlformats.org/wordprocessingml/2006/main" w:rsidRPr="00631CF5">
        <w:rPr>
          <w:rFonts w:ascii="GHEA Grapalat" w:eastAsia="Times New Roman" w:hAnsi="GHEA Grapalat" w:cs="Sylfaen"/>
          <w:sz w:val="20"/>
          <w:szCs w:val="24"/>
          <w:lang w:val="af-ZA"/>
        </w:rPr>
        <w:t xml:space="preserve">if</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 </w:t>
      </w:r>
      <w:r xmlns:w="http://schemas.openxmlformats.org/wordprocessingml/2006/main" w:rsidRPr="00631CF5">
        <w:rPr>
          <w:rFonts w:ascii="Arial" w:eastAsia="Times New Roman" w:hAnsi="Arial" w:cs="Arial"/>
          <w:sz w:val="20"/>
          <w:szCs w:val="24"/>
        </w:rPr>
        <w:t xml:space="preserve">associates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resp</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authority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having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representatives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rPr>
        <w:t xml:space="preserve">b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opposite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suspended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enough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manner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same time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reduction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around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simultaneous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driving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day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time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wild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about</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color w:val="FF0000"/>
          <w:sz w:val="20"/>
          <w:szCs w:val="24"/>
          <w:lang w:val="af-ZA"/>
        </w:rPr>
      </w:pPr>
      <w:r xmlns:w="http://schemas.openxmlformats.org/wordprocessingml/2006/main" w:rsidRPr="00631CF5">
        <w:rPr>
          <w:rFonts w:ascii="Arial" w:eastAsia="Times New Roman" w:hAnsi="Arial" w:cs="Arial"/>
          <w:sz w:val="20"/>
          <w:szCs w:val="24"/>
        </w:rPr>
        <w:lastRenderedPageBreak xmlns:w="http://schemas.openxmlformats.org/wordprocessingml/2006/main"/>
      </w:r>
      <w:r xmlns:w="http://schemas.openxmlformats.org/wordprocessingml/2006/main" w:rsidRPr="00631CF5">
        <w:rPr>
          <w:rFonts w:ascii="Arial" w:eastAsia="Times New Roman" w:hAnsi="Arial" w:cs="Arial"/>
          <w:sz w:val="20"/>
          <w:szCs w:val="24"/>
        </w:rPr>
        <w:t xml:space="preserve">c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conduct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sooner </w:t>
      </w:r>
      <w:r xmlns:w="http://schemas.openxmlformats.org/wordprocessingml/2006/main" w:rsidRPr="00631CF5">
        <w:rPr>
          <w:rFonts w:ascii="GHEA Grapalat" w:eastAsia="Times New Roman" w:hAnsi="GHEA Grapalat" w:cs="Sylfaen"/>
          <w:sz w:val="20"/>
          <w:szCs w:val="24"/>
          <w:lang w:val="af-ZA"/>
        </w:rPr>
        <w:t xml:space="preserve">than</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notification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4"/>
        </w:rPr>
        <w:t xml:space="preserve">from the date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second</w:t>
      </w:r>
      <w:proofErr xmlns:w="http://schemas.openxmlformats.org/wordprocessingml/2006/main" w:type="gramEnd"/>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later </w:t>
      </w:r>
      <w:r xmlns:w="http://schemas.openxmlformats.org/wordprocessingml/2006/main" w:rsidRPr="00631CF5">
        <w:rPr>
          <w:rFonts w:ascii="Arial" w:eastAsia="Times New Roman" w:hAnsi="Arial" w:cs="Arial"/>
          <w:sz w:val="20"/>
          <w:szCs w:val="24"/>
          <w:lang w:val="af-ZA"/>
        </w:rPr>
        <w:t xml:space="preserve">than</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fifth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rPr>
        <w:t xml:space="preserve">day</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rPr>
        <w:t xml:space="preserve">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each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partner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data</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moment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published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other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review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rPr>
        <w:t xml:space="preserve">offer</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rPr>
        <w:t xml:space="preserve">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expire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moment </w:t>
      </w:r>
      <w:r xmlns:w="http://schemas.openxmlformats.org/wordprocessingml/2006/main" w:rsidRPr="00631CF5">
        <w:rPr>
          <w:rFonts w:ascii="GHEA Grapalat" w:eastAsia="Times New Roman" w:hAnsi="GHEA Grapalat" w:cs="Sylfaen"/>
          <w:sz w:val="20"/>
          <w:szCs w:val="24"/>
          <w:lang w:val="af-ZA"/>
        </w:rPr>
        <w:t xml:space="preserve">according </w:t>
      </w:r>
      <w:r xmlns:w="http://schemas.openxmlformats.org/wordprocessingml/2006/main" w:rsidRPr="00631CF5">
        <w:rPr>
          <w:rFonts w:ascii="Arial" w:eastAsia="Times New Roman" w:hAnsi="Arial" w:cs="Arial"/>
          <w:sz w:val="20"/>
          <w:szCs w:val="24"/>
        </w:rPr>
        <w:t xml:space="preserve">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colleagues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prices </w:t>
      </w:r>
      <w:r xmlns:w="http://schemas.openxmlformats.org/wordprocessingml/2006/main" w:rsidRPr="00631CF5">
        <w:rPr>
          <w:rFonts w:ascii="GHEA Grapalat" w:eastAsia="Times New Roman" w:hAnsi="GHEA Grapalat" w:cs="Sylfaen"/>
          <w:sz w:val="20"/>
          <w:szCs w:val="24"/>
          <w:lang w:val="af-ZA"/>
        </w:rPr>
        <w:t xml:space="preserve">which</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exceed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af-ZA"/>
        </w:rPr>
        <w:t xml:space="preserve">determined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announced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sequentially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busy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colleagues </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Arial" w:eastAsia="Times New Roman" w:hAnsi="Arial" w:cs="Arial"/>
          <w:sz w:val="20"/>
          <w:szCs w:val="24"/>
        </w:rPr>
        <w:t xml:space="preserve">​</w:t>
      </w:r>
    </w:p>
    <w:p w:rsidR="00BB1514" w:rsidRPr="00631CF5" w:rsidRDefault="00BB1514" w:rsidP="00BB1514">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rPr>
        <w:t xml:space="preserve">f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expire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w:t>
      </w:r>
      <w:r xmlns:w="http://schemas.openxmlformats.org/wordprocessingml/2006/main" w:rsidRPr="00631CF5">
        <w:rPr>
          <w:rFonts w:ascii="GHEA Grapalat" w:eastAsia="Times New Roman" w:hAnsi="GHEA Grapalat" w:cs="Sylfaen"/>
          <w:sz w:val="20"/>
          <w:szCs w:val="24"/>
          <w:lang w:val="af-ZA"/>
        </w:rPr>
        <w:t xml:space="preserve">moment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exceed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 </w:t>
      </w:r>
      <w:r xmlns:w="http://schemas.openxmlformats.org/wordprocessingml/2006/main" w:rsidRPr="00631CF5">
        <w:rPr>
          <w:rFonts w:ascii="GHEA Grapalat" w:eastAsia="Times New Roman" w:hAnsi="GHEA Grapalat" w:cs="Sylfaen"/>
          <w:sz w:val="20"/>
          <w:szCs w:val="24"/>
          <w:lang w:val="af-ZA"/>
        </w:rPr>
        <w:t xml:space="preserve">then</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appraiser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negotiations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as a result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low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announce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provided </w:t>
      </w:r>
      <w:r xmlns:w="http://schemas.openxmlformats.org/wordprocessingml/2006/main" w:rsidRPr="00631CF5">
        <w:rPr>
          <w:rFonts w:ascii="Arial" w:eastAsia="Times New Roman" w:hAnsi="Arial" w:cs="Arial"/>
          <w:sz w:val="20"/>
          <w:szCs w:val="24"/>
        </w:rPr>
        <w:t xml:space="preserve">that </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latter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Sealable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rights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responsibilities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strength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enter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surpassing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size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extra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financial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funds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between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agreement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in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which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agreement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extra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financial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means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fifteen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deadlines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extending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the date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agreement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fallen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period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paragraph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according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resolved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sealing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sixty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calendar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extra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financial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funds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they are not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sidDel="004830AB">
        <w:rPr>
          <w:rFonts w:ascii="GHEA Grapalat" w:eastAsia="Times New Roman" w:hAnsi="GHEA Grapalat" w:cs="Sylfaen"/>
          <w:sz w:val="20"/>
          <w:szCs w:val="24"/>
          <w:lang w:val="af-ZA"/>
        </w:rPr>
        <w:t xml:space="preserve"> </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negotiations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expire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w:t>
      </w:r>
      <w:r xmlns:w="http://schemas.openxmlformats.org/wordprocessingml/2006/main" w:rsidRPr="00631CF5">
        <w:rPr>
          <w:rFonts w:ascii="GHEA Grapalat" w:eastAsia="Times New Roman" w:hAnsi="GHEA Grapalat" w:cs="Sylfaen"/>
          <w:sz w:val="20"/>
          <w:szCs w:val="24"/>
          <w:lang w:val="hy-AM"/>
        </w:rPr>
        <w:t xml:space="preserve">moment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exceed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minimum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prices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equal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are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37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w:t>
      </w:r>
      <w:r xmlns:w="http://schemas.openxmlformats.org/wordprocessingml/2006/main" w:rsidRPr="00631CF5">
        <w:rPr>
          <w:rFonts w:ascii="Arial" w:eastAsia="Times New Roman" w:hAnsi="Arial" w:cs="Arial"/>
          <w:sz w:val="20"/>
          <w:szCs w:val="24"/>
          <w:lang w:val="hy-AM"/>
        </w:rPr>
        <w:t xml:space="preserve">part </w:t>
      </w:r>
      <w:r xmlns:w="http://schemas.openxmlformats.org/wordprocessingml/2006/main" w:rsidRPr="00631CF5">
        <w:rPr>
          <w:rFonts w:ascii="GHEA Grapalat" w:eastAsia="Times New Roman" w:hAnsi="GHEA Grapalat" w:cs="Sylfaen"/>
          <w:sz w:val="20"/>
          <w:szCs w:val="24"/>
          <w:lang w:val="af-ZA"/>
        </w:rPr>
        <w:t xml:space="preserve">1</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announced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none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except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subsection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Franklin Gothic Medium Cond"/>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 </w:t>
      </w:r>
      <w:r xmlns:w="http://schemas.openxmlformats.org/wordprocessingml/2006/main" w:rsidRPr="00631CF5">
        <w:rPr>
          <w:rFonts w:ascii="GHEA Grapalat" w:eastAsia="Times New Roman" w:hAnsi="GHEA Grapalat" w:cs="Franklin Gothic Medium Cond"/>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paragraph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Times New Roman"/>
          <w:sz w:val="20"/>
          <w:szCs w:val="20"/>
          <w:lang w:val="hy-AM" w:eastAsia="x-none"/>
        </w:rPr>
      </w:pPr>
      <w:r xmlns:w="http://schemas.openxmlformats.org/wordprocessingml/2006/main" w:rsidRPr="00631CF5">
        <w:rPr>
          <w:rFonts w:ascii="GHEA Grapalat" w:eastAsia="Times New Roman" w:hAnsi="GHEA Grapalat" w:cs="Times New Roman"/>
          <w:sz w:val="20"/>
          <w:szCs w:val="20"/>
          <w:lang w:val="af-ZA" w:eastAsia="x-none"/>
        </w:rPr>
        <w:t xml:space="preserve">8.7 </w:t>
      </w:r>
      <w:r xmlns:w="http://schemas.openxmlformats.org/wordprocessingml/2006/main" w:rsidRPr="00631CF5">
        <w:rPr>
          <w:rFonts w:ascii="Arial" w:eastAsia="Times New Roman" w:hAnsi="Arial" w:cs="Arial"/>
          <w:sz w:val="20"/>
          <w:szCs w:val="20"/>
          <w:lang w:val="af-ZA" w:eastAsia="x-none"/>
        </w:rPr>
        <w:t xml:space="preserve">Demand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case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any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participate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application forms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of the commission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the secretary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immediately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providing</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like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requirement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presented by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other</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the participant </w:t>
      </w:r>
      <w:r xmlns:w="http://schemas.openxmlformats.org/wordprocessingml/2006/main" w:rsidRPr="00631CF5">
        <w:rPr>
          <w:rFonts w:ascii="GHEA Grapalat" w:eastAsia="Times New Roman" w:hAnsi="GHEA Grapalat" w:cs="Times New Roman"/>
          <w:sz w:val="20"/>
          <w:szCs w:val="20"/>
          <w:lang w:val="af-ZA" w:eastAsia="x-none"/>
        </w:rPr>
        <w:t xml:space="preserve">.</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af-ZA" w:eastAsia="x-none"/>
        </w:rPr>
        <w:t xml:space="preserve">Demand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performance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of impossibility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case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requirement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presented by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the person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immediately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provided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hy-AM" w:eastAsia="x-none"/>
        </w:rPr>
        <w:t xml:space="preserve">application</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included</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af-ZA" w:eastAsia="x-none"/>
        </w:rPr>
        <w:t xml:space="preserve">the documents </w:t>
      </w:r>
      <w:r xmlns:w="http://schemas.openxmlformats.org/wordprocessingml/2006/main" w:rsidRPr="00631CF5">
        <w:rPr>
          <w:rFonts w:ascii="GHEA Grapalat" w:eastAsia="Times New Roman" w:hAnsi="GHEA Grapalat" w:cs="Times New Roman"/>
          <w:sz w:val="20"/>
          <w:szCs w:val="20"/>
          <w:lang w:val="af-ZA" w:eastAsia="x-none"/>
        </w:rPr>
        <w:t xml:space="preserve">to </w:t>
      </w:r>
      <w:r xmlns:w="http://schemas.openxmlformats.org/wordprocessingml/2006/main" w:rsidRPr="00631CF5">
        <w:rPr>
          <w:rFonts w:ascii="Arial" w:eastAsia="Times New Roman" w:hAnsi="Arial" w:cs="Arial"/>
          <w:sz w:val="20"/>
          <w:szCs w:val="20"/>
          <w:lang w:val="af-ZA" w:eastAsia="x-none"/>
        </w:rPr>
        <w:t xml:space="preserve">which</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the latter</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getting to know</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on the spot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right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has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take a photo</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them</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and: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return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of the commission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the secretary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session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during</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without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obstruct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of the commission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normal</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the activity </w:t>
      </w:r>
      <w:r xmlns:w="http://schemas.openxmlformats.org/wordprocessingml/2006/main" w:rsidRPr="00631CF5">
        <w:rPr>
          <w:rFonts w:ascii="GHEA Grapalat" w:eastAsia="Times New Roman" w:hAnsi="GHEA Grapalat" w:cs="Times New Roman"/>
          <w:sz w:val="20"/>
          <w:szCs w:val="20"/>
          <w:lang w:val="hy-AM" w:eastAsia="x-none"/>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0"/>
          <w:lang w:val="af-ZA" w:eastAsia="x-none"/>
        </w:rPr>
        <w:t xml:space="preserve">8.8 </w:t>
      </w:r>
      <w:r xmlns:w="http://schemas.openxmlformats.org/wordprocessingml/2006/main" w:rsidRPr="00631CF5">
        <w:rPr>
          <w:rFonts w:ascii="Arial" w:eastAsia="Times New Roman" w:hAnsi="Arial" w:cs="Arial"/>
          <w:sz w:val="20"/>
          <w:szCs w:val="20"/>
          <w:lang w:val="af-ZA" w:eastAsia="x-none"/>
        </w:rPr>
        <w:t xml:space="preserve">If:</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applications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opening</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and:</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evaluation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session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implemented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result </w:t>
      </w:r>
      <w:r xmlns:w="http://schemas.openxmlformats.org/wordprocessingml/2006/main" w:rsidRPr="00631CF5">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recorded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inconsistencies: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Sylfaen"/>
          <w:sz w:val="20"/>
          <w:szCs w:val="24"/>
          <w:lang w:val="af-ZA"/>
        </w:rPr>
        <w:t xml:space="preserve">​</w:t>
      </w:r>
      <w:bookmarkStart xmlns:w="http://schemas.openxmlformats.org/wordprocessingml/2006/main" w:id="7" w:name="_Hlk9262487"/>
      <w:r xmlns:w="http://schemas.openxmlformats.org/wordprocessingml/2006/main" w:rsidRPr="00631CF5">
        <w:rPr>
          <w:rFonts w:ascii="GHEA Grapalat" w:eastAsia="Times New Roman" w:hAnsi="GHEA Grapalat" w:cs="Sylfaen"/>
          <w:sz w:val="20"/>
          <w:szCs w:val="24"/>
          <w:lang w:val="hy-AM"/>
        </w:rPr>
        <w:t xml:space="preserve"> </w:t>
      </w:r>
      <w:bookmarkEnd xmlns:w="http://schemas.openxmlformats.org/wordprocessingml/2006/main" w:id="7"/>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suspension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session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same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manner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informs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my </w:t>
      </w:r>
      <w:r xmlns:w="http://schemas.openxmlformats.org/wordprocessingml/2006/main" w:rsidRPr="00631CF5">
        <w:rPr>
          <w:rFonts w:ascii="Arial" w:eastAsia="Times New Roman" w:hAnsi="Arial" w:cs="Arial"/>
          <w:sz w:val="20"/>
          <w:szCs w:val="24"/>
          <w:lang w:val="hy-AM"/>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suggesting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suspension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fix</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inconsistency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af-ZA"/>
        </w:rPr>
        <w:t xml:space="preserve">Appraiser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reasoned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decision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67th of </w:t>
      </w:r>
      <w:r xmlns:w="http://schemas.openxmlformats.org/wordprocessingml/2006/main" w:rsidRPr="00631CF5">
        <w:rPr>
          <w:rFonts w:ascii="Arial" w:eastAsia="Times New Roman" w:hAnsi="Arial" w:cs="Arial"/>
          <w:sz w:val="20"/>
          <w:szCs w:val="24"/>
          <w:lang w:val="af-ZA"/>
        </w:rPr>
        <w:t xml:space="preserve">the </w:t>
      </w:r>
      <w:r xmlns:w="http://schemas.openxmlformats.org/wordprocessingml/2006/main" w:rsidRPr="00631CF5">
        <w:rPr>
          <w:rFonts w:ascii="Arial" w:eastAsia="Times New Roman" w:hAnsi="Arial" w:cs="Arial"/>
          <w:sz w:val="20"/>
          <w:szCs w:val="24"/>
          <w:lang w:val="af-ZA"/>
        </w:rPr>
        <w:t xml:space="preserve">order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RA: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State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income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committee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through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check</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participant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6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lang w:val="af-ZA"/>
        </w:rPr>
        <w:t xml:space="preserve">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lang w:val="af-ZA"/>
        </w:rPr>
        <w:t xml:space="preserve">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part </w:t>
      </w:r>
      <w:r xmlns:w="http://schemas.openxmlformats.org/wordprocessingml/2006/main" w:rsidRPr="00631CF5">
        <w:rPr>
          <w:rFonts w:ascii="GHEA Grapalat" w:eastAsia="Times New Roman" w:hAnsi="GHEA Grapalat" w:cs="Sylfaen"/>
          <w:sz w:val="20"/>
          <w:szCs w:val="24"/>
          <w:lang w:val="af-ZA"/>
        </w:rPr>
        <w:t xml:space="preserve">2</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the 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satisfy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by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certification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Authenticity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paragraph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committee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presentable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information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need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at least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contain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data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name of </w:t>
      </w:r>
      <w:r xmlns:w="http://schemas.openxmlformats.org/wordprocessingml/2006/main" w:rsidRPr="00631CF5">
        <w:rPr>
          <w:rFonts w:ascii="Arial" w:eastAsia="Times New Roman" w:hAnsi="Arial" w:cs="Arial"/>
          <w:sz w:val="20"/>
          <w:szCs w:val="24"/>
          <w:lang w:val="af-ZA"/>
        </w:rPr>
        <w:t xml:space="preserve">the participant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participants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tax</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payer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accounting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number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be 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month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date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year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About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discrepancy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recorded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income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committee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received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information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notification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attached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committee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received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information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original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scanned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version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detail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described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lang w:val="hy-AM"/>
        </w:rPr>
        <w:t xml:space="preserve">crossing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found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inconsistencies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af-ZA"/>
        </w:rPr>
        <w:t xml:space="preserve">8.9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8.8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with a 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within the 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 </w:t>
      </w:r>
      <w:r xmlns:w="http://schemas.openxmlformats.org/wordprocessingml/2006/main" w:rsidRPr="00631CF5">
        <w:rPr>
          <w:rFonts w:ascii="Arial" w:eastAsia="Times New Roman" w:hAnsi="Arial" w:cs="Arial"/>
          <w:sz w:val="20"/>
          <w:szCs w:val="24"/>
          <w:lang w:val="hy-AM"/>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correction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recorded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discrepancy </w:t>
      </w:r>
      <w:r xmlns:w="http://schemas.openxmlformats.org/wordprocessingml/2006/main" w:rsidRPr="00631CF5">
        <w:rPr>
          <w:rFonts w:ascii="GHEA Grapalat" w:eastAsia="Times New Roman" w:hAnsi="GHEA Grapalat" w:cs="Sylfaen"/>
          <w:sz w:val="20"/>
          <w:szCs w:val="24"/>
          <w:lang w:val="af-ZA"/>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latter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Satisfying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Opposite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appreciated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insufficient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rejected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Arial" w:eastAsia="Times New Roman" w:hAnsi="Arial" w:cs="Arial"/>
          <w:sz w:val="20"/>
          <w:szCs w:val="24"/>
          <w:lang w:val="hy-AM"/>
        </w:rPr>
        <w:t xml:space="preserve">what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recognized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busy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participant</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evaluation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discrepancy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recorded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income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committee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received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information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considered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fixed </w:t>
      </w:r>
      <w:r xmlns:w="http://schemas.openxmlformats.org/wordprocessingml/2006/main" w:rsidRPr="00631CF5">
        <w:rPr>
          <w:rFonts w:ascii="GHEA Grapalat" w:eastAsia="Times New Roman" w:hAnsi="GHEA Grapalat" w:cs="Sylfaen"/>
          <w:sz w:val="20"/>
          <w:szCs w:val="24"/>
          <w:lang w:val="hy-AM"/>
        </w:rPr>
        <w:t xml:space="preserve">if</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provided 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information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grounding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document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original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printed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scanned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copy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af-ZA"/>
        </w:rPr>
        <w:t xml:space="preserve">8.10 </w:t>
      </w:r>
      <w:r xmlns:w="http://schemas.openxmlformats.org/wordprocessingml/2006/main" w:rsidRPr="00631CF5">
        <w:rPr>
          <w:rFonts w:ascii="Arial" w:eastAsia="Times New Roman" w:hAnsi="Arial" w:cs="Arial"/>
          <w:sz w:val="20"/>
          <w:szCs w:val="24"/>
          <w:lang w:val="hy-AM"/>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member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the works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turns 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af-ZA"/>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latter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established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having </w:t>
      </w: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af-ZA"/>
        </w:rPr>
        <w:t xml:space="preserve">share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organization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their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close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 kinship</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with in-laws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connected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person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parent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spouse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child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brother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sister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etc.)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husband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parent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child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brother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sister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person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established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having </w:t>
      </w: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af-ZA"/>
        </w:rPr>
        <w:t xml:space="preserve">share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organization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available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with a 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condition </w:t>
      </w:r>
      <w:r xmlns:w="http://schemas.openxmlformats.org/wordprocessingml/2006/main" w:rsidRPr="00631CF5">
        <w:rPr>
          <w:rFonts w:ascii="GHEA Grapalat" w:eastAsia="Times New Roman" w:hAnsi="GHEA Grapalat" w:cs="Sylfaen"/>
          <w:sz w:val="20"/>
          <w:szCs w:val="24"/>
          <w:lang w:val="af-ZA"/>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from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immediately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after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relation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interests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clash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having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member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self-rejection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reports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from the procedure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8.11 </w:t>
      </w:r>
      <w:r xmlns:w="http://schemas.openxmlformats.org/wordprocessingml/2006/main" w:rsidRPr="00631CF5">
        <w:rPr>
          <w:rFonts w:ascii="Arial" w:eastAsia="Times New Roman" w:hAnsi="Arial" w:cs="Arial"/>
          <w:sz w:val="20"/>
          <w:szCs w:val="24"/>
          <w:lang w:val="es-ES"/>
        </w:rPr>
        <w:t xml:space="preserve">Applications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from opening</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and: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from being evaluated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after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being made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Protocol </w:t>
      </w:r>
      <w:r xmlns:w="http://schemas.openxmlformats.org/wordprocessingml/2006/main" w:rsidRPr="00631CF5">
        <w:rPr>
          <w:rFonts w:ascii="GHEA Grapalat" w:eastAsia="Times New Roman" w:hAnsi="GHEA Grapalat" w:cs="Sylfaen"/>
          <w:sz w:val="20"/>
          <w:szCs w:val="24"/>
          <w:lang w:val="es-ES"/>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legislation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in </w:t>
      </w:r>
      <w:r xmlns:w="http://schemas.openxmlformats.org/wordprocessingml/2006/main" w:rsidRPr="00631CF5">
        <w:rPr>
          <w:rFonts w:ascii="Arial" w:eastAsia="Times New Roman" w:hAnsi="Arial" w:cs="Arial"/>
          <w:sz w:val="20"/>
          <w:szCs w:val="20"/>
          <w:lang w:val="af-ZA"/>
        </w:rPr>
        <w:t xml:space="preserve">order </w:t>
      </w:r>
      <w:r xmlns:w="http://schemas.openxmlformats.org/wordprocessingml/2006/main" w:rsidRPr="00631CF5">
        <w:rPr>
          <w:rFonts w:ascii="GHEA Grapalat" w:eastAsia="Times New Roman" w:hAnsi="GHEA Grapalat" w:cs="Sylfaen"/>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which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commission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protocol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detail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lastRenderedPageBreak xmlns:w="http://schemas.openxmlformats.org/wordprocessingml/2006/main"/>
      </w:r>
      <w:r xmlns:w="http://schemas.openxmlformats.org/wordprocessingml/2006/main" w:rsidRPr="00631CF5">
        <w:rPr>
          <w:rFonts w:ascii="Arial" w:eastAsia="Times New Roman" w:hAnsi="Arial" w:cs="Arial"/>
          <w:sz w:val="20"/>
          <w:szCs w:val="20"/>
          <w:lang w:val="hy-AM"/>
        </w:rPr>
        <w:t xml:space="preserve">being described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evaluation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as a result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recorded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inconsistencies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 them</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rejection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Foundations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4"/>
          <w:lang w:val="hy-AM"/>
        </w:rPr>
        <w:t xml:space="preserve">The Protocol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signing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at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members. </w:t>
      </w:r>
      <w:r xmlns:w="http://schemas.openxmlformats.org/wordprocessingml/2006/main" w:rsidRPr="00631CF5">
        <w:rPr>
          <w:rFonts w:ascii="GHEA Grapalat" w:eastAsia="Times New Roman" w:hAnsi="GHEA Grapalat" w:cs="Sylfaen"/>
          <w:sz w:val="20"/>
          <w:szCs w:val="24"/>
          <w:lang w:val="hy-AM"/>
        </w:rPr>
        <w:t xml:space="preserve">8.12 </w:t>
      </w:r>
      <w:r xmlns:w="http://schemas.openxmlformats.org/wordprocessingml/2006/main" w:rsidRPr="00631CF5">
        <w:rPr>
          <w:rFonts w:ascii="Arial" w:eastAsia="Times New Roman" w:hAnsi="Arial" w:cs="Arial"/>
          <w:sz w:val="20"/>
          <w:szCs w:val="24"/>
          <w:lang w:val="af-ZA"/>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opening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from the 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after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late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than</w:t>
      </w:r>
      <w:r xmlns:w="http://schemas.openxmlformats.org/wordprocessingml/2006/main" w:rsidRPr="00631CF5">
        <w:rPr>
          <w:rFonts w:ascii="GHEA Grapalat" w:eastAsia="Times New Roman" w:hAnsi="GHEA Grapalat" w:cs="Arial"/>
          <w:spacing w:val="-8"/>
          <w:sz w:val="24"/>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day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1) </w:t>
      </w:r>
      <w:r xmlns:w="http://schemas.openxmlformats.org/wordprocessingml/2006/main" w:rsidRPr="00631CF5">
        <w:rPr>
          <w:rFonts w:ascii="Arial" w:eastAsia="Times New Roman" w:hAnsi="Arial" w:cs="Arial"/>
          <w:sz w:val="20"/>
          <w:szCs w:val="20"/>
          <w:lang w:val="hy-AM"/>
        </w:rPr>
        <w:t xml:space="preserve">applications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opening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protocol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original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printed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scanned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version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hy-AM"/>
        </w:rPr>
        <w:t xml:space="preserve">1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hy-AM"/>
        </w:rPr>
        <w:t xml:space="preserve">the invitation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clause </w:t>
      </w:r>
      <w:r xmlns:w="http://schemas.openxmlformats.org/wordprocessingml/2006/main" w:rsidRPr="00631CF5">
        <w:rPr>
          <w:rFonts w:ascii="GHEA Grapalat" w:eastAsia="Times New Roman" w:hAnsi="GHEA Grapalat" w:cs="Sylfaen"/>
          <w:sz w:val="20"/>
          <w:szCs w:val="20"/>
          <w:lang w:val="hy-AM"/>
        </w:rPr>
        <w:t xml:space="preserve">3.5 </w:t>
      </w:r>
      <w:r xmlns:w="http://schemas.openxmlformats.org/wordprocessingml/2006/main" w:rsidRPr="00631CF5">
        <w:rPr>
          <w:rFonts w:ascii="Arial" w:eastAsia="Times New Roman" w:hAnsi="Arial" w:cs="Arial"/>
          <w:sz w:val="20"/>
          <w:szCs w:val="20"/>
          <w:lang w:val="hy-AM"/>
        </w:rPr>
        <w:t xml:space="preserve">of the part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justifications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discussion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summary </w:t>
      </w:r>
      <w:r xmlns:w="http://schemas.openxmlformats.org/wordprocessingml/2006/main" w:rsidRPr="00631CF5">
        <w:rPr>
          <w:rFonts w:ascii="GHEA Grapalat" w:eastAsia="Times New Roman" w:hAnsi="GHEA Grapalat" w:cs="Sylfaen"/>
          <w:sz w:val="20"/>
          <w:szCs w:val="20"/>
          <w:lang w:val="hy-AM"/>
        </w:rPr>
        <w:t xml:space="preserve">sheet </w:t>
      </w:r>
      <w:r xmlns:w="http://schemas.openxmlformats.org/wordprocessingml/2006/main" w:rsidRPr="00631CF5">
        <w:rPr>
          <w:rFonts w:ascii="Arial" w:eastAsia="Times New Roman" w:hAnsi="Arial" w:cs="Arial"/>
          <w:sz w:val="20"/>
          <w:szCs w:val="20"/>
          <w:lang w:val="hy-AM"/>
        </w:rPr>
        <w:t xml:space="preserve">which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contains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information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also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justifications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receive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date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mail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addresses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regarding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publishing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newsletter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If</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justifications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they are not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presented </w:t>
      </w:r>
      <w:r xmlns:w="http://schemas.openxmlformats.org/wordprocessingml/2006/main" w:rsidRPr="00631CF5">
        <w:rPr>
          <w:rFonts w:ascii="GHEA Grapalat" w:eastAsia="Times New Roman" w:hAnsi="GHEA Grapalat" w:cs="Sylfaen"/>
          <w:sz w:val="20"/>
          <w:szCs w:val="20"/>
          <w:lang w:val="hy-AM"/>
        </w:rPr>
        <w:t xml:space="preserve">then</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commission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session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protocol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it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about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happening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appropriate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notes </w:t>
      </w:r>
      <w:r xmlns:w="http://schemas.openxmlformats.org/wordprocessingml/2006/main" w:rsidRPr="00631CF5">
        <w:rPr>
          <w:rFonts w:ascii="GHEA Grapalat" w:eastAsia="Times New Roman" w:hAnsi="GHEA Grapalat" w:cs="Sylfaen"/>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2) </w:t>
      </w:r>
      <w:r xmlns:w="http://schemas.openxmlformats.org/wordprocessingml/2006/main" w:rsidRPr="00631CF5">
        <w:rPr>
          <w:rFonts w:ascii="Arial" w:eastAsia="Times New Roman" w:hAnsi="Arial" w:cs="Arial"/>
          <w:sz w:val="20"/>
          <w:szCs w:val="24"/>
          <w:lang w:val="af-ZA"/>
        </w:rPr>
        <w:t xml:space="preserve">his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appraiser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commission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at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members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signed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interests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collision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absence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announcements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from the originals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printed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scanned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versions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publication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Newsletter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members </w:t>
      </w:r>
      <w:r xmlns:w="http://schemas.openxmlformats.org/wordprocessingml/2006/main" w:rsidRPr="00631CF5">
        <w:rPr>
          <w:rFonts w:ascii="GHEA Grapalat" w:eastAsia="Times New Roman" w:hAnsi="GHEA Grapalat" w:cs="Sylfaen"/>
          <w:sz w:val="20"/>
          <w:szCs w:val="24"/>
          <w:lang w:val="af-ZA"/>
        </w:rPr>
        <w:t xml:space="preserve">who</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works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participates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opening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evaluation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from the session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after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invited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at sessions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signing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sub</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statements </w:t>
      </w:r>
      <w:r xmlns:w="http://schemas.openxmlformats.org/wordprocessingml/2006/main" w:rsidRPr="00631CF5">
        <w:rPr>
          <w:rFonts w:ascii="GHEA Grapalat" w:eastAsia="Times New Roman" w:hAnsi="GHEA Grapalat" w:cs="Sylfaen"/>
          <w:sz w:val="20"/>
          <w:szCs w:val="24"/>
          <w:lang w:val="af-ZA"/>
        </w:rPr>
        <w:t xml:space="preserve">that</w:t>
      </w:r>
      <w:r xmlns:w="http://schemas.openxmlformats.org/wordprocessingml/2006/main" w:rsidRPr="00631CF5">
        <w:rPr>
          <w:rFonts w:ascii="Arial" w:eastAsia="Times New Roman" w:hAnsi="Arial" w:cs="Arial"/>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the newsletter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publication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signing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w:t>
      </w:r>
      <w:r xmlns:w="http://schemas.openxmlformats.org/wordprocessingml/2006/main" w:rsidRPr="00631CF5">
        <w:rPr>
          <w:rFonts w:ascii="GHEA Grapalat" w:eastAsia="Times New Roman" w:hAnsi="GHEA Grapalat" w:cs="Sylfaen"/>
          <w:sz w:val="20"/>
          <w:szCs w:val="24"/>
          <w:lang w:val="af-ZA"/>
        </w:rPr>
        <w:t xml:space="preserve">day</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4"/>
          <w:szCs w:val="24"/>
          <w:lang w:val="af-ZA"/>
        </w:rPr>
        <w:tab xmlns:w="http://schemas.openxmlformats.org/wordprocessingml/2006/main"/>
      </w:r>
      <w:r xmlns:w="http://schemas.openxmlformats.org/wordprocessingml/2006/main" w:rsidRPr="00631CF5">
        <w:rPr>
          <w:rFonts w:ascii="GHEA Grapalat" w:eastAsia="Times New Roman" w:hAnsi="GHEA Grapalat" w:cs="Sylfaen"/>
          <w:sz w:val="20"/>
          <w:szCs w:val="24"/>
          <w:lang w:val="af-ZA"/>
        </w:rPr>
        <w:t xml:space="preserve">8.12 </w:t>
      </w:r>
      <w:r xmlns:w="http://schemas.openxmlformats.org/wordprocessingml/2006/main" w:rsidRPr="00631CF5">
        <w:rPr>
          <w:rFonts w:ascii="Arial" w:eastAsia="Times New Roman" w:hAnsi="Arial" w:cs="Arial"/>
          <w:sz w:val="20"/>
          <w:szCs w:val="24"/>
          <w:lang w:val="en-US"/>
        </w:rPr>
        <w:t xml:space="preserve">Section </w:t>
      </w:r>
      <w:r xmlns:w="http://schemas.openxmlformats.org/wordprocessingml/2006/main" w:rsidRPr="00631CF5">
        <w:rPr>
          <w:rFonts w:ascii="GHEA Grapalat" w:eastAsia="Times New Roman" w:hAnsi="GHEA Grapalat" w:cs="Sylfaen"/>
          <w:sz w:val="20"/>
          <w:szCs w:val="24"/>
          <w:lang w:val="af-ZA"/>
        </w:rPr>
        <w:t xml:space="preserve">6 </w:t>
      </w:r>
      <w:r xmlns:w="http://schemas.openxmlformats.org/wordprocessingml/2006/main" w:rsidRPr="00631CF5">
        <w:rPr>
          <w:rFonts w:ascii="Arial" w:eastAsia="Times New Roman" w:hAnsi="Arial" w:cs="Arial"/>
          <w:sz w:val="20"/>
          <w:szCs w:val="24"/>
          <w:lang w:val="en-US"/>
        </w:rPr>
        <w:t xml:space="preserve">of 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lang w:val="en-US"/>
        </w:rPr>
        <w:t xml:space="preserve">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 </w:t>
      </w:r>
      <w:r xmlns:w="http://schemas.openxmlformats.org/wordprocessingml/2006/main" w:rsidRPr="00631CF5">
        <w:rPr>
          <w:rFonts w:ascii="GHEA Grapalat" w:eastAsia="Times New Roman" w:hAnsi="GHEA Grapalat" w:cs="Sylfaen"/>
          <w:sz w:val="20"/>
          <w:szCs w:val="24"/>
          <w:lang w:val="af-ZA"/>
        </w:rPr>
        <w:t xml:space="preserve">6</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 a point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foundations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come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on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customer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data </w:t>
      </w:r>
      <w:r xmlns:w="http://schemas.openxmlformats.org/wordprocessingml/2006/main" w:rsidRPr="00631CF5">
        <w:rPr>
          <w:rFonts w:ascii="GHEA Grapalat" w:eastAsia="Times New Roman" w:hAnsi="GHEA Grapalat" w:cs="Sylfaen"/>
          <w:sz w:val="20"/>
          <w:szCs w:val="24"/>
          <w:lang w:val="af-ZA"/>
        </w:rPr>
        <w:t xml:space="preserve">is </w:t>
      </w:r>
      <w:r xmlns:w="http://schemas.openxmlformats.org/wordprocessingml/2006/main" w:rsidRPr="00631CF5">
        <w:rPr>
          <w:rFonts w:ascii="Arial" w:eastAsia="Times New Roman" w:hAnsi="Arial" w:cs="Arial"/>
          <w:sz w:val="20"/>
          <w:szCs w:val="24"/>
          <w:lang w:val="en-US"/>
        </w:rPr>
        <w:t xml:space="preserve">relevant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on grounds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writing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sending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authorized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 </w:t>
      </w:r>
      <w:r xmlns:w="http://schemas.openxmlformats.org/wordprocessingml/2006/main" w:rsidRPr="00631CF5">
        <w:rPr>
          <w:rFonts w:ascii="Arial" w:eastAsia="Times New Roman" w:hAnsi="Arial" w:cs="Arial"/>
          <w:sz w:val="20"/>
          <w:szCs w:val="24"/>
          <w:lang w:val="en-US"/>
        </w:rPr>
        <w:t xml:space="preserve">body </w:t>
      </w:r>
      <w:r xmlns:w="http://schemas.openxmlformats.org/wordprocessingml/2006/main" w:rsidRPr="00631CF5">
        <w:rPr>
          <w:rFonts w:ascii="GHEA Grapalat" w:eastAsia="Times New Roman" w:hAnsi="GHEA Grapalat" w:cs="Sylfaen"/>
          <w:sz w:val="20"/>
          <w:szCs w:val="24"/>
          <w:lang w:val="hy-AM"/>
        </w:rPr>
        <w:t xml:space="preserve">that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receive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five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during</w:t>
      </w:r>
      <w:r xmlns:w="http://schemas.openxmlformats.org/wordprocessingml/2006/main" w:rsidRPr="00631CF5">
        <w:rPr>
          <w:rFonts w:ascii="GHEA Grapalat" w:eastAsia="Times New Roman" w:hAnsi="GHEA Grapalat" w:cs="Sylfaen"/>
          <w:sz w:val="20"/>
          <w:szCs w:val="24"/>
          <w:lang w:val="af-ZA"/>
        </w:rPr>
        <w:t xml:space="preserve"> </w:t>
      </w:r>
      <w:bookmarkStart xmlns:w="http://schemas.openxmlformats.org/wordprocessingml/2006/main" w:id="8" w:name="_Hlk9262748"/>
      <w:r xmlns:w="http://schemas.openxmlformats.org/wordprocessingml/2006/main" w:rsidRPr="00631CF5">
        <w:rPr>
          <w:rFonts w:ascii="Arial" w:eastAsia="Times New Roman" w:hAnsi="Arial" w:cs="Arial"/>
          <w:sz w:val="20"/>
          <w:szCs w:val="24"/>
          <w:lang w:val="en-US"/>
        </w:rPr>
        <w:t xml:space="preserve">initiation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shopping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process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right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the list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include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Procedure </w:t>
      </w:r>
      <w:bookmarkEnd xmlns:w="http://schemas.openxmlformats.org/wordprocessingml/2006/main" w:id="8"/>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w:t>
      </w:r>
      <w:r xmlns:w="http://schemas.openxmlformats.org/wordprocessingml/2006/main" w:rsidRPr="00631CF5">
        <w:rPr>
          <w:rFonts w:ascii="GHEA Grapalat" w:eastAsia="Times New Roman" w:hAnsi="GHEA Grapalat" w:cs="Sylfaen"/>
          <w:sz w:val="20"/>
          <w:szCs w:val="24"/>
          <w:lang w:val="af-ZA"/>
        </w:rPr>
        <w:t xml:space="preserve">which </w:t>
      </w:r>
      <w:r xmlns:w="http://schemas.openxmlformats.org/wordprocessingml/2006/main" w:rsidRPr="00631CF5">
        <w:rPr>
          <w:rFonts w:ascii="Arial" w:eastAsia="Times New Roman" w:hAnsi="Arial" w:cs="Arial"/>
          <w:sz w:val="20"/>
          <w:szCs w:val="24"/>
          <w:lang w:val="en-US"/>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shopping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right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have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certification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qualify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reality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non-compliant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order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within the deadlines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by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documents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providing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circumstance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considered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process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the frame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undertaken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obligation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violation</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color w:val="000000"/>
          <w:sz w:val="20"/>
          <w:szCs w:val="20"/>
          <w:lang w:val="af-ZA"/>
        </w:rPr>
        <w:t xml:space="preserve">8.13 </w:t>
      </w:r>
      <w:r xmlns:w="http://schemas.openxmlformats.org/wordprocessingml/2006/main" w:rsidRPr="00631CF5">
        <w:rPr>
          <w:rFonts w:ascii="Arial" w:eastAsia="Times New Roman" w:hAnsi="Arial" w:cs="Arial"/>
          <w:color w:val="000000"/>
          <w:sz w:val="20"/>
          <w:szCs w:val="20"/>
          <w:lang w:val="en-US"/>
        </w:rPr>
        <w:t xml:space="preserve">Or </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Participant</w:t>
      </w:r>
      <w:r xmlns:w="http://schemas.openxmlformats.org/wordprocessingml/2006/main" w:rsidRPr="00631CF5">
        <w:rPr>
          <w:rFonts w:ascii="Arial" w:eastAsia="Times New Roman" w:hAnsi="Arial" w:cs="Arial"/>
          <w:color w:val="000000"/>
          <w:sz w:val="20"/>
          <w:szCs w:val="20"/>
          <w:lang w:val="en-US"/>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6th </w:t>
      </w:r>
      <w:r xmlns:w="http://schemas.openxmlformats.org/wordprocessingml/2006/main" w:rsidRPr="00631CF5">
        <w:rPr>
          <w:rFonts w:ascii="Arial" w:eastAsia="Times New Roman" w:hAnsi="Arial" w:cs="Arial"/>
          <w:color w:val="000000"/>
          <w:sz w:val="20"/>
          <w:szCs w:val="20"/>
          <w:lang w:val="hy-AM"/>
        </w:rPr>
        <w:t xml:space="preserve">of </w:t>
      </w:r>
      <w:r xmlns:w="http://schemas.openxmlformats.org/wordprocessingml/2006/main" w:rsidRPr="00631CF5">
        <w:rPr>
          <w:rFonts w:ascii="Arial" w:eastAsia="Times New Roman" w:hAnsi="Arial" w:cs="Arial"/>
          <w:color w:val="000000"/>
          <w:sz w:val="20"/>
          <w:szCs w:val="20"/>
          <w:lang w:val="en-US"/>
        </w:rPr>
        <w:t xml:space="preserve">O </w:t>
      </w:r>
      <w:r xmlns:w="http://schemas.openxmlformats.org/wordprocessingml/2006/main" w:rsidRPr="00631CF5">
        <w:rPr>
          <w:rFonts w:ascii="Arial" w:eastAsia="Times New Roman" w:hAnsi="Arial" w:cs="Arial"/>
          <w:color w:val="000000"/>
          <w:sz w:val="20"/>
          <w:szCs w:val="20"/>
          <w:lang w:val="hy-AM"/>
        </w:rPr>
        <w:t xml:space="preserve">renk</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1 </w:t>
      </w:r>
      <w:r xmlns:w="http://schemas.openxmlformats.org/wordprocessingml/2006/main" w:rsidRPr="00631CF5">
        <w:rPr>
          <w:rFonts w:ascii="Arial" w:eastAsia="Times New Roman" w:hAnsi="Arial" w:cs="Arial"/>
          <w:color w:val="000000"/>
          <w:sz w:val="20"/>
          <w:szCs w:val="20"/>
          <w:lang w:val="hy-AM"/>
        </w:rPr>
        <w:t xml:space="preserve">of </w:t>
      </w:r>
      <w:r xmlns:w="http://schemas.openxmlformats.org/wordprocessingml/2006/main" w:rsidRPr="00631CF5">
        <w:rPr>
          <w:rFonts w:ascii="Arial" w:eastAsia="Times New Roman" w:hAnsi="Arial" w:cs="Arial"/>
          <w:color w:val="000000"/>
          <w:sz w:val="20"/>
          <w:szCs w:val="20"/>
          <w:lang w:val="hy-AM"/>
        </w:rPr>
        <w:t xml:space="preserve">the article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part </w:t>
      </w:r>
      <w:r xmlns:w="http://schemas.openxmlformats.org/wordprocessingml/2006/main" w:rsidRPr="00631CF5">
        <w:rPr>
          <w:rFonts w:ascii="GHEA Grapalat" w:eastAsia="Times New Roman" w:hAnsi="GHEA Grapalat" w:cs="Times New Roman"/>
          <w:color w:val="000000"/>
          <w:sz w:val="20"/>
          <w:szCs w:val="20"/>
          <w:lang w:val="hy-AM"/>
        </w:rPr>
        <w:t xml:space="preserve">5</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 </w:t>
      </w:r>
      <w:r xmlns:w="http://schemas.openxmlformats.org/wordprocessingml/2006/main" w:rsidRPr="00631CF5">
        <w:rPr>
          <w:rFonts w:ascii="Arial" w:eastAsia="Times New Roman" w:hAnsi="Arial" w:cs="Arial"/>
          <w:color w:val="000000"/>
          <w:sz w:val="20"/>
          <w:szCs w:val="20"/>
          <w:lang w:val="hy-AM"/>
        </w:rPr>
        <w:t xml:space="preserve">the </w:t>
      </w:r>
      <w:r xmlns:w="http://schemas.openxmlformats.org/wordprocessingml/2006/main" w:rsidRPr="00631CF5">
        <w:rPr>
          <w:rFonts w:ascii="GHEA Grapalat" w:eastAsia="Times New Roman" w:hAnsi="GHEA Grapalat" w:cs="Times New Roman"/>
          <w:color w:val="000000"/>
          <w:sz w:val="20"/>
          <w:szCs w:val="20"/>
          <w:lang w:val="hy-AM"/>
        </w:rPr>
        <w:t xml:space="preserve">6th</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parts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planned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lists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be included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application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present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the date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then</w:t>
      </w:r>
      <w:r xmlns:w="http://schemas.openxmlformats.org/wordprocessingml/2006/main" w:rsidRPr="00631CF5">
        <w:rPr>
          <w:rFonts w:ascii="GHEA Grapalat" w:eastAsia="Times New Roman" w:hAnsi="GHEA Grapalat" w:cs="Times New Roman"/>
          <w:color w:val="000000"/>
          <w:sz w:val="20"/>
          <w:szCs w:val="20"/>
          <w:lang w:val="hy-AM"/>
        </w:rPr>
        <w:t xml:space="preserve">​</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his</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application</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subject to</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not</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GHEA Grapalat" w:eastAsia="Times New Roman" w:hAnsi="GHEA Grapalat" w:cs="Sylfaen"/>
          <w:sz w:val="20"/>
          <w:szCs w:val="20"/>
          <w:lang w:val="af-ZA"/>
        </w:rPr>
        <w:t xml:space="preserve">of </w:t>
      </w:r>
      <w:r xmlns:w="http://schemas.openxmlformats.org/wordprocessingml/2006/main" w:rsidRPr="00631CF5">
        <w:rPr>
          <w:rFonts w:ascii="Arial" w:eastAsia="Times New Roman" w:hAnsi="Arial" w:cs="Arial"/>
          <w:color w:val="000000"/>
          <w:sz w:val="20"/>
          <w:szCs w:val="20"/>
          <w:lang w:val="hy-AM"/>
        </w:rPr>
        <w:t xml:space="preserve">rejection</w:t>
      </w:r>
    </w:p>
    <w:p w:rsidR="00BB1514" w:rsidRPr="00631CF5" w:rsidRDefault="00BB1514" w:rsidP="00BB1514">
      <w:pPr xmlns:w="http://schemas.openxmlformats.org/wordprocessingml/2006/main">
        <w:spacing w:after="0" w:line="240" w:lineRule="auto"/>
        <w:ind w:firstLine="706"/>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8.14 </w:t>
      </w:r>
      <w:r xmlns:w="http://schemas.openxmlformats.org/wordprocessingml/2006/main" w:rsidRPr="00631CF5">
        <w:rPr>
          <w:rFonts w:ascii="Arial" w:eastAsia="Times New Roman" w:hAnsi="Arial" w:cs="Arial"/>
          <w:sz w:val="20"/>
          <w:szCs w:val="24"/>
        </w:rPr>
        <w:t xml:space="preserve">Herein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clauses </w:t>
      </w:r>
      <w:r xmlns:w="http://schemas.openxmlformats.org/wordprocessingml/2006/main" w:rsidRPr="00631CF5">
        <w:rPr>
          <w:rFonts w:ascii="GHEA Grapalat" w:eastAsia="Times New Roman" w:hAnsi="GHEA Grapalat" w:cs="Sylfaen"/>
          <w:sz w:val="20"/>
          <w:szCs w:val="24"/>
          <w:lang w:val="af-ZA"/>
        </w:rPr>
        <w:t xml:space="preserve">8.8 </w:t>
      </w:r>
      <w:r xmlns:w="http://schemas.openxmlformats.org/wordprocessingml/2006/main" w:rsidRPr="00631CF5">
        <w:rPr>
          <w:rFonts w:ascii="Arial" w:eastAsia="Times New Roman" w:hAnsi="Arial" w:cs="Arial"/>
          <w:sz w:val="20"/>
          <w:szCs w:val="24"/>
          <w:lang w:val="af-ZA"/>
        </w:rPr>
        <w:t xml:space="preserve">and </w:t>
      </w:r>
      <w:r xmlns:w="http://schemas.openxmlformats.org/wordprocessingml/2006/main" w:rsidRPr="00631CF5">
        <w:rPr>
          <w:rFonts w:ascii="GHEA Grapalat" w:eastAsia="Times New Roman" w:hAnsi="GHEA Grapalat" w:cs="Sylfaen"/>
          <w:sz w:val="20"/>
          <w:szCs w:val="24"/>
          <w:lang w:val="af-ZA"/>
        </w:rPr>
        <w:t xml:space="preserve">8.9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rPr>
        <w:t xml:space="preserve">part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specified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documents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within the deadline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delivered </w:t>
      </w:r>
      <w:r xmlns:w="http://schemas.openxmlformats.org/wordprocessingml/2006/main" w:rsidRPr="00631CF5">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631CF5">
        <w:rPr>
          <w:rFonts w:ascii="Arial" w:eastAsia="Times New Roman" w:hAnsi="Arial" w:cs="Arial"/>
          <w:sz w:val="20"/>
          <w:szCs w:val="24"/>
        </w:rPr>
        <w:t xml:space="preserve">to the meeting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w:t>
      </w:r>
      <w:r xmlns:w="http://schemas.openxmlformats.org/wordprocessingml/2006/main" w:rsidRPr="00631CF5">
        <w:rPr>
          <w:rFonts w:ascii="Arial" w:eastAsia="Times New Roman" w:hAnsi="Arial" w:cs="Arial"/>
          <w:sz w:val="20"/>
          <w:szCs w:val="24"/>
          <w:lang w:val="en-US"/>
        </w:rPr>
        <w:t xml:space="preserve">whom </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latter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send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via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must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documents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receive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confirm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receive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circumstance: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in the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specified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certification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send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through</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8.15 </w:t>
      </w:r>
      <w:r xmlns:w="http://schemas.openxmlformats.org/wordprocessingml/2006/main" w:rsidRPr="00631CF5">
        <w:rPr>
          <w:rFonts w:ascii="Arial" w:eastAsia="Times New Roman" w:hAnsi="Arial" w:cs="Arial"/>
          <w:sz w:val="20"/>
          <w:szCs w:val="24"/>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representatives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be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at the sessions.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representatives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demand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sessions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protocols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copies </w:t>
      </w:r>
      <w:r xmlns:w="http://schemas.openxmlformats.org/wordprocessingml/2006/main" w:rsidRPr="00631CF5">
        <w:rPr>
          <w:rFonts w:ascii="GHEA Grapalat" w:eastAsia="Times New Roman" w:hAnsi="GHEA Grapalat" w:cs="Sylfaen"/>
          <w:sz w:val="20"/>
          <w:szCs w:val="24"/>
          <w:lang w:val="af-ZA"/>
        </w:rPr>
        <w:t xml:space="preserve">which</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provided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calendar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8.16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customer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notifications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specified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send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through </w:t>
      </w:r>
      <w:r xmlns:w="http://schemas.openxmlformats.org/wordprocessingml/2006/main" w:rsidRPr="00631CF5">
        <w:rPr>
          <w:rFonts w:ascii="GHEA Grapalat" w:eastAsia="Times New Roman" w:hAnsi="GHEA Grapalat" w:cs="Sylfaen"/>
          <w:sz w:val="20"/>
          <w:szCs w:val="24"/>
          <w:lang w:val="af-ZA"/>
        </w:rPr>
        <w:t xml:space="preserve">and</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w:t>
      </w:r>
      <w:r xmlns:w="http://schemas.openxmlformats.org/wordprocessingml/2006/main" w:rsidRPr="00631CF5">
        <w:rPr>
          <w:rFonts w:ascii="Arial" w:eastAsia="Times New Roman" w:hAnsi="Arial" w:cs="Arial"/>
          <w:sz w:val="20"/>
          <w:szCs w:val="24"/>
        </w:rPr>
        <w:t xml:space="preserve">his</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specified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mentioned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post office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0"/>
          <w:lang w:val="af-ZA" w:eastAsia="x-none"/>
        </w:rPr>
        <w:t xml:space="preserve">to be sent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through</w:t>
      </w:r>
      <w:r xmlns:w="http://schemas.openxmlformats.org/wordprocessingml/2006/main" w:rsidRPr="00631CF5">
        <w:rPr>
          <w:rFonts w:ascii="GHEA Grapalat" w:eastAsia="Times New Roman" w:hAnsi="GHEA Grapalat" w:cs="Times New Roman"/>
          <w:sz w:val="20"/>
          <w:szCs w:val="20"/>
          <w:lang w:val="af-ZA" w:eastAsia="x-none"/>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631CF5">
        <w:rPr>
          <w:rFonts w:ascii="Arial" w:eastAsia="Times New Roman" w:hAnsi="Arial" w:cs="Arial"/>
          <w:sz w:val="20"/>
          <w:szCs w:val="20"/>
          <w:lang w:val="af-ZA" w:eastAsia="x-none"/>
        </w:rPr>
        <w:t xml:space="preserve">Information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documents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electronic</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manner</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exchange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case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the participant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sending </w:t>
      </w:r>
      <w:r xmlns:w="http://schemas.openxmlformats.org/wordprocessingml/2006/main" w:rsidRPr="00631CF5">
        <w:rPr>
          <w:rFonts w:ascii="Arial" w:eastAsia="Times New Roman" w:hAnsi="Arial" w:cs="Arial"/>
          <w:sz w:val="20"/>
          <w:szCs w:val="20"/>
          <w:lang w:val="af-ZA" w:eastAsia="x-none"/>
        </w:rPr>
        <w:t xml:space="preserve">information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documents </w:t>
      </w:r>
      <w:r xmlns:w="http://schemas.openxmlformats.org/wordprocessingml/2006/main" w:rsidRPr="00631CF5">
        <w:rPr>
          <w:rFonts w:ascii="GHEA Grapalat" w:eastAsia="Times New Roman" w:hAnsi="GHEA Grapalat" w:cs="Times New Roman"/>
          <w:sz w:val="20"/>
          <w:szCs w:val="20"/>
          <w:lang w:val="af-ZA" w:eastAsia="x-none"/>
        </w:rPr>
        <w:t xml:space="preserv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approved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original</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from the document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printed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scanned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version </w:t>
      </w:r>
      <w:r xmlns:w="http://schemas.openxmlformats.org/wordprocessingml/2006/main" w:rsidRPr="00631CF5">
        <w:rPr>
          <w:rFonts w:ascii="GHEA Grapalat" w:eastAsia="Times New Roman" w:hAnsi="GHEA Grapalat" w:cs="Times New Roman"/>
          <w:sz w:val="20"/>
          <w:szCs w:val="20"/>
          <w:lang w:val="af-ZA" w:eastAsia="x-none"/>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af-ZA"/>
        </w:rPr>
        <w:t xml:space="preserve">8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af-ZA"/>
        </w:rPr>
        <w:t xml:space="preserve">17:00</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631CF5">
        <w:rPr>
          <w:rFonts w:ascii="GHEA Grapalat" w:eastAsia="Times New Roman" w:hAnsi="GHEA Grapalat" w:cs="Times New Roman"/>
          <w:sz w:val="20"/>
          <w:szCs w:val="20"/>
          <w:lang w:val="af-ZA" w:eastAsia="x-none"/>
        </w:rPr>
        <w:t xml:space="preserve">8.18 </w:t>
      </w:r>
      <w:r xmlns:w="http://schemas.openxmlformats.org/wordprocessingml/2006/main" w:rsidRPr="00631CF5">
        <w:rPr>
          <w:rFonts w:ascii="Arial" w:eastAsia="Times New Roman" w:hAnsi="Arial" w:cs="Arial"/>
          <w:sz w:val="20"/>
          <w:szCs w:val="20"/>
          <w:lang w:val="af-ZA" w:eastAsia="x-none"/>
        </w:rPr>
        <w:t xml:space="preserve">Selected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participate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by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the contract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not to sign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refuse </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or</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contract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seal</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from law</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to be deprived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case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of the commission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by decision</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selected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participant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is</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recognized</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next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place</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busy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Participant:</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Arial" w:eastAsia="Times New Roman" w:hAnsi="Arial" w:cs="Arial"/>
          <w:sz w:val="20"/>
          <w:szCs w:val="20"/>
          <w:lang w:val="af-ZA" w:eastAsia="x-none"/>
        </w:rPr>
        <w:t xml:space="preserve">hereby</w:t>
      </w:r>
      <w:r xmlns:w="http://schemas.openxmlformats.org/wordprocessingml/2006/main" w:rsidRPr="00631CF5">
        <w:rPr>
          <w:rFonts w:ascii="GHEA Grapalat" w:eastAsia="Times New Roman" w:hAnsi="GHEA Grapalat" w:cs="Times New Roman"/>
          <w:sz w:val="20"/>
          <w:szCs w:val="20"/>
          <w:lang w:val="af-ZA" w:eastAsia="x-none"/>
        </w:rPr>
        <w:t xml:space="preserve"> </w:t>
      </w:r>
      <w:r xmlns:w="http://schemas.openxmlformats.org/wordprocessingml/2006/main" w:rsidRPr="00631CF5">
        <w:rPr>
          <w:rFonts w:ascii="GHEA Grapalat" w:eastAsia="Times New Roman" w:hAnsi="GHEA Grapalat" w:cs="Times New Roman"/>
          <w:sz w:val="20"/>
          <w:szCs w:val="20"/>
          <w:lang w:val="hy-AM" w:eastAsia="x-none"/>
        </w:rPr>
        <w:t xml:space="preserve">1 </w:t>
      </w:r>
      <w:r xmlns:w="http://schemas.openxmlformats.org/wordprocessingml/2006/main" w:rsidRPr="00631CF5">
        <w:rPr>
          <w:rFonts w:ascii="Arial" w:eastAsia="Times New Roman" w:hAnsi="Arial" w:cs="Arial"/>
          <w:sz w:val="20"/>
          <w:szCs w:val="20"/>
          <w:lang w:val="hy-AM" w:eastAsia="x-none"/>
        </w:rPr>
        <w:t xml:space="preserve">of </w:t>
      </w:r>
      <w:r xmlns:w="http://schemas.openxmlformats.org/wordprocessingml/2006/main" w:rsidRPr="00631CF5">
        <w:rPr>
          <w:rFonts w:ascii="Arial" w:eastAsia="Times New Roman" w:hAnsi="Arial" w:cs="Arial"/>
          <w:sz w:val="20"/>
          <w:szCs w:val="20"/>
          <w:lang w:val="hy-AM" w:eastAsia="x-none"/>
        </w:rPr>
        <w:t xml:space="preserve">the invitation</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GHEA Grapalat" w:eastAsia="Times New Roman" w:hAnsi="GHEA Grapalat" w:cs="Times New Roman"/>
          <w:sz w:val="20"/>
          <w:szCs w:val="20"/>
          <w:lang w:val="hy-AM" w:eastAsia="x-none"/>
        </w:rPr>
        <w:t xml:space="preserve">8.12 </w:t>
      </w:r>
      <w:r xmlns:w="http://schemas.openxmlformats.org/wordprocessingml/2006/main" w:rsidRPr="00631CF5">
        <w:rPr>
          <w:rFonts w:ascii="Arial" w:eastAsia="Times New Roman" w:hAnsi="Arial" w:cs="Arial"/>
          <w:sz w:val="20"/>
          <w:szCs w:val="20"/>
          <w:lang w:val="hy-AM" w:eastAsia="x-none"/>
        </w:rPr>
        <w:t xml:space="preserve">to </w:t>
      </w:r>
      <w:r xmlns:w="http://schemas.openxmlformats.org/wordprocessingml/2006/main" w:rsidRPr="00631CF5">
        <w:rPr>
          <w:rFonts w:ascii="GHEA Grapalat" w:eastAsia="Times New Roman" w:hAnsi="GHEA Grapalat" w:cs="Times New Roman"/>
          <w:sz w:val="20"/>
          <w:szCs w:val="20"/>
          <w:lang w:val="hy-AM" w:eastAsia="x-none"/>
        </w:rPr>
        <w:t xml:space="preserve">8.19 </w:t>
      </w:r>
      <w:r xmlns:w="http://schemas.openxmlformats.org/wordprocessingml/2006/main" w:rsidRPr="00631CF5">
        <w:rPr>
          <w:rFonts w:ascii="Arial" w:eastAsia="Times New Roman" w:hAnsi="Arial" w:cs="Arial"/>
          <w:sz w:val="20"/>
          <w:szCs w:val="20"/>
          <w:lang w:val="hy-AM" w:eastAsia="x-none"/>
        </w:rPr>
        <w:t xml:space="preserve">of </w:t>
      </w:r>
      <w:r xmlns:w="http://schemas.openxmlformats.org/wordprocessingml/2006/main" w:rsidRPr="00631CF5">
        <w:rPr>
          <w:rFonts w:ascii="Arial" w:eastAsia="Times New Roman" w:hAnsi="Arial" w:cs="Arial"/>
          <w:sz w:val="20"/>
          <w:szCs w:val="20"/>
          <w:lang w:val="hy-AM" w:eastAsia="x-none"/>
        </w:rPr>
        <w:t xml:space="preserve">part</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with dots</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defined</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of the procedure</w:t>
      </w:r>
      <w:r xmlns:w="http://schemas.openxmlformats.org/wordprocessingml/2006/main" w:rsidRPr="00631CF5">
        <w:rPr>
          <w:rFonts w:ascii="GHEA Grapalat" w:eastAsia="Times New Roman" w:hAnsi="GHEA Grapalat" w:cs="Times New Roman"/>
          <w:sz w:val="20"/>
          <w:szCs w:val="20"/>
          <w:lang w:val="hy-AM" w:eastAsia="x-none"/>
        </w:rPr>
        <w:t xml:space="preserve"> </w:t>
      </w:r>
      <w:r xmlns:w="http://schemas.openxmlformats.org/wordprocessingml/2006/main" w:rsidRPr="00631CF5">
        <w:rPr>
          <w:rFonts w:ascii="Arial" w:eastAsia="Times New Roman" w:hAnsi="Arial" w:cs="Arial"/>
          <w:sz w:val="20"/>
          <w:szCs w:val="20"/>
          <w:lang w:val="hy-AM" w:eastAsia="x-none"/>
        </w:rPr>
        <w:t xml:space="preserve">by application </w:t>
      </w:r>
      <w:r xmlns:w="http://schemas.openxmlformats.org/wordprocessingml/2006/main" w:rsidRPr="00631CF5">
        <w:rPr>
          <w:rFonts w:ascii="GHEA Grapalat" w:eastAsia="Times New Roman" w:hAnsi="GHEA Grapalat" w:cs="Times New Roman"/>
          <w:sz w:val="20"/>
          <w:szCs w:val="20"/>
          <w:lang w:val="af-ZA" w:eastAsia="x-none"/>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af-ZA"/>
        </w:rPr>
        <w:t xml:space="preserve">19 </w:t>
      </w:r>
      <w:r xmlns:w="http://schemas.openxmlformats.org/wordprocessingml/2006/main" w:rsidRPr="00631CF5">
        <w:rPr>
          <w:rFonts w:ascii="Arial" w:eastAsia="Times New Roman" w:hAnsi="Arial" w:cs="Arial"/>
          <w:sz w:val="20"/>
          <w:szCs w:val="24"/>
        </w:rPr>
        <w:t xml:space="preserve">Participant </w:t>
      </w:r>
      <w:r xmlns:w="http://schemas.openxmlformats.org/wordprocessingml/2006/main" w:rsidRPr="00631CF5">
        <w:rPr>
          <w:rFonts w:ascii="Arial" w:eastAsia="Times New Roman" w:hAnsi="Arial" w:cs="Arial"/>
          <w:sz w:val="20"/>
          <w:szCs w:val="24"/>
          <w:lang w:val="en-US"/>
        </w:rPr>
        <w:t xml:space="preser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himself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compliance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justification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submit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extra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documents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information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materials.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631CF5">
        <w:rPr>
          <w:rFonts w:ascii="Arial" w:eastAsia="Times New Roman" w:hAnsi="Arial" w:cs="Arial"/>
          <w:sz w:val="20"/>
          <w:szCs w:val="24"/>
        </w:rPr>
        <w:t xml:space="preserve">Committee </w:t>
      </w:r>
      <w:r xmlns:w="http://schemas.openxmlformats.org/wordprocessingml/2006/main" w:rsidRPr="00631CF5">
        <w:rPr>
          <w:rFonts w:ascii="Arial" w:eastAsia="Times New Roman" w:hAnsi="Arial" w:cs="Arial"/>
          <w:sz w:val="20"/>
          <w:szCs w:val="24"/>
          <w:lang w:val="en-US"/>
        </w:rPr>
        <w:t xml:space="preserve">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check</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my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data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authentication </w:t>
      </w:r>
      <w:r xmlns:w="http://schemas.openxmlformats.org/wordprocessingml/2006/main" w:rsidRPr="00631CF5">
        <w:rPr>
          <w:rFonts w:ascii="Arial" w:eastAsia="Times New Roman" w:hAnsi="Arial" w:cs="Arial"/>
          <w:sz w:val="20"/>
          <w:szCs w:val="24"/>
        </w:rPr>
        <w:t xml:space="preserve">using</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official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sources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received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data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receiving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competent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bodies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writing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Conclusion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Similar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request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appropriate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State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local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self-governance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bodies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request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receive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two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providing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writing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conclusion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my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 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data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authenticity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check</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as a result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data</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qualify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reality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rather </w:t>
      </w:r>
      <w:r xmlns:w="http://schemas.openxmlformats.org/wordprocessingml/2006/main" w:rsidRPr="00631CF5">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631CF5">
        <w:rPr>
          <w:rFonts w:ascii="Arial" w:eastAsia="Times New Roman" w:hAnsi="Arial" w:cs="Arial"/>
          <w:sz w:val="20"/>
          <w:szCs w:val="24"/>
        </w:rPr>
        <w:t xml:space="preserve">disturbing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given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rejected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w:t>
      </w:r>
      <w:proofErr xmlns:w="http://schemas.openxmlformats.org/wordprocessingml/2006/main" w:type="gramEnd"/>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8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af-ZA"/>
        </w:rPr>
        <w:t xml:space="preserve">20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part </w:t>
      </w:r>
      <w:r xmlns:w="http://schemas.openxmlformats.org/wordprocessingml/2006/main" w:rsidRPr="00631CF5">
        <w:rPr>
          <w:rFonts w:ascii="GHEA Grapalat" w:eastAsia="Times New Roman" w:hAnsi="GHEA Grapalat" w:cs="Sylfaen"/>
          <w:sz w:val="20"/>
          <w:szCs w:val="24"/>
          <w:lang w:val="af-ZA"/>
        </w:rPr>
        <w:t xml:space="preserve">8.20</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be invited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emergency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session.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ahoma"/>
          <w:sz w:val="20"/>
          <w:szCs w:val="20"/>
          <w:lang w:val="hy-AM" w:eastAsia="ru-RU"/>
        </w:rPr>
      </w:pPr>
      <w:r xmlns:w="http://schemas.openxmlformats.org/wordprocessingml/2006/main" w:rsidRPr="00631CF5">
        <w:rPr>
          <w:rFonts w:ascii="GHEA Grapalat" w:eastAsia="Times New Roman" w:hAnsi="GHEA Grapalat" w:cs="Times New Roman"/>
          <w:spacing w:val="-6"/>
          <w:sz w:val="20"/>
          <w:szCs w:val="20"/>
          <w:lang w:val="hy-AM" w:eastAsia="ru-RU"/>
        </w:rPr>
        <w:t xml:space="preserve">8. </w:t>
      </w:r>
      <w:r xmlns:w="http://schemas.openxmlformats.org/wordprocessingml/2006/main" w:rsidRPr="00631CF5">
        <w:rPr>
          <w:rFonts w:ascii="GHEA Grapalat" w:eastAsia="Times New Roman" w:hAnsi="GHEA Grapalat" w:cs="Times New Roman"/>
          <w:spacing w:val="-6"/>
          <w:sz w:val="20"/>
          <w:szCs w:val="20"/>
          <w:lang w:val="af-ZA" w:eastAsia="ru-RU"/>
        </w:rPr>
        <w:t xml:space="preserve">21 </w:t>
      </w:r>
      <w:r xmlns:w="http://schemas.openxmlformats.org/wordprocessingml/2006/main" w:rsidRPr="00631CF5">
        <w:rPr>
          <w:rFonts w:ascii="Arial" w:eastAsia="Times New Roman" w:hAnsi="Arial" w:cs="Arial"/>
          <w:sz w:val="20"/>
          <w:szCs w:val="20"/>
          <w:lang w:val="hy-AM" w:eastAsia="ru-RU"/>
        </w:rPr>
        <w:t xml:space="preserve">Until</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sealing</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customer</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the newsletter</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publication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statement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seal</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decision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no</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later </w:t>
      </w:r>
      <w:r xmlns:w="http://schemas.openxmlformats.org/wordprocessingml/2006/main" w:rsidRPr="00631CF5">
        <w:rPr>
          <w:rFonts w:ascii="Arial" w:eastAsia="Times New Roman" w:hAnsi="Arial" w:cs="Arial"/>
          <w:sz w:val="20"/>
          <w:szCs w:val="20"/>
          <w:lang w:val="hy-AM" w:eastAsia="ru-RU"/>
        </w:rPr>
        <w:t xml:space="preserve">than</w:t>
      </w:r>
      <w:r xmlns:w="http://schemas.openxmlformats.org/wordprocessingml/2006/main" w:rsidRPr="00631CF5">
        <w:rPr>
          <w:rFonts w:ascii="GHEA Grapalat" w:eastAsia="Times New Roman" w:hAnsi="GHEA Grapalat" w:cs="Tahoma"/>
          <w:sz w:val="20"/>
          <w:szCs w:val="20"/>
          <w:lang w:val="hy-AM" w:eastAsia="ru-RU"/>
        </w:rPr>
        <w:t xml:space="preserve">​</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selected</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participate</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decision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acceptance</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next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first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working</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w:t>
      </w:r>
      <w:r xmlns:w="http://schemas.openxmlformats.org/wordprocessingml/2006/main" w:rsidRPr="00631CF5">
        <w:rPr>
          <w:rFonts w:ascii="GHEA Grapalat" w:eastAsia="Times New Roman" w:hAnsi="GHEA Grapalat" w:cs="Tahoma"/>
          <w:sz w:val="20"/>
          <w:szCs w:val="20"/>
          <w:lang w:val="hy-AM" w:eastAsia="ru-RU"/>
        </w:rPr>
        <w:t xml:space="preserve">day</w:t>
      </w:r>
      <w:r xmlns:w="http://schemas.openxmlformats.org/wordprocessingml/2006/main" w:rsidRPr="00631CF5">
        <w:rPr>
          <w:rFonts w:ascii="GHEA Grapalat" w:eastAsia="Times New Roman" w:hAnsi="GHEA Grapalat" w:cs="Sylfaen"/>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seal</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decision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contains</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summary</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information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applications</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evaluation</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and:</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selected</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participate</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choice</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grounding</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reasons</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and</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statement</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inactivity</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period</w:t>
      </w:r>
      <w:r xmlns:w="http://schemas.openxmlformats.org/wordprocessingml/2006/main" w:rsidRPr="00631CF5">
        <w:rPr>
          <w:rFonts w:ascii="GHEA Grapalat" w:eastAsia="Times New Roman" w:hAnsi="GHEA Grapalat" w:cs="Tahoma"/>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regarding</w:t>
      </w:r>
      <w:r xmlns:w="http://schemas.openxmlformats.org/wordprocessingml/2006/main" w:rsidRPr="00631CF5">
        <w:rPr>
          <w:rFonts w:ascii="GHEA Grapalat" w:eastAsia="Times New Roman" w:hAnsi="GHEA Grapalat" w:cs="Tahoma"/>
          <w:sz w:val="20"/>
          <w:szCs w:val="20"/>
          <w:lang w:val="hy-AM" w:eastAsia="ru-RU"/>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8:22 a.m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decision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statement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publication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on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w:t>
      </w:r>
      <w:r xmlns:w="http://schemas.openxmlformats.org/wordprocessingml/2006/main" w:rsidRPr="00631CF5">
        <w:rPr>
          <w:rFonts w:ascii="Arial" w:eastAsia="Times New Roman" w:hAnsi="Arial" w:cs="Arial"/>
          <w:sz w:val="20"/>
          <w:szCs w:val="24"/>
          <w:lang w:val="hy-AM"/>
        </w:rPr>
        <w:t xml:space="preserve">the donor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jurisdiction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occurrence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between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fallen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i/>
          <w:sz w:val="20"/>
          <w:szCs w:val="20"/>
          <w:lang w:val="es-ES"/>
        </w:rPr>
      </w:pPr>
      <w:r xmlns:w="http://schemas.openxmlformats.org/wordprocessingml/2006/main" w:rsidRPr="00631CF5">
        <w:rPr>
          <w:rFonts w:ascii="Arial" w:eastAsia="Times New Roman" w:hAnsi="Arial" w:cs="Arial"/>
          <w:sz w:val="20"/>
          <w:szCs w:val="20"/>
          <w:lang w:val="es-ES"/>
        </w:rPr>
        <w:t xml:space="preserve">Inactivity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period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hereby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the procedure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in case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GHEA Grapalat" w:eastAsia="Times New Roman" w:hAnsi="GHEA Grapalat" w:cs="Sylfaen"/>
          <w:sz w:val="20"/>
          <w:szCs w:val="20"/>
          <w:lang w:val="af-ZA"/>
        </w:rPr>
        <w:t xml:space="preserve">5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calendar</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day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Inactivity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period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applicable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not </w:t>
      </w:r>
      <w:r xmlns:w="http://schemas.openxmlformats.org/wordprocessingml/2006/main" w:rsidRPr="00631CF5">
        <w:rPr>
          <w:rFonts w:ascii="GHEA Grapalat" w:eastAsia="Times New Roman" w:hAnsi="GHEA Grapalat" w:cs="Arial"/>
          <w:sz w:val="20"/>
          <w:szCs w:val="20"/>
          <w:lang w:val="es-ES"/>
        </w:rPr>
        <w:t xml:space="preserve">if</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only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one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participant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application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presented</w:t>
      </w:r>
      <w:r xmlns:w="http://schemas.openxmlformats.org/wordprocessingml/2006/main" w:rsidRPr="00631CF5">
        <w:rPr>
          <w:rFonts w:ascii="GHEA Grapalat" w:eastAsia="Times New Roman" w:hAnsi="GHEA Grapalat" w:cs="Times New Roman"/>
          <w:i/>
          <w:sz w:val="20"/>
          <w:szCs w:val="20"/>
          <w:lang w:val="es-E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whose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with</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being sealed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contract</w:t>
      </w:r>
      <w:r xmlns:w="http://schemas.openxmlformats.org/wordprocessingml/2006/main" w:rsidRPr="00631CF5">
        <w:rPr>
          <w:rFonts w:ascii="GHEA Grapalat" w:eastAsia="Times New Roman" w:hAnsi="GHEA Grapalat" w:cs="Arial"/>
          <w:sz w:val="20"/>
          <w:szCs w:val="20"/>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Arial" w:eastAsia="Times New Roman" w:hAnsi="Arial" w:cs="Arial"/>
          <w:sz w:val="20"/>
          <w:szCs w:val="24"/>
        </w:rPr>
        <w:t xml:space="preserve">Client: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the contract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sealing</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with a point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of inactivity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within the deadline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any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m </w:t>
      </w:r>
      <w:r xmlns:w="http://schemas.openxmlformats.org/wordprocessingml/2006/main" w:rsidRPr="00631CF5">
        <w:rPr>
          <w:rFonts w:ascii="Arial" w:eastAsia="Times New Roman" w:hAnsi="Arial" w:cs="Arial"/>
          <w:sz w:val="20"/>
          <w:szCs w:val="24"/>
        </w:rPr>
        <w:t xml:space="preserve">from the fodder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person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appeal</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to seal</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about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the decision.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of inactivity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period</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expiration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without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to seal</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about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statement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publication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sealed</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the contract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to:</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nothing</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rPr>
        <w:t xml:space="preserve">is.</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es-ES"/>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631CF5">
        <w:rPr>
          <w:rFonts w:ascii="GHEA Grapalat" w:eastAsia="Times New Roman" w:hAnsi="GHEA Grapalat" w:cs="Times New Roman"/>
          <w:b/>
          <w:iCs/>
          <w:sz w:val="20"/>
          <w:szCs w:val="24"/>
          <w:lang w:val="es-ES"/>
        </w:rPr>
        <w:t xml:space="preserve">9 </w:t>
      </w:r>
      <w:r xmlns:w="http://schemas.openxmlformats.org/wordprocessingml/2006/main" w:rsidRPr="00631CF5">
        <w:rPr>
          <w:rFonts w:ascii="GHEA Grapalat" w:eastAsia="Times New Roman" w:hAnsi="GHEA Grapalat" w:cs="Times New Roman"/>
          <w:b/>
          <w:iCs/>
          <w:sz w:val="20"/>
          <w:szCs w:val="24"/>
          <w:lang w:val="af-ZA"/>
        </w:rPr>
        <w:t xml:space="preserve">. </w:t>
      </w:r>
      <w:r xmlns:w="http://schemas.openxmlformats.org/wordprocessingml/2006/main" w:rsidRPr="00631CF5">
        <w:rPr>
          <w:rFonts w:ascii="Arial" w:eastAsia="Times New Roman" w:hAnsi="Arial" w:cs="Arial"/>
          <w:b/>
          <w:iCs/>
          <w:sz w:val="20"/>
          <w:szCs w:val="24"/>
          <w:lang w:val="af-ZA"/>
        </w:rPr>
        <w:t xml:space="preserve">CONTRACT</w:t>
      </w:r>
      <w:r xmlns:w="http://schemas.openxmlformats.org/wordprocessingml/2006/main" w:rsidRPr="00631CF5">
        <w:rPr>
          <w:rFonts w:ascii="GHEA Grapalat" w:eastAsia="Times New Roman" w:hAnsi="GHEA Grapalat" w:cs="Arial"/>
          <w:b/>
          <w:iCs/>
          <w:sz w:val="20"/>
          <w:szCs w:val="24"/>
          <w:lang w:val="af-ZA"/>
        </w:rPr>
        <w:t xml:space="preserve"> </w:t>
      </w:r>
      <w:r xmlns:w="http://schemas.openxmlformats.org/wordprocessingml/2006/main" w:rsidRPr="00631CF5">
        <w:rPr>
          <w:rFonts w:ascii="Arial" w:eastAsia="Times New Roman" w:hAnsi="Arial" w:cs="Arial"/>
          <w:b/>
          <w:iCs/>
          <w:sz w:val="20"/>
          <w:szCs w:val="24"/>
          <w:lang w:val="af-ZA"/>
        </w:rPr>
        <w:t xml:space="preserve">THE SEAL</w:t>
      </w:r>
      <w:r xmlns:w="http://schemas.openxmlformats.org/wordprocessingml/2006/main"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iCs/>
          <w:sz w:val="20"/>
          <w:szCs w:val="24"/>
          <w:lang w:val="es-ES"/>
        </w:rPr>
        <w:t xml:space="preserve">9 </w:t>
      </w:r>
      <w:r xmlns:w="http://schemas.openxmlformats.org/wordprocessingml/2006/main" w:rsidRPr="00631CF5">
        <w:rPr>
          <w:rFonts w:ascii="GHEA Grapalat" w:eastAsia="Times New Roman" w:hAnsi="GHEA Grapalat" w:cs="Times New Roman"/>
          <w:iCs/>
          <w:sz w:val="20"/>
          <w:szCs w:val="24"/>
          <w:lang w:val="af-ZA"/>
        </w:rPr>
        <w:t xml:space="preserve">.1 </w:t>
      </w:r>
      <w:r xmlns:w="http://schemas.openxmlformats.org/wordprocessingml/2006/main" w:rsidRPr="00631CF5">
        <w:rPr>
          <w:rFonts w:ascii="Arial" w:eastAsia="Times New Roman" w:hAnsi="Arial" w:cs="Arial"/>
          <w:sz w:val="20"/>
          <w:szCs w:val="24"/>
        </w:rPr>
        <w:t xml:space="preserve">Agreement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decision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 </w:t>
      </w:r>
      <w:r xmlns:w="http://schemas.openxmlformats.org/wordprocessingml/2006/main" w:rsidRPr="00631CF5">
        <w:rPr>
          <w:rFonts w:ascii="Arial" w:eastAsia="Times New Roman" w:hAnsi="Arial" w:cs="Arial"/>
          <w:sz w:val="20"/>
          <w:szCs w:val="24"/>
          <w:lang w:val="en-US"/>
        </w:rPr>
        <w:t xml:space="preserve">the </w:t>
      </w:r>
      <w:r xmlns:w="http://schemas.openxmlformats.org/wordprocessingml/2006/main" w:rsidRPr="00631CF5">
        <w:rPr>
          <w:rFonts w:ascii="GHEA Grapalat" w:eastAsia="Times New Roman" w:hAnsi="GHEA Grapalat" w:cs="Sylfaen"/>
          <w:sz w:val="20"/>
          <w:szCs w:val="24"/>
          <w:lang w:val="af-ZA"/>
        </w:rPr>
        <w:t xml:space="preserve">employer</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writing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document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make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through</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9.2 </w:t>
      </w:r>
      <w:r xmlns:w="http://schemas.openxmlformats.org/wordprocessingml/2006/main" w:rsidRPr="00631CF5">
        <w:rPr>
          <w:rFonts w:ascii="Arial" w:eastAsia="Times New Roman" w:hAnsi="Arial" w:cs="Arial"/>
          <w:sz w:val="20"/>
          <w:szCs w:val="24"/>
        </w:rPr>
        <w:t xml:space="preserve">Herein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 </w:t>
      </w:r>
      <w:r xmlns:w="http://schemas.openxmlformats.org/wordprocessingml/2006/main" w:rsidRPr="00631CF5">
        <w:rPr>
          <w:rFonts w:ascii="GHEA Grapalat" w:eastAsia="Times New Roman" w:hAnsi="GHEA Grapalat" w:cs="Sylfaen"/>
          <w:sz w:val="20"/>
          <w:szCs w:val="24"/>
          <w:lang w:val="af-ZA"/>
        </w:rPr>
        <w:t xml:space="preserve">8 </w:t>
      </w:r>
      <w:r xmlns:w="http://schemas.openxmlformats.org/wordprocessingml/2006/main" w:rsidRPr="00631CF5">
        <w:rPr>
          <w:rFonts w:ascii="GHEA Grapalat" w:eastAsia="Times New Roman" w:hAnsi="GHEA Grapalat" w:cs="Sylfaen"/>
          <w:sz w:val="20"/>
          <w:szCs w:val="24"/>
          <w:lang w:val="hy-AM"/>
        </w:rPr>
        <w:t xml:space="preserve">. with </w:t>
      </w:r>
      <w:r xmlns:w="http://schemas.openxmlformats.org/wordprocessingml/2006/main" w:rsidRPr="00631CF5">
        <w:rPr>
          <w:rFonts w:ascii="GHEA Grapalat" w:eastAsia="Times New Roman" w:hAnsi="GHEA Grapalat" w:cs="Sylfaen"/>
          <w:sz w:val="20"/>
          <w:szCs w:val="24"/>
          <w:lang w:val="af-ZA"/>
        </w:rPr>
        <w:t xml:space="preserve">22 </w:t>
      </w:r>
      <w:r xmlns:w="http://schemas.openxmlformats.org/wordprocessingml/2006/main" w:rsidRPr="00631CF5">
        <w:rPr>
          <w:rFonts w:ascii="Arial" w:eastAsia="Times New Roman" w:hAnsi="Arial" w:cs="Arial"/>
          <w:sz w:val="20"/>
          <w:szCs w:val="24"/>
        </w:rPr>
        <w:t xml:space="preserve">points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expire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four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presenting </w:t>
      </w:r>
      <w:r xmlns:w="http://schemas.openxmlformats.org/wordprocessingml/2006/main" w:rsidRPr="00631CF5">
        <w:rPr>
          <w:rFonts w:ascii="GHEA Grapalat" w:eastAsia="Times New Roman" w:hAnsi="GHEA Grapalat" w:cs="Sylfaen"/>
          <w:sz w:val="20"/>
          <w:szCs w:val="24"/>
          <w:lang w:val="af-ZA"/>
        </w:rPr>
        <w:t xml:space="preserve">to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lang w:val="en-US"/>
        </w:rPr>
        <w:t xml:space="preserve">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rPr>
        <w:t xml:space="preserve">project </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which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sooner </w:t>
      </w:r>
      <w:r xmlns:w="http://schemas.openxmlformats.org/wordprocessingml/2006/main" w:rsidRPr="00631CF5">
        <w:rPr>
          <w:rFonts w:ascii="GHEA Grapalat" w:eastAsia="Times New Roman" w:hAnsi="GHEA Grapalat" w:cs="Sylfaen"/>
          <w:sz w:val="20"/>
          <w:szCs w:val="24"/>
          <w:lang w:val="af-ZA"/>
        </w:rPr>
        <w:t xml:space="preserve">than</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en-US"/>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 </w:t>
      </w:r>
      <w:r xmlns:w="http://schemas.openxmlformats.org/wordprocessingml/2006/main" w:rsidRPr="00631CF5">
        <w:rPr>
          <w:rFonts w:ascii="GHEA Grapalat" w:eastAsia="Times New Roman" w:hAnsi="GHEA Grapalat" w:cs="Sylfaen"/>
          <w:sz w:val="20"/>
          <w:szCs w:val="24"/>
          <w:lang w:val="af-ZA"/>
        </w:rPr>
        <w:t xml:space="preserve">8 </w:t>
      </w:r>
      <w:r xmlns:w="http://schemas.openxmlformats.org/wordprocessingml/2006/main" w:rsidRPr="00631CF5">
        <w:rPr>
          <w:rFonts w:ascii="GHEA Grapalat" w:eastAsia="Times New Roman" w:hAnsi="GHEA Grapalat" w:cs="Sylfaen"/>
          <w:sz w:val="20"/>
          <w:szCs w:val="24"/>
          <w:lang w:val="hy-AM"/>
        </w:rPr>
        <w:t xml:space="preserve">. with </w:t>
      </w:r>
      <w:r xmlns:w="http://schemas.openxmlformats.org/wordprocessingml/2006/main" w:rsidRPr="00631CF5">
        <w:rPr>
          <w:rFonts w:ascii="GHEA Grapalat" w:eastAsia="Times New Roman" w:hAnsi="GHEA Grapalat" w:cs="Sylfaen"/>
          <w:sz w:val="20"/>
          <w:szCs w:val="24"/>
          <w:lang w:val="af-ZA"/>
        </w:rPr>
        <w:t xml:space="preserve">22 </w:t>
      </w:r>
      <w:r xmlns:w="http://schemas.openxmlformats.org/wordprocessingml/2006/main" w:rsidRPr="00631CF5">
        <w:rPr>
          <w:rFonts w:ascii="Arial" w:eastAsia="Times New Roman" w:hAnsi="Arial" w:cs="Arial"/>
          <w:sz w:val="20"/>
          <w:szCs w:val="24"/>
        </w:rPr>
        <w:t xml:space="preserve">points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defined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expire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second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GHEA Grapalat" w:eastAsia="Times New Roman" w:hAnsi="GHEA Grapalat" w:cs="Sylfaen"/>
          <w:sz w:val="20"/>
          <w:szCs w:val="24"/>
          <w:lang w:val="af-ZA"/>
        </w:rPr>
        <w:t xml:space="preserve">day</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9.3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to </w:t>
      </w:r>
      <w:r xmlns:w="http://schemas.openxmlformats.org/wordprocessingml/2006/main" w:rsidRPr="00631CF5">
        <w:rPr>
          <w:rFonts w:ascii="Arial" w:eastAsia="Times New Roman" w:hAnsi="Arial" w:cs="Arial"/>
          <w:sz w:val="20"/>
          <w:szCs w:val="24"/>
          <w:lang w:val="en-US"/>
        </w:rPr>
        <w:t xml:space="preserve">my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project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secretary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providing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electronic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method</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9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lang w:val="af-ZA"/>
        </w:rPr>
        <w:t xml:space="preserve">4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notification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project</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from getting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then </w:t>
      </w:r>
      <w:r xmlns:w="http://schemas.openxmlformats.org/wordprocessingml/2006/main" w:rsidRPr="00631CF5">
        <w:rPr>
          <w:rFonts w:ascii="GHEA Grapalat" w:eastAsia="Times New Roman" w:hAnsi="GHEA Grapalat" w:cs="Sylfaen"/>
          <w:sz w:val="20"/>
          <w:szCs w:val="24"/>
          <w:lang w:val="af-ZA"/>
        </w:rPr>
        <w:t xml:space="preserve">- 10 </w:t>
      </w:r>
      <w:r xmlns:w="http://schemas.openxmlformats.org/wordprocessingml/2006/main" w:rsidRPr="00631CF5">
        <w:rPr>
          <w:rFonts w:ascii="Arial" w:eastAsia="Times New Roman" w:hAnsi="Arial" w:cs="Arial"/>
          <w:sz w:val="20"/>
          <w:szCs w:val="24"/>
          <w:lang w:val="en-US"/>
        </w:rPr>
        <w:t xml:space="preserve">working days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signing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 </w:t>
      </w:r>
      <w:r xmlns:w="http://schemas.openxmlformats.org/wordprocessingml/2006/main" w:rsidRPr="00631CF5">
        <w:rPr>
          <w:rFonts w:ascii="Arial" w:eastAsia="Times New Roman" w:hAnsi="Arial" w:cs="Arial"/>
          <w:sz w:val="20"/>
          <w:szCs w:val="24"/>
        </w:rPr>
        <w:t xml:space="preserve">to the donor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providing</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i/>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deprived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sign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advance 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 point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15 </w:t>
      </w:r>
      <w:r xmlns:w="http://schemas.openxmlformats.org/wordprocessingml/2006/main" w:rsidRPr="00631CF5">
        <w:rPr>
          <w:rFonts w:ascii="Arial" w:eastAsia="Times New Roman" w:hAnsi="Arial" w:cs="Arial"/>
          <w:sz w:val="20"/>
          <w:szCs w:val="24"/>
          <w:lang w:val="hy-AM"/>
        </w:rPr>
        <w:t xml:space="preserve">working days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day</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in which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participate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project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p </w:t>
      </w:r>
      <w:r xmlns:w="http://schemas.openxmlformats.org/wordprocessingml/2006/main" w:rsidRPr="00631CF5">
        <w:rPr>
          <w:rFonts w:ascii="Arial" w:eastAsia="Times New Roman" w:hAnsi="Arial" w:cs="Arial"/>
          <w:sz w:val="20"/>
          <w:szCs w:val="24"/>
          <w:lang w:val="hy-AM"/>
        </w:rPr>
        <w:t xml:space="preserve">to the donor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introduced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writing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writing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accounted 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to </w:t>
      </w:r>
      <w:r xmlns:w="http://schemas.openxmlformats.org/wordprocessingml/2006/main" w:rsidRPr="00631CF5">
        <w:rPr>
          <w:rFonts w:ascii="Arial" w:eastAsia="Times New Roman" w:hAnsi="Arial" w:cs="Arial"/>
          <w:sz w:val="20"/>
          <w:szCs w:val="24"/>
          <w:lang w:val="hy-AM"/>
        </w:rPr>
        <w:t xml:space="preserve">the donor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document circulation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system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Customer's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lead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project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confirmed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jurisdiction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occurrence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two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during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approval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companion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writing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provided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participant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9.5 </w:t>
      </w:r>
      <w:r xmlns:w="http://schemas.openxmlformats.org/wordprocessingml/2006/main" w:rsidRPr="00631CF5">
        <w:rPr>
          <w:rFonts w:ascii="Arial" w:eastAsia="Times New Roman" w:hAnsi="Arial" w:cs="Arial"/>
          <w:sz w:val="20"/>
          <w:szCs w:val="24"/>
        </w:rPr>
        <w:t xml:space="preserve">Until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af-ZA"/>
        </w:rPr>
        <w:t xml:space="preserve">of </w:t>
      </w:r>
      <w:r xmlns:w="http://schemas.openxmlformats.org/wordprocessingml/2006/main" w:rsidRPr="00631CF5">
        <w:rPr>
          <w:rFonts w:ascii="Arial" w:eastAsia="Times New Roman" w:hAnsi="Arial" w:cs="Arial"/>
          <w:sz w:val="20"/>
          <w:szCs w:val="24"/>
        </w:rPr>
        <w:t xml:space="preserve">the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part </w:t>
      </w:r>
      <w:r xmlns:w="http://schemas.openxmlformats.org/wordprocessingml/2006/main" w:rsidRPr="00631CF5">
        <w:rPr>
          <w:rFonts w:ascii="GHEA Grapalat" w:eastAsia="Times New Roman" w:hAnsi="GHEA Grapalat" w:cs="Sylfaen"/>
          <w:sz w:val="20"/>
          <w:szCs w:val="24"/>
          <w:lang w:val="af-ZA"/>
        </w:rPr>
        <w:t xml:space="preserve">9 </w:t>
      </w:r>
      <w:r xmlns:w="http://schemas.openxmlformats.org/wordprocessingml/2006/main" w:rsidRPr="00631CF5">
        <w:rPr>
          <w:rFonts w:ascii="GHEA Grapalat" w:eastAsia="Times New Roman" w:hAnsi="GHEA Grapalat" w:cs="Sylfaen"/>
          <w:sz w:val="20"/>
          <w:szCs w:val="24"/>
          <w:lang w:val="hy-AM"/>
        </w:rPr>
        <w:t xml:space="preserve">. with </w:t>
      </w:r>
      <w:r xmlns:w="http://schemas.openxmlformats.org/wordprocessingml/2006/main" w:rsidRPr="00631CF5">
        <w:rPr>
          <w:rFonts w:ascii="GHEA Grapalat" w:eastAsia="Times New Roman" w:hAnsi="GHEA Grapalat" w:cs="Sylfaen"/>
          <w:sz w:val="20"/>
          <w:szCs w:val="24"/>
          <w:lang w:val="af-ZA"/>
        </w:rPr>
        <w:t xml:space="preserve">4 </w:t>
      </w:r>
      <w:r xmlns:w="http://schemas.openxmlformats.org/wordprocessingml/2006/main" w:rsidRPr="00631CF5">
        <w:rPr>
          <w:rFonts w:ascii="Arial" w:eastAsia="Times New Roman" w:hAnsi="Arial" w:cs="Arial"/>
          <w:sz w:val="20"/>
          <w:szCs w:val="24"/>
        </w:rPr>
        <w:t xml:space="preserve">points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period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end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sides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 consent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design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performed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changes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however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they are not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lead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subject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characteristics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change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including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suggested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increase.</w:t>
      </w:r>
      <w:r xmlns:w="http://schemas.openxmlformats.org/wordprocessingml/2006/main" w:rsidRPr="00631CF5">
        <w:rPr>
          <w:rFonts w:ascii="GHEA Grapalat" w:eastAsia="Times New Roman" w:hAnsi="GHEA Grapalat" w:cs="Times New Roman"/>
          <w:i/>
          <w:spacing w:val="-8"/>
          <w:sz w:val="20"/>
          <w:szCs w:val="20"/>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631CF5">
        <w:rPr>
          <w:rFonts w:ascii="GHEA Grapalat" w:eastAsia="Times New Roman" w:hAnsi="GHEA Grapalat" w:cs="Times New Roman"/>
          <w:b/>
          <w:iCs/>
          <w:sz w:val="20"/>
          <w:szCs w:val="24"/>
          <w:lang w:val="af-ZA"/>
        </w:rPr>
        <w:t xml:space="preserve">10. </w:t>
      </w:r>
      <w:r xmlns:w="http://schemas.openxmlformats.org/wordprocessingml/2006/main" w:rsidRPr="00631CF5">
        <w:rPr>
          <w:rFonts w:ascii="Arial" w:eastAsia="Times New Roman" w:hAnsi="Arial" w:cs="Arial"/>
          <w:b/>
          <w:iCs/>
          <w:sz w:val="20"/>
          <w:szCs w:val="24"/>
          <w:lang w:val="hy-AM"/>
        </w:rPr>
        <w:t xml:space="preserve">QUALIFICATION</w:t>
      </w:r>
      <w:r xmlns:w="http://schemas.openxmlformats.org/wordprocessingml/2006/main" w:rsidRPr="00631CF5">
        <w:rPr>
          <w:rFonts w:ascii="GHEA Grapalat" w:eastAsia="Times New Roman" w:hAnsi="GHEA Grapalat" w:cs="Arial"/>
          <w:b/>
          <w:iCs/>
          <w:sz w:val="20"/>
          <w:szCs w:val="24"/>
          <w:lang w:val="af-ZA"/>
        </w:rPr>
        <w:t xml:space="preserve"> </w:t>
      </w:r>
      <w:r xmlns:w="http://schemas.openxmlformats.org/wordprocessingml/2006/main" w:rsidRPr="00631CF5">
        <w:rPr>
          <w:rFonts w:ascii="Arial" w:eastAsia="Times New Roman" w:hAnsi="Arial" w:cs="Arial"/>
          <w:b/>
          <w:iCs/>
          <w:sz w:val="20"/>
          <w:szCs w:val="24"/>
          <w:lang w:val="hy-AM"/>
        </w:rPr>
        <w:t xml:space="preserve">AND:</w:t>
      </w:r>
      <w:r xmlns:w="http://schemas.openxmlformats.org/wordprocessingml/2006/main" w:rsidRPr="00631CF5">
        <w:rPr>
          <w:rFonts w:ascii="GHEA Grapalat" w:eastAsia="Times New Roman" w:hAnsi="GHEA Grapalat" w:cs="Sylfaen"/>
          <w:b/>
          <w:iCs/>
          <w:sz w:val="20"/>
          <w:szCs w:val="24"/>
          <w:lang w:val="af-ZA"/>
        </w:rPr>
        <w:t xml:space="preserve"> </w:t>
      </w:r>
      <w:r xmlns:w="http://schemas.openxmlformats.org/wordprocessingml/2006/main" w:rsidRPr="00631CF5">
        <w:rPr>
          <w:rFonts w:ascii="Arial" w:eastAsia="Times New Roman" w:hAnsi="Arial" w:cs="Arial"/>
          <w:b/>
          <w:iCs/>
          <w:sz w:val="20"/>
          <w:szCs w:val="24"/>
          <w:lang w:val="af-ZA"/>
        </w:rPr>
        <w:t xml:space="preserve">CONTRACT</w:t>
      </w:r>
      <w:r xmlns:w="http://schemas.openxmlformats.org/wordprocessingml/2006/main" w:rsidRPr="00631CF5">
        <w:rPr>
          <w:rFonts w:ascii="GHEA Grapalat" w:eastAsia="Times New Roman" w:hAnsi="GHEA Grapalat" w:cs="Sylfaen"/>
          <w:b/>
          <w:iCs/>
          <w:sz w:val="20"/>
          <w:szCs w:val="24"/>
          <w:lang w:val="hy-AM"/>
        </w:rPr>
        <w:t xml:space="preserve"> </w:t>
      </w:r>
      <w:r xmlns:w="http://schemas.openxmlformats.org/wordprocessingml/2006/main" w:rsidRPr="00631CF5">
        <w:rPr>
          <w:rFonts w:ascii="Arial" w:eastAsia="Times New Roman" w:hAnsi="Arial" w:cs="Arial"/>
          <w:b/>
          <w:iCs/>
          <w:sz w:val="20"/>
          <w:szCs w:val="24"/>
          <w:lang w:val="af-ZA"/>
        </w:rPr>
        <w:t xml:space="preserve">INSURANCE</w:t>
      </w:r>
      <w:r xmlns:w="http://schemas.openxmlformats.org/wordprocessingml/2006/main" w:rsidRPr="00631CF5">
        <w:rPr>
          <w:rFonts w:ascii="Arial" w:eastAsia="Times New Roman" w:hAnsi="Arial" w:cs="Arial"/>
          <w:b/>
          <w:iCs/>
          <w:sz w:val="20"/>
          <w:szCs w:val="24"/>
          <w:lang w:val="hy-AM"/>
        </w:rPr>
        <w:t xml:space="preserve">​</w:t>
      </w:r>
      <w:r xmlns:w="http://schemas.openxmlformats.org/wordprocessingml/2006/main" w:rsidRPr="00631CF5">
        <w:rPr>
          <w:rFonts w:ascii="Arial" w:eastAsia="Times New Roman" w:hAnsi="Arial" w:cs="Arial"/>
          <w:b/>
          <w:iCs/>
          <w:sz w:val="20"/>
          <w:szCs w:val="24"/>
          <w:lang w:val="af-ZA"/>
        </w:rPr>
        <w:t xml:space="preserve">​</w:t>
      </w:r>
      <w:r xmlns:w="http://schemas.openxmlformats.org/wordprocessingml/2006/main"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iCs/>
          <w:sz w:val="20"/>
          <w:szCs w:val="24"/>
          <w:lang w:val="af-ZA"/>
        </w:rPr>
        <w:t xml:space="preserve">10.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p</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provides</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demand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receive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10 </w:t>
      </w:r>
      <w:r xmlns:w="http://schemas.openxmlformats.org/wordprocessingml/2006/main" w:rsidRPr="00631CF5">
        <w:rPr>
          <w:rFonts w:ascii="Arial" w:eastAsia="Times New Roman" w:hAnsi="Arial" w:cs="Arial"/>
          <w:sz w:val="20"/>
          <w:szCs w:val="24"/>
        </w:rPr>
        <w:t xml:space="preserve">from the day ,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be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by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advance payment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planned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be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15 </w:t>
      </w:r>
      <w:r xmlns:w="http://schemas.openxmlformats.org/wordprocessingml/2006/main" w:rsidRPr="00631CF5">
        <w:rPr>
          <w:rFonts w:ascii="Arial" w:eastAsia="Times New Roman" w:hAnsi="Arial" w:cs="Arial"/>
          <w:sz w:val="20"/>
          <w:szCs w:val="24"/>
          <w:lang w:val="af-ZA"/>
        </w:rPr>
        <w:t xml:space="preserve">working </w:t>
      </w:r>
      <w:r xmlns:w="http://schemas.openxmlformats.org/wordprocessingml/2006/main" w:rsidRPr="00631CF5">
        <w:rPr>
          <w:rFonts w:ascii="GHEA Grapalat" w:eastAsia="Times New Roman" w:hAnsi="GHEA Grapalat" w:cs="Sylfaen"/>
          <w:sz w:val="20"/>
          <w:szCs w:val="24"/>
          <w:lang w:val="af-ZA"/>
        </w:rPr>
        <w:t xml:space="preserve">days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during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participant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must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submit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provides</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Selected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with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latter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provides</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Arial" w:eastAsia="Times New Roman" w:hAnsi="Arial" w:cs="Arial"/>
          <w:sz w:val="20"/>
          <w:szCs w:val="24"/>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color w:val="000000"/>
          <w:sz w:val="20"/>
          <w:szCs w:val="24"/>
          <w:lang w:val="af-ZA"/>
        </w:rPr>
      </w:pPr>
      <w:r xmlns:w="http://schemas.openxmlformats.org/wordprocessingml/2006/main" w:rsidRPr="00631CF5">
        <w:rPr>
          <w:rFonts w:ascii="GHEA Grapalat" w:eastAsia="Times New Roman" w:hAnsi="GHEA Grapalat" w:cs="Sylfaen"/>
          <w:color w:val="000000"/>
          <w:sz w:val="20"/>
          <w:szCs w:val="24"/>
          <w:lang w:val="hy-AM"/>
        </w:rPr>
        <w:t xml:space="preserve">10.2:</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Qualification:</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provision</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size</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equal</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is</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color w:val="000000"/>
          <w:sz w:val="20"/>
          <w:szCs w:val="24"/>
          <w:lang w:val="en-US"/>
        </w:rPr>
        <w:t xml:space="preserve">selected</w:t>
      </w:r>
      <w:r xmlns:w="http://schemas.openxmlformats.org/wordprocessingml/2006/main" w:rsidRPr="00631CF5">
        <w:rPr>
          <w:rFonts w:ascii="GHEA Grapalat" w:eastAsia="Times New Roman" w:hAnsi="GHEA Grapalat" w:cs="Sylfaen"/>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to participate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price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offer</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hy-AM"/>
        </w:rPr>
        <w:t xml:space="preserve">fifteen</w:t>
      </w:r>
      <w:r xmlns:w="http://schemas.openxmlformats.org/wordprocessingml/2006/main" w:rsidRPr="00631CF5">
        <w:rPr>
          <w:rFonts w:ascii="GHEA Grapalat" w:eastAsia="Times New Roman" w:hAnsi="GHEA Grapalat" w:cs="Sylfaen"/>
          <w:b/>
          <w:color w:val="000000"/>
          <w:sz w:val="20"/>
          <w:szCs w:val="24"/>
          <w:lang w:val="hy-AM"/>
        </w:rPr>
        <w:t xml:space="preserve"> </w:t>
      </w:r>
      <w:r xmlns:w="http://schemas.openxmlformats.org/wordprocessingml/2006/main" w:rsidRPr="00631CF5">
        <w:rPr>
          <w:rFonts w:ascii="Arial" w:eastAsia="Times New Roman" w:hAnsi="Arial" w:cs="Arial"/>
          <w:b/>
          <w:color w:val="000000"/>
          <w:sz w:val="20"/>
          <w:szCs w:val="24"/>
          <w:lang w:val="hy-AM"/>
        </w:rPr>
        <w:t xml:space="preserve">Percent </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Qualification</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provision</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is introduced</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is</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of suffering </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appendix </w:t>
      </w:r>
      <w:r xmlns:w="http://schemas.openxmlformats.org/wordprocessingml/2006/main" w:rsidRPr="00631CF5">
        <w:rPr>
          <w:rFonts w:ascii="GHEA Grapalat" w:eastAsia="Times New Roman" w:hAnsi="GHEA Grapalat" w:cs="Sylfaen"/>
          <w:b/>
          <w:color w:val="000000"/>
          <w:sz w:val="20"/>
          <w:szCs w:val="24"/>
          <w:lang w:val="af-ZA"/>
        </w:rPr>
        <w:t xml:space="preserve">4 </w:t>
      </w:r>
      <w:r xmlns:w="http://schemas.openxmlformats.org/wordprocessingml/2006/main" w:rsidRPr="00631CF5">
        <w:rPr>
          <w:rFonts w:ascii="Cambria Math" w:eastAsia="Times New Roman" w:hAnsi="Cambria Math" w:cs="Cambria Math"/>
          <w:b/>
          <w:color w:val="000000"/>
          <w:sz w:val="20"/>
          <w:szCs w:val="24"/>
          <w:lang w:val="af-ZA"/>
        </w:rPr>
        <w:t xml:space="preserve">: </w:t>
      </w:r>
      <w:r xmlns:w="http://schemas.openxmlformats.org/wordprocessingml/2006/main" w:rsidRPr="00631CF5">
        <w:rPr>
          <w:rFonts w:ascii="GHEA Grapalat" w:eastAsia="Times New Roman" w:hAnsi="GHEA Grapalat" w:cs="Sylfaen"/>
          <w:b/>
          <w:color w:val="000000"/>
          <w:sz w:val="20"/>
          <w:szCs w:val="24"/>
          <w:lang w:val="af-ZA"/>
        </w:rPr>
        <w:t xml:space="preserve">2) </w:t>
      </w:r>
      <w:r xmlns:w="http://schemas.openxmlformats.org/wordprocessingml/2006/main" w:rsidRPr="00631CF5">
        <w:rPr>
          <w:rFonts w:ascii="Arial" w:eastAsia="Times New Roman" w:hAnsi="Arial" w:cs="Arial"/>
          <w:b/>
          <w:color w:val="000000"/>
          <w:sz w:val="20"/>
          <w:szCs w:val="24"/>
          <w:lang w:val="en-US"/>
        </w:rPr>
        <w:t xml:space="preserve">or</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cash</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of money</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in the </w:t>
      </w:r>
      <w:r xmlns:w="http://schemas.openxmlformats.org/wordprocessingml/2006/main" w:rsidRPr="00631CF5">
        <w:rPr>
          <w:rFonts w:ascii="Arial" w:eastAsia="Times New Roman" w:hAnsi="Arial" w:cs="Arial"/>
          <w:b/>
          <w:color w:val="000000"/>
          <w:sz w:val="20"/>
          <w:szCs w:val="24"/>
          <w:lang w:val="af-ZA"/>
        </w:rPr>
        <w:t xml:space="preserve">form </w:t>
      </w:r>
      <w:r xmlns:w="http://schemas.openxmlformats.org/wordprocessingml/2006/main" w:rsidRPr="00631CF5">
        <w:rPr>
          <w:rFonts w:ascii="GHEA Grapalat" w:eastAsia="Times New Roman" w:hAnsi="GHEA Grapalat" w:cs="Sylfaen"/>
          <w:b/>
          <w:color w:val="000000"/>
          <w:sz w:val="20"/>
          <w:szCs w:val="24"/>
          <w:lang w:val="af-ZA"/>
        </w:rPr>
        <w:t xml:space="preserve">of</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in which</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provision</w:t>
      </w:r>
      <w:r xmlns:w="http://schemas.openxmlformats.org/wordprocessingml/2006/main" w:rsidRPr="00631CF5">
        <w:rPr>
          <w:rFonts w:ascii="GHEA Grapalat" w:eastAsia="Times New Roman" w:hAnsi="GHEA Grapalat" w:cs="Times New Roman"/>
          <w:b/>
          <w:color w:val="000000"/>
          <w:sz w:val="24"/>
          <w:szCs w:val="24"/>
          <w:shd w:val="clear" w:color="auto" w:fill="FFFFFF"/>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need</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is</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valid</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be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at least</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until</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of the contract</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performance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the result</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from the customer</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by</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complete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to be accepted</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en-US"/>
        </w:rPr>
        <w:t xml:space="preserve">on the day</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next</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GHEA Grapalat" w:eastAsia="Times New Roman" w:hAnsi="GHEA Grapalat" w:cs="Sylfaen"/>
          <w:b/>
          <w:color w:val="000000"/>
          <w:sz w:val="20"/>
          <w:szCs w:val="24"/>
          <w:lang w:val="hy-AM"/>
        </w:rPr>
        <w:t xml:space="preserve">20th</w:t>
      </w:r>
      <w:r xmlns:w="http://schemas.openxmlformats.org/wordprocessingml/2006/main" w:rsidRPr="00631CF5">
        <w:rPr>
          <w:rFonts w:ascii="GHEA Grapalat" w:eastAsia="Times New Roman" w:hAnsi="GHEA Grapalat" w:cs="Sylfaen"/>
          <w:b/>
          <w:color w:val="000000"/>
          <w:sz w:val="20"/>
          <w:szCs w:val="24"/>
          <w:lang w:val="af-ZA"/>
        </w:rPr>
        <w:t xml:space="preserve">​</w:t>
      </w:r>
      <w:r xmlns:w="http://schemas.openxmlformats.org/wordprocessingml/2006/main" w:rsidRPr="00631CF5">
        <w:rPr>
          <w:rFonts w:ascii="Arial" w:eastAsia="Times New Roman" w:hAnsi="Arial" w:cs="Arial"/>
          <w:b/>
          <w:color w:val="000000"/>
          <w:sz w:val="20"/>
          <w:szCs w:val="24"/>
          <w:lang w:val="af-ZA"/>
        </w:rPr>
        <w:t xml:space="preserve">​</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working</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the day</w:t>
      </w:r>
      <w:r xmlns:w="http://schemas.openxmlformats.org/wordprocessingml/2006/main" w:rsidRPr="00631CF5">
        <w:rPr>
          <w:rFonts w:ascii="GHEA Grapalat" w:eastAsia="Times New Roman" w:hAnsi="GHEA Grapalat" w:cs="Sylfaen"/>
          <w:b/>
          <w:color w:val="000000"/>
          <w:sz w:val="20"/>
          <w:szCs w:val="24"/>
          <w:lang w:val="af-ZA"/>
        </w:rPr>
        <w:t xml:space="preserve"> </w:t>
      </w:r>
      <w:r xmlns:w="http://schemas.openxmlformats.org/wordprocessingml/2006/main" w:rsidRPr="00631CF5">
        <w:rPr>
          <w:rFonts w:ascii="Arial" w:eastAsia="Times New Roman" w:hAnsi="Arial" w:cs="Arial"/>
          <w:b/>
          <w:color w:val="000000"/>
          <w:sz w:val="20"/>
          <w:szCs w:val="24"/>
          <w:lang w:val="af-ZA"/>
        </w:rPr>
        <w:t xml:space="preserve">including </w:t>
      </w:r>
      <w:r xmlns:w="http://schemas.openxmlformats.org/wordprocessingml/2006/main" w:rsidRPr="00631CF5">
        <w:rPr>
          <w:rFonts w:ascii="GHEA Grapalat" w:eastAsia="Times New Roman" w:hAnsi="GHEA Grapalat" w:cs="Sylfaen"/>
          <w:b/>
          <w:color w:val="000000"/>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631CF5">
        <w:rPr>
          <w:rFonts w:ascii="Arial" w:eastAsia="Times New Roman" w:hAnsi="Arial" w:cs="Arial"/>
          <w:sz w:val="20"/>
          <w:szCs w:val="24"/>
          <w:lang w:val="af-ZA"/>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organized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portions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recognized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one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portions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part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dose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separately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email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provides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portions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presented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amount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calculated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0"/>
          <w:lang w:val="hy-AM"/>
        </w:rPr>
        <w:t xml:space="preserve">Cash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form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presented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transferred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Central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treasury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authorized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body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name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opened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GHEA Grapalat" w:eastAsia="Times New Roman" w:hAnsi="GHEA Grapalat" w:cs="Franklin Gothic Medium Cond"/>
          <w:sz w:val="20"/>
          <w:szCs w:val="24"/>
          <w:lang w:val="hy-AM"/>
        </w:rPr>
        <w:t xml:space="preserve">" </w:t>
      </w:r>
      <w:r xmlns:w="http://schemas.openxmlformats.org/wordprocessingml/2006/main" w:rsidRPr="00631CF5">
        <w:rPr>
          <w:rFonts w:ascii="GHEA Grapalat" w:eastAsia="Times New Roman" w:hAnsi="GHEA Grapalat" w:cs="Arial"/>
          <w:sz w:val="20"/>
          <w:szCs w:val="24"/>
          <w:lang w:val="hy-AM"/>
        </w:rPr>
        <w:t xml:space="preserve">900008000698 </w:t>
      </w:r>
      <w:r xmlns:w="http://schemas.openxmlformats.org/wordprocessingml/2006/main" w:rsidRPr="00631CF5">
        <w:rPr>
          <w:rFonts w:ascii="GHEA Grapalat" w:eastAsia="Times New Roman" w:hAnsi="GHEA Grapalat" w:cs="Franklin Gothic Medium Cond"/>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Treasury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expense </w:t>
      </w:r>
      <w:r xmlns:w="http://schemas.openxmlformats.org/wordprocessingml/2006/main" w:rsidRPr="00631CF5">
        <w:rPr>
          <w:rFonts w:ascii="GHEA Grapalat" w:eastAsia="Times New Roman" w:hAnsi="GHEA Grapalat" w:cs="Arial"/>
          <w:sz w:val="20"/>
          <w:szCs w:val="24"/>
          <w:lang w:val="hy-AM"/>
        </w:rPr>
        <w:t xml:space="preserve">of</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lang w:val="af-ZA"/>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provision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the presenter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being returned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performance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result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client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complete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on the date of admission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five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during</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hd w:val="clear" w:color="auto" w:fill="FFFFFF"/>
        <w:spacing w:after="0" w:line="240" w:lineRule="auto"/>
        <w:ind w:firstLine="375"/>
        <w:jc w:val="both"/>
        <w:rPr>
          <w:rFonts w:ascii="GHEA Grapalat" w:eastAsia="Times New Roman" w:hAnsi="GHEA Grapalat" w:cs="Sylfaen"/>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of the contract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performance</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each</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stage</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result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admission</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after</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qualification</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provision</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amount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reduced</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that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stage</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money</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towards</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calculated</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proportion </w:t>
      </w:r>
      <w:r xmlns:w="http://schemas.openxmlformats.org/wordprocessingml/2006/main" w:rsidRPr="00631CF5">
        <w:rPr>
          <w:rFonts w:ascii="Arial" w:eastAsia="Times New Roman" w:hAnsi="Arial" w:cs="Arial"/>
          <w:color w:val="000000"/>
          <w:sz w:val="20"/>
          <w:szCs w:val="20"/>
        </w:rPr>
        <w:t xml:space="preserve">b </w:t>
      </w:r>
      <w:r xmlns:w="http://schemas.openxmlformats.org/wordprocessingml/2006/main" w:rsidRPr="00631CF5">
        <w:rPr>
          <w:rFonts w:ascii="GHEA Grapalat" w:eastAsia="Times New Roman" w:hAnsi="GHEA Grapalat" w:cs="Sylfaen"/>
          <w:color w:val="000000"/>
          <w:sz w:val="20"/>
          <w:szCs w:val="20"/>
          <w:lang w:val="hy-AM"/>
        </w:rPr>
        <w:t xml:space="preserve">:</w:t>
      </w:r>
    </w:p>
    <w:p w:rsidR="00BB1514" w:rsidRPr="00631CF5" w:rsidRDefault="00BB1514" w:rsidP="00BB1514">
      <w:pPr xmlns:w="http://schemas.openxmlformats.org/wordprocessingml/2006/main">
        <w:shd w:val="clear" w:color="auto" w:fill="FFFFFF"/>
        <w:spacing w:after="0" w:line="240" w:lineRule="auto"/>
        <w:ind w:firstLine="375"/>
        <w:jc w:val="both"/>
        <w:rPr>
          <w:rFonts w:ascii="GHEA Grapalat" w:eastAsia="Times New Roman" w:hAnsi="GHEA Grapalat" w:cs="Arial"/>
          <w:color w:val="000000"/>
          <w:sz w:val="20"/>
          <w:szCs w:val="20"/>
          <w:lang w:val="af-ZA"/>
        </w:rPr>
      </w:pPr>
      <w:r xmlns:w="http://schemas.openxmlformats.org/wordprocessingml/2006/main" w:rsidRPr="00631CF5">
        <w:rPr>
          <w:rFonts w:ascii="Arial" w:eastAsia="Times New Roman" w:hAnsi="Arial" w:cs="Arial"/>
          <w:color w:val="000000"/>
          <w:sz w:val="20"/>
          <w:szCs w:val="20"/>
          <w:lang w:val="hy-AM"/>
        </w:rPr>
        <w:t xml:space="preserve">Warranty</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form</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qualification</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provision</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selected</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participant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 </w:t>
      </w:r>
      <w:r xmlns:w="http://schemas.openxmlformats.org/wordprocessingml/2006/main" w:rsidRPr="00631CF5">
        <w:rPr>
          <w:rFonts w:ascii="GHEA Grapalat" w:eastAsia="Times New Roman" w:hAnsi="GHEA Grapalat" w:cs="Sylfaen"/>
          <w:color w:val="000000"/>
          <w:sz w:val="20"/>
          <w:szCs w:val="20"/>
          <w:lang w:val="hy-AM"/>
        </w:rPr>
        <w:t xml:space="preserve">4.1 </w:t>
      </w:r>
      <w:r xmlns:w="http://schemas.openxmlformats.org/wordprocessingml/2006/main" w:rsidRPr="00631CF5">
        <w:rPr>
          <w:rFonts w:ascii="Arial" w:eastAsia="Times New Roman" w:hAnsi="Arial" w:cs="Arial"/>
          <w:color w:val="000000"/>
          <w:sz w:val="20"/>
          <w:szCs w:val="20"/>
          <w:lang w:val="hy-AM"/>
        </w:rPr>
        <w:t xml:space="preserve">of the appendix</w:t>
      </w:r>
      <w:r xmlns:w="http://schemas.openxmlformats.org/wordprocessingml/2006/main" w:rsidRPr="00631CF5">
        <w:rPr>
          <w:rFonts w:ascii="GHEA Grapalat" w:eastAsia="Times New Roman" w:hAnsi="GHEA Grapalat" w:cs="Sylfae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according </w:t>
      </w:r>
      <w:r xmlns:w="http://schemas.openxmlformats.org/wordprocessingml/2006/main" w:rsidRPr="00631CF5">
        <w:rPr>
          <w:rFonts w:ascii="GHEA Grapalat" w:eastAsia="Times New Roman" w:hAnsi="GHEA Grapalat" w:cs="Sylfaen"/>
          <w:color w:val="000000"/>
          <w:sz w:val="20"/>
          <w:szCs w:val="20"/>
          <w:lang w:val="af-ZA"/>
        </w:rPr>
        <w:t xml:space="preserve">to</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631CF5">
        <w:rPr>
          <w:rFonts w:ascii="Arial" w:eastAsia="Times New Roman" w:hAnsi="Arial" w:cs="Arial"/>
          <w:sz w:val="20"/>
          <w:szCs w:val="24"/>
          <w:lang w:val="hy-AM"/>
        </w:rPr>
        <w:lastRenderedPageBreak xmlns:w="http://schemas.openxmlformats.org/wordprocessingml/2006/main"/>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returned </w:t>
      </w:r>
      <w:r xmlns:w="http://schemas.openxmlformats.org/wordprocessingml/2006/main" w:rsidRPr="00631CF5">
        <w:rPr>
          <w:rFonts w:ascii="GHEA Grapalat" w:eastAsia="Times New Roman" w:hAnsi="GHEA Grapalat" w:cs="Arial"/>
          <w:sz w:val="20"/>
          <w:szCs w:val="24"/>
          <w:lang w:val="hy-AM"/>
        </w:rPr>
        <w:t xml:space="preserve">if</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 by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person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 </w:t>
      </w:r>
      <w:r xmlns:w="http://schemas.openxmlformats.org/wordprocessingml/2006/main" w:rsidRPr="00631CF5">
        <w:rPr>
          <w:rFonts w:ascii="GHEA Grapalat" w:eastAsia="Times New Roman" w:hAnsi="GHEA Grapalat" w:cs="Arial"/>
          <w:sz w:val="20"/>
          <w:szCs w:val="24"/>
          <w:lang w:val="hy-AM"/>
        </w:rPr>
        <w:t xml:space="preserve">which</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leads to</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client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unilateral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solution </w:t>
      </w:r>
      <w:r xmlns:w="http://schemas.openxmlformats.org/wordprocessingml/2006/main" w:rsidRPr="00631CF5">
        <w:rPr>
          <w:rFonts w:ascii="GHEA Grapalat" w:eastAsia="Times New Roman" w:hAnsi="GHEA Grapalat" w:cs="Arial"/>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b/>
          <w:color w:val="000000"/>
          <w:sz w:val="20"/>
          <w:szCs w:val="20"/>
          <w:lang w:val="hy-AM"/>
        </w:rPr>
      </w:pPr>
      <w:r xmlns:w="http://schemas.openxmlformats.org/wordprocessingml/2006/main" w:rsidRPr="00631CF5">
        <w:rPr>
          <w:rFonts w:ascii="GHEA Grapalat" w:eastAsia="Times New Roman" w:hAnsi="GHEA Grapalat" w:cs="Sylfaen"/>
          <w:color w:val="000000"/>
          <w:sz w:val="20"/>
          <w:szCs w:val="20"/>
          <w:lang w:val="hy-AM"/>
        </w:rPr>
        <w:t xml:space="preserve">10.3. </w:t>
      </w:r>
      <w:r xmlns:w="http://schemas.openxmlformats.org/wordprocessingml/2006/main" w:rsidRPr="00631CF5">
        <w:rPr>
          <w:rFonts w:ascii="Arial" w:eastAsia="Times New Roman" w:hAnsi="Arial" w:cs="Arial"/>
          <w:b/>
          <w:color w:val="000000"/>
          <w:sz w:val="20"/>
          <w:szCs w:val="20"/>
          <w:lang w:val="hy-AM"/>
        </w:rPr>
        <w:t xml:space="preserve">of the contract</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hy-AM"/>
        </w:rPr>
        <w:t xml:space="preserve">provision</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hy-AM"/>
        </w:rPr>
        <w:t xml:space="preserve">size</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hy-AM"/>
        </w:rPr>
        <w:t xml:space="preserve">make up</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hy-AM"/>
        </w:rPr>
        <w:t xml:space="preserve">is</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af-ZA"/>
        </w:rPr>
        <w:t xml:space="preserve">to be sealed</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Arial" w:eastAsia="Times New Roman" w:hAnsi="Arial" w:cs="Arial"/>
          <w:b/>
          <w:color w:val="000000"/>
          <w:sz w:val="20"/>
          <w:szCs w:val="20"/>
          <w:lang w:val="hy-AM"/>
        </w:rPr>
        <w:t xml:space="preserve">of the contract</w:t>
      </w:r>
      <w:r xmlns:w="http://schemas.openxmlformats.org/wordprocessingml/2006/main" w:rsidRPr="00631CF5">
        <w:rPr>
          <w:rFonts w:ascii="GHEA Grapalat" w:eastAsia="Times New Roman" w:hAnsi="GHEA Grapalat" w:cs="Sylfaen"/>
          <w:b/>
          <w:color w:val="000000"/>
          <w:sz w:val="20"/>
          <w:szCs w:val="20"/>
          <w:lang w:val="af-ZA"/>
        </w:rPr>
        <w:t xml:space="preserve"> </w:t>
      </w:r>
      <w:r xmlns:w="http://schemas.openxmlformats.org/wordprocessingml/2006/main" w:rsidRPr="00631CF5">
        <w:rPr>
          <w:rFonts w:ascii="GHEA Grapalat" w:eastAsia="Times New Roman" w:hAnsi="GHEA Grapalat" w:cs="Sylfaen"/>
          <w:b/>
          <w:color w:val="000000"/>
          <w:sz w:val="20"/>
          <w:szCs w:val="20"/>
          <w:lang w:val="af-ZA"/>
        </w:rPr>
        <w:t xml:space="preserve">10 </w:t>
      </w:r>
      <w:r xmlns:w="http://schemas.openxmlformats.org/wordprocessingml/2006/main" w:rsidRPr="00631CF5">
        <w:rPr>
          <w:rFonts w:ascii="Arial" w:eastAsia="Times New Roman" w:hAnsi="Arial" w:cs="Arial"/>
          <w:b/>
          <w:color w:val="000000"/>
          <w:sz w:val="20"/>
          <w:szCs w:val="20"/>
          <w:lang w:val="hy-AM"/>
        </w:rPr>
        <w:t xml:space="preserve">percent </w:t>
      </w:r>
      <w:r xmlns:w="http://schemas.openxmlformats.org/wordprocessingml/2006/main" w:rsidRPr="00631CF5">
        <w:rPr>
          <w:rFonts w:ascii="GHEA Grapalat" w:eastAsia="Times New Roman" w:hAnsi="GHEA Grapalat" w:cs="Sylfaen"/>
          <w:b/>
          <w:color w:val="000000"/>
          <w:sz w:val="20"/>
          <w:szCs w:val="20"/>
          <w:lang w:val="hy-AM"/>
        </w:rPr>
        <w:t xml:space="preserve">of the </w:t>
      </w:r>
      <w:r xmlns:w="http://schemas.openxmlformats.org/wordprocessingml/2006/main" w:rsidRPr="00631CF5">
        <w:rPr>
          <w:rFonts w:ascii="Arial" w:eastAsia="Times New Roman" w:hAnsi="Arial" w:cs="Arial"/>
          <w:b/>
          <w:color w:val="000000"/>
          <w:sz w:val="20"/>
          <w:szCs w:val="20"/>
          <w:lang w:val="hy-AM"/>
        </w:rPr>
        <w:t xml:space="preserve">contract </w:t>
      </w:r>
      <w:r xmlns:w="http://schemas.openxmlformats.org/wordprocessingml/2006/main" w:rsidRPr="00631CF5">
        <w:rPr>
          <w:rFonts w:ascii="Arial" w:eastAsia="Times New Roman" w:hAnsi="Arial" w:cs="Arial"/>
          <w:b/>
          <w:color w:val="000000"/>
          <w:sz w:val="20"/>
          <w:szCs w:val="20"/>
          <w:lang w:val="hy-AM"/>
        </w:rPr>
        <w:t xml:space="preserve">price</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provision</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is introduced</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is</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unilateral</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approved</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statement:</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of suffering </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appendix </w:t>
      </w:r>
      <w:r xmlns:w="http://schemas.openxmlformats.org/wordprocessingml/2006/main" w:rsidRPr="00631CF5">
        <w:rPr>
          <w:rFonts w:ascii="GHEA Grapalat" w:eastAsia="Times New Roman" w:hAnsi="GHEA Grapalat" w:cs="Sylfaen"/>
          <w:b/>
          <w:color w:val="000000"/>
          <w:sz w:val="20"/>
          <w:szCs w:val="20"/>
          <w:lang w:val="hy-AM"/>
        </w:rPr>
        <w:t xml:space="preserve">5.1) </w:t>
      </w:r>
      <w:r xmlns:w="http://schemas.openxmlformats.org/wordprocessingml/2006/main" w:rsidRPr="00631CF5">
        <w:rPr>
          <w:rFonts w:ascii="Arial" w:eastAsia="Times New Roman" w:hAnsi="Arial" w:cs="Arial"/>
          <w:b/>
          <w:color w:val="000000"/>
          <w:sz w:val="20"/>
          <w:szCs w:val="20"/>
          <w:lang w:val="hy-AM"/>
        </w:rPr>
        <w:t xml:space="preserve">or</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cash</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of money</w:t>
      </w:r>
      <w:r xmlns:w="http://schemas.openxmlformats.org/wordprocessingml/2006/main" w:rsidRPr="00631CF5">
        <w:rPr>
          <w:rFonts w:ascii="GHEA Grapalat" w:eastAsia="Times New Roman" w:hAnsi="GHEA Grapalat" w:cs="Sylfaen"/>
          <w:b/>
          <w:color w:val="000000"/>
          <w:sz w:val="20"/>
          <w:szCs w:val="20"/>
          <w:lang w:val="hy-AM"/>
        </w:rPr>
        <w:t xml:space="preserve"> </w:t>
      </w:r>
      <w:r xmlns:w="http://schemas.openxmlformats.org/wordprocessingml/2006/main" w:rsidRPr="00631CF5">
        <w:rPr>
          <w:rFonts w:ascii="Arial" w:eastAsia="Times New Roman" w:hAnsi="Arial" w:cs="Arial"/>
          <w:b/>
          <w:color w:val="000000"/>
          <w:sz w:val="20"/>
          <w:szCs w:val="20"/>
          <w:lang w:val="hy-AM"/>
        </w:rPr>
        <w:t xml:space="preserve">in the form </w:t>
      </w:r>
      <w:r xmlns:w="http://schemas.openxmlformats.org/wordprocessingml/2006/main" w:rsidRPr="00631CF5">
        <w:rPr>
          <w:rFonts w:ascii="GHEA Grapalat" w:eastAsia="Times New Roman" w:hAnsi="GHEA Grapalat" w:cs="Sylfaen"/>
          <w:b/>
          <w:color w:val="000000"/>
          <w:sz w:val="20"/>
          <w:szCs w:val="20"/>
          <w:lang w:val="hy-AM"/>
        </w:rPr>
        <w:t xml:space="preserve">of</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procedure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organized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portions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recognized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one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portions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part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separately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portions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presented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amount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calculated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relation </w:t>
      </w:r>
      <w:r xmlns:w="http://schemas.openxmlformats.org/wordprocessingml/2006/main" w:rsidRPr="00631CF5">
        <w:rPr>
          <w:rFonts w:ascii="GHEA Grapalat" w:eastAsia="Times New Roman" w:hAnsi="GHEA Grapalat" w:cs="Sylfaen"/>
          <w:sz w:val="20"/>
          <w:szCs w:val="24"/>
          <w:lang w:val="hy-AM"/>
        </w:rPr>
        <w:t xml:space="preserve">to</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valid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least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sealed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definable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last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 </w:t>
      </w:r>
      <w:r xmlns:w="http://schemas.openxmlformats.org/wordprocessingml/2006/main" w:rsidRPr="00631CF5">
        <w:rPr>
          <w:rFonts w:ascii="GHEA Grapalat" w:eastAsia="Times New Roman" w:hAnsi="GHEA Grapalat" w:cs="Sylfaen"/>
          <w:sz w:val="20"/>
          <w:szCs w:val="24"/>
          <w:lang w:val="hy-AM"/>
        </w:rPr>
        <w:t xml:space="preserve">90th</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including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contract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presented 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person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being returned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sealed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contract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undertaken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obligations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complete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case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complete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obligations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period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expire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 </w:t>
      </w:r>
      <w:r xmlns:w="http://schemas.openxmlformats.org/wordprocessingml/2006/main" w:rsidRPr="00631CF5">
        <w:rPr>
          <w:rFonts w:ascii="GHEA Grapalat" w:eastAsia="Times New Roman" w:hAnsi="GHEA Grapalat" w:cs="Times New Roman"/>
          <w:sz w:val="20"/>
          <w:szCs w:val="20"/>
          <w:lang w:val="hy-AM"/>
        </w:rPr>
        <w:t xml:space="preserve">5 </w:t>
      </w:r>
      <w:r xmlns:w="http://schemas.openxmlformats.org/wordprocessingml/2006/main" w:rsidRPr="00631CF5">
        <w:rPr>
          <w:rFonts w:ascii="Arial" w:eastAsia="Times New Roman" w:hAnsi="Arial" w:cs="Arial"/>
          <w:sz w:val="20"/>
          <w:szCs w:val="20"/>
          <w:lang w:val="hy-AM"/>
        </w:rPr>
        <w:t xml:space="preserve">working days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day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during</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631CF5">
        <w:rPr>
          <w:rFonts w:ascii="Arial" w:eastAsia="Times New Roman" w:hAnsi="Arial" w:cs="Arial"/>
          <w:sz w:val="20"/>
          <w:szCs w:val="20"/>
          <w:lang w:val="hy-AM"/>
        </w:rPr>
        <w:t xml:space="preserve">Cash:</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form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hy-AM"/>
        </w:rPr>
        <w:t xml:space="preserve">presented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transferred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Central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treasury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authorized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body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name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opened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GHEA Grapalat" w:eastAsia="Times New Roman" w:hAnsi="GHEA Grapalat" w:cs="Franklin Gothic Medium Cond"/>
          <w:sz w:val="20"/>
          <w:szCs w:val="24"/>
          <w:lang w:val="hy-AM"/>
        </w:rPr>
        <w:t xml:space="preserve">" </w:t>
      </w:r>
      <w:r xmlns:w="http://schemas.openxmlformats.org/wordprocessingml/2006/main" w:rsidRPr="00631CF5">
        <w:rPr>
          <w:rFonts w:ascii="GHEA Grapalat" w:eastAsia="Times New Roman" w:hAnsi="GHEA Grapalat" w:cs="Arial"/>
          <w:sz w:val="20"/>
          <w:szCs w:val="24"/>
          <w:lang w:val="hy-AM"/>
        </w:rPr>
        <w:t xml:space="preserve">900008000664 </w:t>
      </w:r>
      <w:r xmlns:w="http://schemas.openxmlformats.org/wordprocessingml/2006/main" w:rsidRPr="00631CF5">
        <w:rPr>
          <w:rFonts w:ascii="GHEA Grapalat" w:eastAsia="Times New Roman" w:hAnsi="GHEA Grapalat" w:cs="Franklin Gothic Medium Cond"/>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Treasury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expense </w:t>
      </w:r>
      <w:r xmlns:w="http://schemas.openxmlformats.org/wordprocessingml/2006/main" w:rsidRPr="00631CF5">
        <w:rPr>
          <w:rFonts w:ascii="GHEA Grapalat" w:eastAsia="Times New Roman" w:hAnsi="GHEA Grapalat" w:cs="Arial"/>
          <w:sz w:val="20"/>
          <w:szCs w:val="24"/>
          <w:lang w:val="hy-AM"/>
        </w:rPr>
        <w:t xml:space="preserve">of</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10.4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procedure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organized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GHEA Grapalat" w:eastAsia="Times New Roman" w:hAnsi="GHEA Grapalat" w:cs="Arial"/>
          <w:sz w:val="20"/>
          <w:szCs w:val="24"/>
          <w:lang w:val="hy-AM"/>
        </w:rPr>
        <w:t xml:space="preserve">15th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Law</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Article </w:t>
      </w:r>
      <w:r xmlns:w="http://schemas.openxmlformats.org/wordprocessingml/2006/main" w:rsidRPr="00631CF5">
        <w:rPr>
          <w:rFonts w:ascii="GHEA Grapalat" w:eastAsia="Times New Roman" w:hAnsi="GHEA Grapalat" w:cs="Arial"/>
          <w:sz w:val="20"/>
          <w:szCs w:val="24"/>
          <w:lang w:val="hy-AM"/>
        </w:rPr>
        <w:t xml:space="preserve">6</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jurisdiction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occurrence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moment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means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introduced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unilateral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suffering</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cash</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form of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jurisdiction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occurrence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the moment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means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exceed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 </w:t>
      </w:r>
      <w:r xmlns:w="http://schemas.openxmlformats.org/wordprocessingml/2006/main" w:rsidRPr="00631CF5">
        <w:rPr>
          <w:rFonts w:ascii="GHEA Grapalat" w:eastAsia="Times New Roman" w:hAnsi="GHEA Grapalat" w:cs="Arial"/>
          <w:sz w:val="20"/>
          <w:szCs w:val="24"/>
          <w:lang w:val="hy-AM"/>
        </w:rPr>
        <w:t xml:space="preserve">25 </w:t>
      </w:r>
      <w:r xmlns:w="http://schemas.openxmlformats.org/wordprocessingml/2006/main" w:rsidRPr="00631CF5">
        <w:rPr>
          <w:rFonts w:ascii="Arial" w:eastAsia="Times New Roman" w:hAnsi="Arial" w:cs="Arial"/>
          <w:sz w:val="20"/>
          <w:szCs w:val="24"/>
          <w:lang w:val="hy-AM"/>
        </w:rPr>
        <w:t xml:space="preserve">million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AMD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later 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too</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means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provisions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allocated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funds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part </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presented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guarantee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cash</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Arial" w:eastAsia="Times New Roman" w:hAnsi="Arial" w:cs="Arial"/>
          <w:sz w:val="20"/>
          <w:szCs w:val="24"/>
          <w:lang w:val="hy-AM"/>
        </w:rPr>
        <w:t xml:space="preserve">money </w:t>
      </w:r>
      <w:r xmlns:w="http://schemas.openxmlformats.org/wordprocessingml/2006/main" w:rsidRPr="00631CF5">
        <w:rPr>
          <w:rFonts w:ascii="GHEA Grapalat" w:eastAsia="Times New Roman" w:hAnsi="GHEA Grapalat" w:cs="Arial"/>
          <w:sz w:val="20"/>
          <w:szCs w:val="24"/>
          <w:lang w:val="hy-AM"/>
        </w:rPr>
        <w:t xml:space="preserve">?</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funds</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part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unilateral</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statement:</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suffering</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cash</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form </w:t>
      </w:r>
      <w:r xmlns:w="http://schemas.openxmlformats.org/wordprocessingml/2006/main" w:rsidRPr="00631CF5">
        <w:rPr>
          <w:rFonts w:ascii="GHEA Grapalat" w:eastAsia="Times New Roman" w:hAnsi="GHEA Grapalat" w:cs="Arial"/>
          <w:sz w:val="20"/>
          <w:szCs w:val="24"/>
          <w:lang w:val="hy-AM"/>
        </w:rPr>
        <w:t xml:space="preserve">of</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i/>
          <w:sz w:val="20"/>
          <w:szCs w:val="24"/>
          <w:lang w:val="af-ZA"/>
        </w:rPr>
      </w:pPr>
      <w:r xmlns:w="http://schemas.openxmlformats.org/wordprocessingml/2006/main" w:rsidRPr="00631CF5">
        <w:rPr>
          <w:rFonts w:ascii="GHEA Grapalat" w:eastAsia="Times New Roman" w:hAnsi="GHEA Grapalat" w:cs="Sylfaen"/>
          <w:sz w:val="20"/>
          <w:szCs w:val="24"/>
          <w:lang w:val="hy-AM"/>
        </w:rPr>
        <w:t xml:space="preserve">10.5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10.6 </w:t>
      </w:r>
      <w:r xmlns:w="http://schemas.openxmlformats.org/wordprocessingml/2006/main" w:rsidRPr="00631CF5">
        <w:rPr>
          <w:rFonts w:ascii="Arial" w:eastAsia="Times New Roman" w:hAnsi="Arial" w:cs="Arial"/>
          <w:sz w:val="20"/>
          <w:szCs w:val="24"/>
          <w:lang w:val="af-ZA"/>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portions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organized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the frame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sealed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fail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proper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 perform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as a result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part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being resolved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qualification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provisions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paid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only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that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dose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towards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calculated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money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lang w:val="af-ZA"/>
        </w:rPr>
        <w:t xml:space="preserve">in </w:t>
      </w:r>
      <w:r xmlns:w="http://schemas.openxmlformats.org/wordprocessingml/2006/main" w:rsidRPr="00631CF5">
        <w:rPr>
          <w:rFonts w:ascii="Arial" w:eastAsia="Times New Roman" w:hAnsi="Arial" w:cs="Arial"/>
          <w:sz w:val="20"/>
          <w:szCs w:val="24"/>
          <w:lang w:val="af-ZA"/>
        </w:rPr>
        <w:t xml:space="preserve">size</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631CF5">
        <w:rPr>
          <w:rFonts w:ascii="GHEA Grapalat" w:eastAsia="Times New Roman" w:hAnsi="GHEA Grapalat" w:cs="Times New Roman"/>
          <w:b/>
          <w:sz w:val="20"/>
          <w:szCs w:val="24"/>
          <w:lang w:val="af-ZA"/>
        </w:rPr>
        <w:t xml:space="preserve">11. </w:t>
      </w:r>
      <w:r xmlns:w="http://schemas.openxmlformats.org/wordprocessingml/2006/main" w:rsidRPr="00631CF5">
        <w:rPr>
          <w:rFonts w:ascii="Arial" w:eastAsia="Times New Roman" w:hAnsi="Arial" w:cs="Arial"/>
          <w:b/>
          <w:sz w:val="20"/>
          <w:szCs w:val="24"/>
          <w:lang w:val="af-ZA"/>
        </w:rPr>
        <w:t xml:space="preserve">PROCEDURE</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NOT ESTABLISHED</w:t>
      </w:r>
      <w:r xmlns:w="http://schemas.openxmlformats.org/wordprocessingml/2006/main" w:rsidRPr="00631CF5">
        <w:rPr>
          <w:rFonts w:ascii="GHEA Grapalat" w:eastAsia="Times New Roman" w:hAnsi="GHEA Grapalat" w:cs="Arial"/>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DECLARE</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Times New Roman"/>
          <w:sz w:val="20"/>
          <w:szCs w:val="24"/>
          <w:lang w:val="af-ZA"/>
        </w:rPr>
        <w:t xml:space="preserve">11. </w:t>
      </w:r>
      <w:r xmlns:w="http://schemas.openxmlformats.org/wordprocessingml/2006/main" w:rsidRPr="00631CF5">
        <w:rPr>
          <w:rFonts w:ascii="Arial" w:eastAsia="Times New Roman" w:hAnsi="Arial" w:cs="Arial"/>
          <w:sz w:val="20"/>
          <w:szCs w:val="24"/>
        </w:rPr>
        <w:t xml:space="preserve">Article </w:t>
      </w:r>
      <w:r xmlns:w="http://schemas.openxmlformats.org/wordprocessingml/2006/main" w:rsidRPr="00631CF5">
        <w:rPr>
          <w:rFonts w:ascii="GHEA Grapalat" w:eastAsia="Times New Roman" w:hAnsi="GHEA Grapalat" w:cs="Sylfaen"/>
          <w:sz w:val="20"/>
          <w:szCs w:val="24"/>
          <w:lang w:val="af-ZA"/>
        </w:rPr>
        <w:t xml:space="preserve">37 of </w:t>
      </w: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rPr>
        <w:t xml:space="preserve">Law</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article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according to </w:t>
      </w:r>
      <w:r xmlns:w="http://schemas.openxmlformats.org/wordprocessingml/2006/main" w:rsidRPr="00631CF5">
        <w:rPr>
          <w:rFonts w:ascii="GHEA Grapalat" w:eastAsia="Times New Roman" w:hAnsi="GHEA Grapalat" w:cs="Sylfaen"/>
          <w:sz w:val="20"/>
          <w:szCs w:val="24"/>
          <w:lang w:val="af-ZA"/>
        </w:rPr>
        <w:t xml:space="preserve">the </w:t>
      </w:r>
      <w:r xmlns:w="http://schemas.openxmlformats.org/wordprocessingml/2006/main" w:rsidRPr="00631CF5">
        <w:rPr>
          <w:rFonts w:ascii="Arial" w:eastAsia="Times New Roman" w:hAnsi="Arial" w:cs="Arial"/>
          <w:sz w:val="20"/>
          <w:szCs w:val="24"/>
        </w:rPr>
        <w:t xml:space="preserve">commission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non-existent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declaring </w:t>
      </w:r>
      <w:r xmlns:w="http://schemas.openxmlformats.org/wordprocessingml/2006/main" w:rsidRPr="00631CF5">
        <w:rPr>
          <w:rFonts w:ascii="Arial" w:eastAsia="Times New Roman" w:hAnsi="Arial" w:cs="Arial"/>
          <w:sz w:val="20"/>
          <w:szCs w:val="24"/>
        </w:rPr>
        <w:t xml:space="preserve">if </w:t>
      </w:r>
      <w:r xmlns:w="http://schemas.openxmlformats.org/wordprocessingml/2006/main" w:rsidRPr="00631CF5">
        <w:rPr>
          <w:rFonts w:ascii="GHEA Grapalat" w:eastAsia="Times New Roman" w:hAnsi="GHEA Grapalat" w:cs="Sylfaen"/>
          <w:sz w:val="20"/>
          <w:szCs w:val="24"/>
          <w:lang w:val="af-ZA"/>
        </w:rPr>
        <w:t xml:space="preserve">:</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 </w:t>
      </w:r>
      <w:r xmlns:w="http://schemas.openxmlformats.org/wordprocessingml/2006/main" w:rsidRPr="00631CF5">
        <w:rPr>
          <w:rFonts w:ascii="Arial" w:eastAsia="Times New Roman" w:hAnsi="Arial" w:cs="Arial"/>
          <w:sz w:val="20"/>
          <w:szCs w:val="24"/>
        </w:rPr>
        <w:t xml:space="preserve">from applications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one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match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invitation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 conditions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af-ZA"/>
        </w:rPr>
      </w:pPr>
      <w:r xmlns:w="http://schemas.openxmlformats.org/wordprocessingml/2006/main" w:rsidRPr="00631CF5">
        <w:rPr>
          <w:rFonts w:ascii="GHEA Grapalat" w:eastAsia="Times New Roman" w:hAnsi="GHEA Grapalat" w:cs="Sylfaen"/>
          <w:sz w:val="20"/>
          <w:szCs w:val="24"/>
          <w:lang w:val="af-ZA"/>
        </w:rPr>
        <w:t xml:space="preserve">2) </w:t>
      </w:r>
      <w:r xmlns:w="http://schemas.openxmlformats.org/wordprocessingml/2006/main" w:rsidRPr="00631CF5">
        <w:rPr>
          <w:rFonts w:ascii="Arial" w:eastAsia="Times New Roman" w:hAnsi="Arial" w:cs="Arial"/>
          <w:sz w:val="20"/>
          <w:szCs w:val="24"/>
        </w:rPr>
        <w:t xml:space="preserve">pause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exist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have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lang w:val="hy-AM"/>
        </w:rPr>
        <w:t xml:space="preserve">requirement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which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rPr>
        <w:t xml:space="preserve">communities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needs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organized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completely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partial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non-existent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 announced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community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Council of Elders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decision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based 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on</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3)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don't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submitted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4) </w:t>
      </w:r>
      <w:r xmlns:w="http://schemas.openxmlformats.org/wordprocessingml/2006/main" w:rsidRPr="00631CF5">
        <w:rPr>
          <w:rFonts w:ascii="Arial" w:eastAsia="Times New Roman" w:hAnsi="Arial" w:cs="Arial"/>
          <w:sz w:val="20"/>
          <w:szCs w:val="24"/>
        </w:rPr>
        <w:t xml:space="preserve">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being sealed.</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Arial" w:eastAsia="Times New Roman" w:hAnsi="Arial" w:cs="Arial"/>
          <w:sz w:val="20"/>
          <w:szCs w:val="24"/>
        </w:rPr>
        <w:t xml:space="preserve">Similar to </w:t>
      </w:r>
      <w:r xmlns:w="http://schemas.openxmlformats.org/wordprocessingml/2006/main" w:rsidRPr="00631CF5">
        <w:rPr>
          <w:rFonts w:ascii="GHEA Grapalat" w:eastAsia="Times New Roman" w:hAnsi="GHEA Grapalat" w:cs="Sylfaen"/>
          <w:sz w:val="20"/>
          <w:szCs w:val="24"/>
          <w:lang w:val="af-ZA"/>
        </w:rPr>
        <w:t xml:space="preserve">11.2 </w:t>
      </w:r>
      <w:r xmlns:w="http://schemas.openxmlformats.org/wordprocessingml/2006/main" w:rsidRPr="00631CF5">
        <w:rPr>
          <w:rFonts w:ascii="Arial" w:eastAsia="Times New Roman" w:hAnsi="Arial" w:cs="Arial"/>
          <w:sz w:val="20"/>
          <w:szCs w:val="24"/>
          <w:lang w:val="af-ZA"/>
        </w:rPr>
        <w:t xml:space="preserve">C</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non-existent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be </w:t>
      </w:r>
      <w:r xmlns:w="http://schemas.openxmlformats.org/wordprocessingml/2006/main" w:rsidRPr="00631CF5">
        <w:rPr>
          <w:rFonts w:ascii="Arial" w:eastAsia="Times New Roman" w:hAnsi="Arial" w:cs="Arial"/>
          <w:sz w:val="20"/>
          <w:szCs w:val="24"/>
        </w:rPr>
        <w:t xml:space="preserve">announced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next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working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the day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the course of time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w:t>
      </w:r>
      <w:r xmlns:w="http://schemas.openxmlformats.org/wordprocessingml/2006/main" w:rsidRPr="00631CF5">
        <w:rPr>
          <w:rFonts w:ascii="Arial" w:eastAsia="Times New Roman" w:hAnsi="Arial" w:cs="Arial"/>
          <w:sz w:val="20"/>
          <w:szCs w:val="24"/>
          <w:lang w:val="af-ZA"/>
        </w:rPr>
        <w:t xml:space="preserve">employer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in the newsletter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publication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statement </w:t>
      </w:r>
      <w:r xmlns:w="http://schemas.openxmlformats.org/wordprocessingml/2006/main" w:rsidRPr="00631CF5">
        <w:rPr>
          <w:rFonts w:ascii="GHEA Grapalat" w:eastAsia="Times New Roman" w:hAnsi="GHEA Grapalat" w:cs="Sylfaen"/>
          <w:sz w:val="20"/>
          <w:szCs w:val="24"/>
          <w:lang w:val="af-ZA"/>
        </w:rPr>
        <w:t xml:space="preserve">in </w:t>
      </w:r>
      <w:r xmlns:w="http://schemas.openxmlformats.org/wordprocessingml/2006/main" w:rsidRPr="00631CF5">
        <w:rPr>
          <w:rFonts w:ascii="Arial" w:eastAsia="Times New Roman" w:hAnsi="Arial" w:cs="Arial"/>
          <w:sz w:val="20"/>
          <w:szCs w:val="24"/>
        </w:rPr>
        <w:t xml:space="preserve">which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non-existent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be announced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justification.</w:t>
      </w:r>
      <w:r xmlns:w="http://schemas.openxmlformats.org/wordprocessingml/2006/main"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ind w:firstLine="720"/>
        <w:jc w:val="both"/>
        <w:rPr>
          <w:rFonts w:ascii="GHEA Grapalat" w:eastAsia="Times New Roman" w:hAnsi="GHEA Grapalat" w:cs="Times New Roman"/>
          <w:sz w:val="18"/>
          <w:szCs w:val="18"/>
          <w:u w:val="single"/>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631CF5">
        <w:rPr>
          <w:rFonts w:ascii="GHEA Grapalat" w:eastAsia="Times New Roman" w:hAnsi="GHEA Grapalat" w:cs="Times New Roman"/>
          <w:b/>
          <w:sz w:val="20"/>
          <w:szCs w:val="24"/>
          <w:lang w:val="af-ZA"/>
        </w:rPr>
        <w:t xml:space="preserve">12. </w:t>
      </w:r>
      <w:r xmlns:w="http://schemas.openxmlformats.org/wordprocessingml/2006/main" w:rsidRPr="00631CF5">
        <w:rPr>
          <w:rFonts w:ascii="Arial" w:eastAsia="Times New Roman" w:hAnsi="Arial" w:cs="Arial"/>
          <w:b/>
          <w:sz w:val="20"/>
          <w:szCs w:val="24"/>
          <w:lang w:val="af-ZA"/>
        </w:rPr>
        <w:t xml:space="preserve">PURCHASE</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PROCESS</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WITH:</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CONNECTED</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ACTIONS</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AND </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OR </w:t>
      </w:r>
      <w:r xmlns:w="http://schemas.openxmlformats.org/wordprocessingml/2006/main" w:rsidRPr="00631CF5">
        <w:rPr>
          <w:rFonts w:ascii="GHEA Grapalat" w:eastAsia="Times New Roman" w:hAnsi="GHEA Grapalat" w:cs="Times New Roman"/>
          <w:b/>
          <w:sz w:val="20"/>
          <w:szCs w:val="24"/>
          <w:lang w:val="af-ZA"/>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631CF5">
        <w:rPr>
          <w:rFonts w:ascii="Arial" w:eastAsia="Times New Roman" w:hAnsi="Arial" w:cs="Arial"/>
          <w:b/>
          <w:sz w:val="20"/>
          <w:szCs w:val="24"/>
          <w:lang w:val="af-ZA"/>
        </w:rPr>
        <w:t xml:space="preserve">ACCEPTED</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DECISIONS</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TO APPEAL</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Participant</w:t>
      </w:r>
      <w:r xmlns:w="http://schemas.openxmlformats.org/wordprocessingml/2006/main" w:rsidRPr="00631CF5">
        <w:rPr>
          <w:rFonts w:ascii="GHEA Grapalat" w:eastAsia="Times New Roman" w:hAnsi="GHEA Grapalat" w:cs="Times New Roman"/>
          <w:b/>
          <w:sz w:val="20"/>
          <w:szCs w:val="24"/>
          <w:lang w:val="af-ZA"/>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631CF5">
        <w:rPr>
          <w:rFonts w:ascii="Arial" w:eastAsia="Times New Roman" w:hAnsi="Arial" w:cs="Arial"/>
          <w:b/>
          <w:sz w:val="20"/>
          <w:szCs w:val="24"/>
          <w:lang w:val="af-ZA"/>
        </w:rPr>
        <w:t xml:space="preserve">THE RIGHT</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AND:</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af-ZA"/>
        </w:rPr>
        <w:t xml:space="preserve">THE PROCEDURE</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rPr>
        <w:t xml:space="preserve">Each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has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w:t>
      </w:r>
      <w:r xmlns:w="http://schemas.openxmlformats.org/wordprocessingml/2006/main" w:rsidRPr="00631CF5">
        <w:rPr>
          <w:rFonts w:ascii="Arial" w:eastAsia="Times New Roman" w:hAnsi="Arial" w:cs="Arial"/>
          <w:sz w:val="20"/>
          <w:szCs w:val="20"/>
        </w:rPr>
        <w:t xml:space="preserve">the employer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actions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inaction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12.2 </w:t>
      </w:r>
      <w:r xmlns:w="http://schemas.openxmlformats.org/wordprocessingml/2006/main" w:rsidRPr="00631CF5">
        <w:rPr>
          <w:rFonts w:ascii="Arial" w:eastAsia="Times New Roman" w:hAnsi="Arial" w:cs="Arial"/>
          <w:sz w:val="20"/>
          <w:szCs w:val="20"/>
        </w:rPr>
        <w:t xml:space="preserve">Purchases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that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seems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relationship</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administrative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relationship</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they are not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being regulated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Armenia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Republic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civil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relationship</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regulator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 legislation.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12.3 </w:t>
      </w:r>
      <w:r xmlns:w="http://schemas.openxmlformats.org/wordprocessingml/2006/main" w:rsidRPr="00631CF5">
        <w:rPr>
          <w:rFonts w:ascii="Arial" w:eastAsia="Times New Roman" w:hAnsi="Arial" w:cs="Arial"/>
          <w:sz w:val="20"/>
          <w:szCs w:val="20"/>
        </w:rPr>
        <w:t xml:space="preserve">Each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has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to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rPr>
        <w:t xml:space="preserve">before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contract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sealing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w:t>
      </w:r>
      <w:r xmlns:w="http://schemas.openxmlformats.org/wordprocessingml/2006/main" w:rsidRPr="00631CF5">
        <w:rPr>
          <w:rFonts w:ascii="Arial" w:eastAsia="Times New Roman" w:hAnsi="Arial" w:cs="Arial"/>
          <w:sz w:val="20"/>
          <w:szCs w:val="20"/>
        </w:rPr>
        <w:t xml:space="preserve">the donor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actions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inaction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to </w:t>
      </w:r>
      <w:r xmlns:w="http://schemas.openxmlformats.org/wordprocessingml/2006/main" w:rsidRPr="00631CF5">
        <w:rPr>
          <w:rFonts w:ascii="Arial" w:eastAsia="Times New Roman" w:hAnsi="Arial" w:cs="Arial"/>
          <w:sz w:val="20"/>
          <w:szCs w:val="20"/>
        </w:rPr>
        <w:t xml:space="preserve">the person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bookmarkStart xmlns:w="http://schemas.openxmlformats.org/wordprocessingml/2006/main" w:id="9" w:name="_Hlk9264573"/>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activity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order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approved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finance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Minister </w:t>
      </w:r>
      <w:r xmlns:w="http://schemas.openxmlformats.org/wordprocessingml/2006/main" w:rsidRPr="00631CF5">
        <w:rPr>
          <w:rFonts w:ascii="Arial" w:eastAsia="Times New Roman" w:hAnsi="Arial" w:cs="Arial"/>
          <w:sz w:val="20"/>
          <w:szCs w:val="20"/>
          <w:lang w:val="af-ZA"/>
        </w:rPr>
        <w:t xml:space="preserve">of </w:t>
      </w:r>
      <w:r xmlns:w="http://schemas.openxmlformats.org/wordprocessingml/2006/main" w:rsidRPr="00631CF5">
        <w:rPr>
          <w:rFonts w:ascii="GHEA Grapalat" w:eastAsia="Times New Roman" w:hAnsi="GHEA Grapalat" w:cs="Sylfaen"/>
          <w:sz w:val="20"/>
          <w:szCs w:val="20"/>
          <w:lang w:val="af-ZA"/>
        </w:rPr>
        <w:t xml:space="preserve">2018</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December </w:t>
      </w:r>
      <w:r xmlns:w="http://schemas.openxmlformats.org/wordprocessingml/2006/main" w:rsidRPr="00631CF5">
        <w:rPr>
          <w:rFonts w:ascii="GHEA Grapalat" w:eastAsia="Times New Roman" w:hAnsi="GHEA Grapalat" w:cs="Sylfaen"/>
          <w:sz w:val="20"/>
          <w:szCs w:val="20"/>
          <w:lang w:val="af-ZA"/>
        </w:rPr>
        <w:t xml:space="preserve">6 </w:t>
      </w:r>
      <w:r xmlns:w="http://schemas.openxmlformats.org/wordprocessingml/2006/main" w:rsidRPr="00631CF5">
        <w:rPr>
          <w:rFonts w:ascii="Arial" w:eastAsia="Times New Roman" w:hAnsi="Arial" w:cs="Arial"/>
          <w:sz w:val="20"/>
          <w:szCs w:val="20"/>
          <w:lang w:val="af-ZA"/>
        </w:rPr>
        <w:t xml:space="preserve">N </w:t>
      </w:r>
      <w:r xmlns:w="http://schemas.openxmlformats.org/wordprocessingml/2006/main" w:rsidRPr="00631CF5">
        <w:rPr>
          <w:rFonts w:ascii="GHEA Grapalat" w:eastAsia="Times New Roman" w:hAnsi="GHEA Grapalat" w:cs="Sylfaen"/>
          <w:sz w:val="20"/>
          <w:szCs w:val="20"/>
          <w:lang w:val="af-ZA"/>
        </w:rPr>
        <w:t xml:space="preserve">600- </w:t>
      </w:r>
      <w:r xmlns:w="http://schemas.openxmlformats.org/wordprocessingml/2006/main" w:rsidRPr="00631CF5">
        <w:rPr>
          <w:rFonts w:ascii="Arial" w:eastAsia="Times New Roman" w:hAnsi="Arial" w:cs="Arial"/>
          <w:sz w:val="20"/>
          <w:szCs w:val="20"/>
          <w:lang w:val="af-ZA"/>
        </w:rPr>
        <w:t xml:space="preserv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w:t>
      </w:r>
      <w:r xmlns:w="http://schemas.openxmlformats.org/wordprocessingml/2006/main" w:rsidRPr="00631CF5">
        <w:rPr>
          <w:rFonts w:ascii="GHEA Grapalat" w:eastAsia="Times New Roman" w:hAnsi="GHEA Grapalat" w:cs="Sylfaen"/>
          <w:sz w:val="20"/>
          <w:szCs w:val="20"/>
          <w:lang w:val="af-ZA"/>
        </w:rPr>
        <w:t xml:space="preserve">order</w:t>
      </w:r>
    </w:p>
    <w:bookmarkEnd w:id="9"/>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0"/>
          <w:lang w:val="af-ZA"/>
        </w:rPr>
        <w:t xml:space="preserve">2) </w:t>
      </w:r>
      <w:r xmlns:w="http://schemas.openxmlformats.org/wordprocessingml/2006/main" w:rsidRPr="00631CF5">
        <w:rPr>
          <w:rFonts w:ascii="Arial" w:eastAsia="Times New Roman" w:hAnsi="Arial" w:cs="Arial"/>
          <w:sz w:val="20"/>
          <w:szCs w:val="20"/>
        </w:rPr>
        <w:t xml:space="preserve">judicial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order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employer</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actions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inaction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12.4 </w:t>
      </w:r>
      <w:r xmlns:w="http://schemas.openxmlformats.org/wordprocessingml/2006/main" w:rsidRPr="00631CF5">
        <w:rPr>
          <w:rFonts w:ascii="Arial" w:eastAsia="Times New Roman" w:hAnsi="Arial" w:cs="Arial"/>
          <w:sz w:val="20"/>
          <w:szCs w:val="20"/>
        </w:rPr>
        <w:t xml:space="preserve">If:</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rPr>
        <w:t xml:space="preserve">contract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seal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Arial" w:eastAsia="Times New Roman" w:hAnsi="Arial" w:cs="Arial"/>
          <w:sz w:val="20"/>
          <w:szCs w:val="20"/>
        </w:rPr>
        <w:t xml:space="preserve">decision </w:t>
      </w:r>
      <w:r xmlns:w="http://schemas.openxmlformats.org/wordprocessingml/2006/main" w:rsidRPr="00631CF5">
        <w:rPr>
          <w:rFonts w:ascii="GHEA Grapalat" w:eastAsia="Times New Roman" w:hAnsi="GHEA Grapalat" w:cs="Sylfaen"/>
          <w:sz w:val="20"/>
          <w:szCs w:val="20"/>
          <w:lang w:val="af-ZA"/>
        </w:rPr>
        <w:t xml:space="preserve">then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w:t>
      </w:r>
      <w:r xmlns:w="http://schemas.openxmlformats.org/wordprocessingml/2006/main" w:rsidRPr="00631CF5">
        <w:rPr>
          <w:rFonts w:ascii="Arial" w:eastAsia="Times New Roman" w:hAnsi="Arial" w:cs="Arial"/>
          <w:sz w:val="20"/>
          <w:szCs w:val="20"/>
          <w:lang w:val="en-US"/>
        </w:rPr>
        <w:t xml:space="preserve">whom </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rPr>
        <w:t xml:space="preserve">the invitation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8.28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lang w:val="en-US"/>
        </w:rPr>
        <w:t xml:space="preserve">the part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 a point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planned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inactivity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 the period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2) </w:t>
      </w:r>
      <w:r xmlns:w="http://schemas.openxmlformats.org/wordprocessingml/2006/main" w:rsidRPr="00631CF5">
        <w:rPr>
          <w:rFonts w:ascii="Arial" w:eastAsia="Times New Roman" w:hAnsi="Arial" w:cs="Arial"/>
          <w:sz w:val="20"/>
          <w:szCs w:val="20"/>
        </w:rPr>
        <w:t xml:space="preserve">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subject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characteristics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invitation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requirements </w:t>
      </w:r>
      <w:r xmlns:w="http://schemas.openxmlformats.org/wordprocessingml/2006/main" w:rsidRPr="00631CF5">
        <w:rPr>
          <w:rFonts w:ascii="GHEA Grapalat" w:eastAsia="Times New Roman" w:hAnsi="GHEA Grapalat" w:cs="Sylfaen"/>
          <w:sz w:val="20"/>
          <w:szCs w:val="20"/>
          <w:lang w:val="af-ZA"/>
        </w:rPr>
        <w:t xml:space="preserve">then</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w:t>
      </w:r>
      <w:r xmlns:w="http://schemas.openxmlformats.org/wordprocessingml/2006/main" w:rsidRPr="00631CF5">
        <w:rPr>
          <w:rFonts w:ascii="Arial" w:eastAsia="Times New Roman" w:hAnsi="Arial" w:cs="Arial"/>
          <w:sz w:val="20"/>
          <w:szCs w:val="20"/>
          <w:lang w:val="en-US"/>
        </w:rPr>
        <w:t xml:space="preserve">whom </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until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applications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deadline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expiry</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12.5 </w:t>
      </w:r>
      <w:r xmlns:w="http://schemas.openxmlformats.org/wordprocessingml/2006/main" w:rsidRPr="00631CF5">
        <w:rPr>
          <w:rFonts w:ascii="Arial" w:eastAsia="Times New Roman" w:hAnsi="Arial" w:cs="Arial"/>
          <w:sz w:val="20"/>
          <w:szCs w:val="20"/>
        </w:rPr>
        <w:t xml:space="preserve">Purchases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introduced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written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signed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therein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including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name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name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surname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confirmatory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document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copy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the </w:t>
      </w:r>
      <w:r xmlns:w="http://schemas.openxmlformats.org/wordprocessingml/2006/main" w:rsidRPr="00631CF5">
        <w:rPr>
          <w:rFonts w:ascii="Arial" w:eastAsia="Times New Roman" w:hAnsi="Arial" w:cs="Arial"/>
          <w:sz w:val="20"/>
          <w:szCs w:val="20"/>
        </w:rPr>
        <w:t xml:space="preserve">address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2) </w:t>
      </w:r>
      <w:r xmlns:w="http://schemas.openxmlformats.org/wordprocessingml/2006/main" w:rsidRPr="00631CF5">
        <w:rPr>
          <w:rFonts w:ascii="Arial" w:eastAsia="Times New Roman" w:hAnsi="Arial" w:cs="Arial"/>
          <w:sz w:val="20"/>
          <w:szCs w:val="20"/>
          <w:lang w:val="af-ZA"/>
        </w:rPr>
        <w:t xml:space="preserve">to </w:t>
      </w:r>
      <w:r xmlns:w="http://schemas.openxmlformats.org/wordprocessingml/2006/main" w:rsidRPr="00631CF5">
        <w:rPr>
          <w:rFonts w:ascii="Arial" w:eastAsia="Times New Roman" w:hAnsi="Arial" w:cs="Arial"/>
          <w:sz w:val="20"/>
          <w:szCs w:val="20"/>
        </w:rPr>
        <w:t xml:space="preserve">the employer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the </w:t>
      </w:r>
      <w:r xmlns:w="http://schemas.openxmlformats.org/wordprocessingml/2006/main" w:rsidRPr="00631CF5">
        <w:rPr>
          <w:rFonts w:ascii="Arial" w:eastAsia="Times New Roman" w:hAnsi="Arial" w:cs="Arial"/>
          <w:sz w:val="20"/>
          <w:szCs w:val="20"/>
        </w:rPr>
        <w:t xml:space="preserve">address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3) </w:t>
      </w:r>
      <w:r xmlns:w="http://schemas.openxmlformats.org/wordprocessingml/2006/main" w:rsidRPr="00631CF5">
        <w:rPr>
          <w:rFonts w:ascii="Arial" w:eastAsia="Times New Roman" w:hAnsi="Arial" w:cs="Arial"/>
          <w:sz w:val="20"/>
          <w:szCs w:val="20"/>
        </w:rPr>
        <w:t xml:space="preserve">appellant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procedure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code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the </w:t>
      </w:r>
      <w:r xmlns:w="http://schemas.openxmlformats.org/wordprocessingml/2006/main" w:rsidRPr="00631CF5">
        <w:rPr>
          <w:rFonts w:ascii="Arial" w:eastAsia="Times New Roman" w:hAnsi="Arial" w:cs="Arial"/>
          <w:sz w:val="20"/>
          <w:szCs w:val="20"/>
        </w:rPr>
        <w:t xml:space="preserve">subject</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4) </w:t>
      </w:r>
      <w:r xmlns:w="http://schemas.openxmlformats.org/wordprocessingml/2006/main" w:rsidRPr="00631CF5">
        <w:rPr>
          <w:rFonts w:ascii="Arial" w:eastAsia="Times New Roman" w:hAnsi="Arial" w:cs="Arial"/>
          <w:sz w:val="20"/>
          <w:szCs w:val="20"/>
        </w:rPr>
        <w:t xml:space="preserve">dispute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subject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requirement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5)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actually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legal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grounds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evidence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eastAsia="ru-RU"/>
        </w:rPr>
      </w:pPr>
      <w:r xmlns:w="http://schemas.openxmlformats.org/wordprocessingml/2006/main" w:rsidRPr="00631CF5">
        <w:rPr>
          <w:rFonts w:ascii="GHEA Grapalat" w:eastAsia="Times New Roman" w:hAnsi="GHEA Grapalat" w:cs="Sylfaen"/>
          <w:sz w:val="20"/>
          <w:szCs w:val="20"/>
          <w:lang w:val="af-ZA"/>
        </w:rPr>
        <w:t xml:space="preserve">6)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fee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grounding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document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copy</w:t>
      </w:r>
      <w:r xmlns:w="http://schemas.openxmlformats.org/wordprocessingml/2006/main" w:rsidRPr="00631CF5">
        <w:rPr>
          <w:rFonts w:ascii="GHEA Grapalat" w:eastAsia="Times New Roman" w:hAnsi="GHEA Grapalat" w:cs="Sylfaen"/>
          <w:sz w:val="20"/>
          <w:szCs w:val="20"/>
          <w:lang w:val="af-ZA"/>
        </w:rPr>
        <w:t xml:space="preserve">​</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which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size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make up</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w:t>
      </w:r>
      <w:r xmlns:w="http://schemas.openxmlformats.org/wordprocessingml/2006/main" w:rsidRPr="00631CF5">
        <w:rPr>
          <w:rFonts w:ascii="GHEA Grapalat" w:eastAsia="Times New Roman" w:hAnsi="GHEA Grapalat" w:cs="Sylfaen"/>
          <w:sz w:val="20"/>
          <w:szCs w:val="20"/>
          <w:lang w:val="af-ZA"/>
        </w:rPr>
        <w:t xml:space="preserve">30 </w:t>
      </w:r>
      <w:r xmlns:w="http://schemas.openxmlformats.org/wordprocessingml/2006/main" w:rsidRPr="00631CF5">
        <w:rPr>
          <w:rFonts w:ascii="Arial" w:eastAsia="Times New Roman" w:hAnsi="Arial" w:cs="Arial"/>
          <w:sz w:val="20"/>
          <w:szCs w:val="20"/>
        </w:rPr>
        <w:t xml:space="preserve">thousand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dram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paid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State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budget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that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purpose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authorized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body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 name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opened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900008000482 </w:t>
      </w:r>
      <w:r xmlns:w="http://schemas.openxmlformats.org/wordprocessingml/2006/main" w:rsidRPr="00631CF5">
        <w:rPr>
          <w:rFonts w:ascii="GHEA Grapalat" w:eastAsia="Times New Roman" w:hAnsi="GHEA Grapalat" w:cs="Times New Roman"/>
          <w:sz w:val="20"/>
          <w:szCs w:val="20"/>
          <w:lang w:val="af-ZA"/>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Treasury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 the expense </w:t>
      </w:r>
      <w:r xmlns:w="http://schemas.openxmlformats.org/wordprocessingml/2006/main" w:rsidRPr="00631CF5">
        <w:rPr>
          <w:rFonts w:ascii="GHEA Grapalat" w:eastAsia="Times New Roman" w:hAnsi="GHEA Grapalat" w:cs="Sylfaen"/>
          <w:sz w:val="20"/>
          <w:szCs w:val="20"/>
          <w:lang w:val="af-ZA"/>
        </w:rPr>
        <w:t xml:space="preserve">of</w:t>
      </w:r>
      <w:r xmlns:w="http://schemas.openxmlformats.org/wordprocessingml/2006/main" w:rsidRPr="00631CF5">
        <w:rPr>
          <w:rFonts w:ascii="GHEA Grapalat" w:eastAsia="Times New Roman" w:hAnsi="GHEA Grapalat" w:cs="Sylfaen"/>
          <w:sz w:val="20"/>
          <w:szCs w:val="20"/>
          <w:lang w:val="af-ZA" w:eastAsia="ru-RU"/>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7)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bank</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account </w:t>
      </w:r>
      <w:r xmlns:w="http://schemas.openxmlformats.org/wordprocessingml/2006/main" w:rsidRPr="00631CF5">
        <w:rPr>
          <w:rFonts w:ascii="Arial" w:eastAsia="Times New Roman" w:hAnsi="Arial" w:cs="Arial"/>
          <w:sz w:val="20"/>
          <w:szCs w:val="20"/>
          <w:lang w:val="en-US"/>
        </w:rPr>
        <w:t xml:space="preserve">number </w:t>
      </w:r>
      <w:r xmlns:w="http://schemas.openxmlformats.org/wordprocessingml/2006/main" w:rsidRPr="00631CF5">
        <w:rPr>
          <w:rFonts w:ascii="GHEA Grapalat" w:eastAsia="Times New Roman" w:hAnsi="GHEA Grapalat" w:cs="Sylfaen"/>
          <w:sz w:val="20"/>
          <w:szCs w:val="20"/>
          <w:lang w:val="af-ZA"/>
        </w:rPr>
        <w:t xml:space="preserve">of </w:t>
      </w:r>
      <w:r xmlns:w="http://schemas.openxmlformats.org/wordprocessingml/2006/main" w:rsidRPr="00631CF5">
        <w:rPr>
          <w:rFonts w:ascii="Arial" w:eastAsia="Times New Roman" w:hAnsi="Arial" w:cs="Arial"/>
          <w:sz w:val="20"/>
          <w:szCs w:val="20"/>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satisfied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 transferred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fee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8) </w:t>
      </w:r>
      <w:r xmlns:w="http://schemas.openxmlformats.org/wordprocessingml/2006/main" w:rsidRPr="00631CF5">
        <w:rPr>
          <w:rFonts w:ascii="Arial" w:eastAsia="Times New Roman" w:hAnsi="Arial" w:cs="Arial"/>
          <w:sz w:val="20"/>
          <w:szCs w:val="20"/>
        </w:rPr>
        <w:t xml:space="preserve">other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necessary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information.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12.6 </w:t>
      </w:r>
      <w:r xmlns:w="http://schemas.openxmlformats.org/wordprocessingml/2006/main" w:rsidRPr="00631CF5">
        <w:rPr>
          <w:rFonts w:ascii="Arial" w:eastAsia="Times New Roman" w:hAnsi="Arial" w:cs="Arial"/>
          <w:sz w:val="20"/>
          <w:szCs w:val="20"/>
          <w:lang w:val="af-ZA"/>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person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 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Armenia</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Republic </w:t>
      </w:r>
      <w:r xmlns:w="http://schemas.openxmlformats.org/wordprocessingml/2006/main" w:rsidRPr="00631CF5">
        <w:rPr>
          <w:rFonts w:ascii="GHEA Grapalat" w:eastAsia="Times New Roman" w:hAnsi="GHEA Grapalat" w:cs="Sylfaen"/>
          <w:sz w:val="20"/>
          <w:szCs w:val="20"/>
          <w:lang w:val="af-ZA"/>
        </w:rPr>
        <w:t xml:space="preserve">, 0010, </w:t>
      </w:r>
      <w:r xmlns:w="http://schemas.openxmlformats.org/wordprocessingml/2006/main" w:rsidRPr="00631CF5">
        <w:rPr>
          <w:rFonts w:ascii="Arial" w:eastAsia="Times New Roman" w:hAnsi="Arial" w:cs="Arial"/>
          <w:sz w:val="20"/>
          <w:szCs w:val="20"/>
          <w:lang w:val="af-ZA"/>
        </w:rPr>
        <w:t xml:space="preserve">c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Address: </w:t>
      </w: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lang w:val="af-ZA"/>
        </w:rPr>
        <w:t xml:space="preserve">Melik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Adamyan Street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Yerevan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from the original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printed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scanned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tab </w:t>
      </w:r>
      <w:r xmlns:w="http://schemas.openxmlformats.org/wordprocessingml/2006/main" w:rsidRPr="00631CF5">
        <w:rPr>
          <w:rFonts w:ascii="Arial" w:eastAsia="Times New Roman" w:hAnsi="Arial" w:cs="Arial"/>
          <w:sz w:val="20"/>
          <w:szCs w:val="20"/>
          <w:lang w:val="af-ZA"/>
        </w:rPr>
        <w:t xml:space="preserve">at </w:t>
      </w:r>
      <w:r xmlns:w="http://schemas.openxmlformats.org/wordprocessingml/2006/main" w:rsidRPr="00631CF5">
        <w:rPr>
          <w:rFonts w:ascii="GHEA Grapalat" w:eastAsia="Times New Roman" w:hAnsi="GHEA Grapalat" w:cs="Sylfaen"/>
          <w:sz w:val="20"/>
          <w:szCs w:val="20"/>
          <w:lang w:val="af-ZA"/>
        </w:rPr>
        <w:t xml:space="preserve">secretariat@minfin.am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electronic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the post office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send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through</w:t>
      </w:r>
      <w:r xmlns:w="http://schemas.openxmlformats.org/wordprocessingml/2006/main" w:rsidRPr="00631CF5">
        <w:rPr>
          <w:rFonts w:ascii="GHEA Grapalat" w:eastAsia="Times New Roman" w:hAnsi="GHEA Grapalat" w:cs="Sylfaen"/>
          <w:sz w:val="20"/>
          <w:szCs w:val="20"/>
          <w:lang w:val="af-ZA"/>
        </w:rPr>
        <w:t xml:space="preserve">​</w:t>
      </w:r>
      <w:r xmlns:w="http://schemas.openxmlformats.org/wordprocessingml/2006/main" w:rsidRPr="00631CF5">
        <w:rPr>
          <w:rFonts w:ascii="GHEA Grapalat" w:eastAsia="Times New Roman" w:hAnsi="GHEA Grapalat" w:cs="Calibri"/>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12.7 </w:t>
      </w:r>
      <w:r xmlns:w="http://schemas.openxmlformats.org/wordprocessingml/2006/main" w:rsidRPr="00631CF5">
        <w:rPr>
          <w:rFonts w:ascii="Arial" w:eastAsia="Times New Roman" w:hAnsi="Arial" w:cs="Arial"/>
          <w:sz w:val="20"/>
          <w:szCs w:val="20"/>
        </w:rPr>
        <w:t xml:space="preserve">The appeal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that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including</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partial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satisfied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held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the newsletter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published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given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established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authorized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body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providing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fee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certifier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document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 copy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bank</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account </w:t>
      </w:r>
      <w:r xmlns:w="http://schemas.openxmlformats.org/wordprocessingml/2006/main" w:rsidRPr="00631CF5">
        <w:rPr>
          <w:rFonts w:ascii="Arial" w:eastAsia="Times New Roman" w:hAnsi="Arial" w:cs="Arial"/>
          <w:sz w:val="20"/>
          <w:szCs w:val="20"/>
        </w:rPr>
        <w:t xml:space="preserve">to </w:t>
      </w:r>
      <w:r xmlns:w="http://schemas.openxmlformats.org/wordprocessingml/2006/main" w:rsidRPr="00631CF5">
        <w:rPr>
          <w:rFonts w:ascii="GHEA Grapalat" w:eastAsia="Times New Roman" w:hAnsi="GHEA Grapalat" w:cs="Sylfaen"/>
          <w:sz w:val="20"/>
          <w:szCs w:val="20"/>
          <w:lang w:val="af-ZA"/>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 transferred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returnable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amount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L </w:t>
      </w:r>
      <w:r xmlns:w="http://schemas.openxmlformats.org/wordprocessingml/2006/main" w:rsidRPr="00631CF5">
        <w:rPr>
          <w:rFonts w:ascii="Arial" w:eastAsia="Times New Roman" w:hAnsi="Arial" w:cs="Arial"/>
          <w:sz w:val="20"/>
          <w:szCs w:val="20"/>
        </w:rPr>
        <w:t xml:space="preserve">authorized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body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 the point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specified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document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 copy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receive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fee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transfer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paid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to </w:t>
      </w:r>
      <w:r xmlns:w="http://schemas.openxmlformats.org/wordprocessingml/2006/main" w:rsidRPr="00631CF5">
        <w:rPr>
          <w:rFonts w:ascii="Arial" w:eastAsia="Times New Roman" w:hAnsi="Arial" w:cs="Arial"/>
          <w:sz w:val="20"/>
          <w:szCs w:val="20"/>
        </w:rPr>
        <w:t xml:space="preserve">the person </w:t>
      </w:r>
      <w:r xmlns:w="http://schemas.openxmlformats.org/wordprocessingml/2006/main" w:rsidRPr="00631CF5">
        <w:rPr>
          <w:rFonts w:ascii="Arial" w:eastAsia="Times New Roman" w:hAnsi="Arial" w:cs="Arial"/>
          <w:sz w:val="20"/>
          <w:szCs w:val="20"/>
        </w:rPr>
        <w:t xml:space="preserve">represented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banking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account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transfer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through</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12.8 </w:t>
      </w:r>
      <w:bookmarkStart xmlns:w="http://schemas.openxmlformats.org/wordprocessingml/2006/main" w:id="10" w:name="_Hlk9264773"/>
      <w:r xmlns:w="http://schemas.openxmlformats.org/wordprocessingml/2006/main" w:rsidRPr="00631CF5">
        <w:rPr>
          <w:rFonts w:ascii="Arial" w:eastAsia="Times New Roman" w:hAnsi="Arial" w:cs="Arial"/>
          <w:sz w:val="20"/>
          <w:szCs w:val="20"/>
          <w:lang w:val="af-ZA"/>
        </w:rPr>
        <w:t xml:space="preserve">If:</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satisfaction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50 </w:t>
      </w:r>
      <w:r xmlns:w="http://schemas.openxmlformats.org/wordprocessingml/2006/main" w:rsidRPr="00631CF5">
        <w:rPr>
          <w:rFonts w:ascii="Arial" w:eastAsia="Times New Roman" w:hAnsi="Arial" w:cs="Arial"/>
          <w:sz w:val="20"/>
          <w:szCs w:val="20"/>
          <w:lang w:val="af-ZA"/>
        </w:rPr>
        <w:t xml:space="preserve">of </w:t>
      </w:r>
      <w:r xmlns:w="http://schemas.openxmlformats.org/wordprocessingml/2006/main" w:rsidRPr="00631CF5">
        <w:rPr>
          <w:rFonts w:ascii="Arial" w:eastAsia="Times New Roman" w:hAnsi="Arial" w:cs="Arial"/>
          <w:sz w:val="20"/>
          <w:szCs w:val="20"/>
          <w:lang w:val="af-ZA"/>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by article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requirements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receive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during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that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informs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him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giving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term: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recorded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disadvantages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eliminate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for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be logged 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from the original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printed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scanned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version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sending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also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specified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electronic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of mail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w:t>
      </w:r>
      <w:r xmlns:w="http://schemas.openxmlformats.org/wordprocessingml/2006/main" w:rsidRPr="00631CF5">
        <w:rPr>
          <w:rFonts w:ascii="Arial" w:eastAsia="Times New Roman" w:hAnsi="Arial" w:cs="Arial"/>
          <w:sz w:val="20"/>
          <w:szCs w:val="20"/>
          <w:lang w:val="af-ZA"/>
        </w:rPr>
        <w:t xml:space="preserve">the address </w:t>
      </w:r>
      <w:r xmlns:w="http://schemas.openxmlformats.org/wordprocessingml/2006/main" w:rsidRPr="00631CF5">
        <w:rPr>
          <w:rFonts w:ascii="GHEA Grapalat" w:eastAsia="Times New Roman" w:hAnsi="GHEA Grapalat" w:cs="Sylfaen"/>
          <w:sz w:val="20"/>
          <w:szCs w:val="20"/>
          <w:lang w:val="af-ZA"/>
        </w:rPr>
        <w:t xml:space="preserve">:</w:t>
      </w:r>
      <w:bookmarkEnd xmlns:w="http://schemas.openxmlformats.org/wordprocessingml/2006/main" w:id="10"/>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t>
      </w:r>
      <w:r xmlns:w="http://schemas.openxmlformats.org/wordprocessingml/2006/main" w:rsidRPr="00631CF5">
        <w:rPr>
          <w:rFonts w:ascii="GHEA Grapalat" w:eastAsia="Times New Roman" w:hAnsi="GHEA Grapalat" w:cs="Sylfaen"/>
          <w:sz w:val="20"/>
          <w:szCs w:val="20"/>
          <w:lang w:val="af-ZA"/>
        </w:rPr>
        <w:t xml:space="preserve">which </w:t>
      </w:r>
      <w:r xmlns:w="http://schemas.openxmlformats.org/wordprocessingml/2006/main" w:rsidRPr="00631CF5">
        <w:rPr>
          <w:rFonts w:ascii="Arial" w:eastAsia="Times New Roman" w:hAnsi="Arial" w:cs="Arial"/>
          <w:sz w:val="20"/>
          <w:szCs w:val="20"/>
        </w:rPr>
        <w:t xml:space="preserve">if</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rPr>
        <w:t xml:space="preserve">the invitation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part </w:t>
      </w:r>
      <w:r xmlns:w="http://schemas.openxmlformats.org/wordprocessingml/2006/main" w:rsidRPr="00631CF5">
        <w:rPr>
          <w:rFonts w:ascii="GHEA Grapalat" w:eastAsia="Times New Roman" w:hAnsi="GHEA Grapalat" w:cs="Sylfaen"/>
          <w:sz w:val="20"/>
          <w:szCs w:val="20"/>
          <w:lang w:val="af-ZA"/>
        </w:rPr>
        <w:t xml:space="preserve">12.4 </w:t>
      </w:r>
      <w:r xmlns:w="http://schemas.openxmlformats.org/wordprocessingml/2006/main" w:rsidRPr="00631CF5">
        <w:rPr>
          <w:rFonts w:ascii="Arial" w:eastAsia="Times New Roman" w:hAnsi="Arial" w:cs="Arial"/>
          <w:sz w:val="20"/>
          <w:szCs w:val="20"/>
        </w:rPr>
        <w:t xml:space="preserve">, </w:t>
      </w:r>
      <w:r xmlns:w="http://schemas.openxmlformats.org/wordprocessingml/2006/main" w:rsidRPr="00631CF5">
        <w:rPr>
          <w:rFonts w:ascii="Arial" w:eastAsia="Times New Roman" w:hAnsi="Arial" w:cs="Arial"/>
          <w:sz w:val="20"/>
          <w:szCs w:val="20"/>
        </w:rPr>
        <w:t xml:space="preserve">paragraph </w:t>
      </w:r>
      <w:r xmlns:w="http://schemas.openxmlformats.org/wordprocessingml/2006/main" w:rsidRPr="00631CF5">
        <w:rPr>
          <w:rFonts w:ascii="GHEA Grapalat" w:eastAsia="Times New Roman" w:hAnsi="GHEA Grapalat" w:cs="Sylfaen"/>
          <w:sz w:val="20"/>
          <w:szCs w:val="20"/>
          <w:lang w:val="af-ZA"/>
        </w:rPr>
        <w:t xml:space="preserve">2</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 a subclause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within the deadline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satisfy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50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article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requirements </w:t>
      </w:r>
      <w:r xmlns:w="http://schemas.openxmlformats.org/wordprocessingml/2006/main" w:rsidRPr="00631CF5">
        <w:rPr>
          <w:rFonts w:ascii="GHEA Grapalat" w:eastAsia="Times New Roman" w:hAnsi="GHEA Grapalat" w:cs="Sylfaen"/>
          <w:sz w:val="20"/>
          <w:szCs w:val="20"/>
          <w:lang w:val="af-ZA"/>
        </w:rPr>
        <w:t xml:space="preserve">then</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 a point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within the deadline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corrected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considered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within the deadline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12:9</w:t>
      </w:r>
      <w:bookmarkStart xmlns:w="http://schemas.openxmlformats.org/wordprocessingml/2006/main" w:id="11" w:name="_Hlk9264833"/>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proceedings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accept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announcement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t>
      </w:r>
      <w:r xmlns:w="http://schemas.openxmlformats.org/wordprocessingml/2006/main" w:rsidRPr="00631CF5">
        <w:rPr>
          <w:rFonts w:ascii="Arial" w:eastAsia="Times New Roman" w:hAnsi="Arial" w:cs="Arial"/>
          <w:sz w:val="20"/>
          <w:szCs w:val="20"/>
        </w:rPr>
        <w:t xml:space="preserve">the newsletter </w:t>
      </w:r>
      <w:r xmlns:w="http://schemas.openxmlformats.org/wordprocessingml/2006/main" w:rsidRPr="00631CF5">
        <w:rPr>
          <w:rFonts w:ascii="GHEA Grapalat" w:eastAsia="Times New Roman" w:hAnsi="GHEA Grapalat" w:cs="Sylfaen"/>
          <w:sz w:val="20"/>
          <w:szCs w:val="20"/>
          <w:lang w:val="af-ZA"/>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which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statement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noted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purpose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invited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 the 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follow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link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considered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proceedings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accepted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recorded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defects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elimination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 clause </w:t>
      </w:r>
      <w:r xmlns:w="http://schemas.openxmlformats.org/wordprocessingml/2006/main" w:rsidRPr="00631CF5">
        <w:rPr>
          <w:rFonts w:ascii="GHEA Grapalat" w:eastAsia="Times New Roman" w:hAnsi="GHEA Grapalat" w:cs="Sylfaen"/>
          <w:sz w:val="20"/>
          <w:szCs w:val="20"/>
          <w:lang w:val="af-ZA"/>
        </w:rPr>
        <w:t xml:space="preserve">12.8 </w:t>
      </w:r>
      <w:r xmlns:w="http://schemas.openxmlformats.org/wordprocessingml/2006/main" w:rsidRPr="00631CF5">
        <w:rPr>
          <w:rFonts w:ascii="Arial" w:eastAsia="Times New Roman" w:hAnsi="Arial" w:cs="Arial"/>
          <w:sz w:val="20"/>
          <w:szCs w:val="20"/>
        </w:rPr>
        <w:t xml:space="preserve">of the invitation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planned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period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expire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disadvantages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eliminated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case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provided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from </w:t>
      </w:r>
      <w:r xmlns:w="http://schemas.openxmlformats.org/wordprocessingml/2006/main" w:rsidRPr="00631CF5">
        <w:rPr>
          <w:rFonts w:ascii="Arial" w:eastAsia="Times New Roman" w:hAnsi="Arial" w:cs="Arial"/>
          <w:sz w:val="20"/>
          <w:szCs w:val="20"/>
        </w:rPr>
        <w:t xml:space="preserve">the day</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12.10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proceedings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accepted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customer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position </w:t>
      </w:r>
      <w:r xmlns:w="http://schemas.openxmlformats.org/wordprocessingml/2006/main" w:rsidRPr="00631CF5">
        <w:rPr>
          <w:rFonts w:ascii="GHEA Grapalat" w:eastAsia="Times New Roman" w:hAnsi="GHEA Grapalat" w:cs="Sylfaen"/>
          <w:sz w:val="20"/>
          <w:szCs w:val="20"/>
          <w:lang w:val="af-ZA"/>
        </w:rPr>
        <w:t xml:space="preserve">as</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also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make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required </w:t>
      </w:r>
      <w:r xmlns:w="http://schemas.openxmlformats.org/wordprocessingml/2006/main" w:rsidRPr="00631CF5">
        <w:rPr>
          <w:rFonts w:ascii="Arial" w:eastAsia="Times New Roman" w:hAnsi="Arial" w:cs="Arial"/>
          <w:sz w:val="20"/>
          <w:szCs w:val="20"/>
        </w:rPr>
        <w:t xml:space="preserve">in </w:t>
      </w:r>
      <w:r xmlns:w="http://schemas.openxmlformats.org/wordprocessingml/2006/main" w:rsidRPr="00631CF5">
        <w:rPr>
          <w:rFonts w:ascii="GHEA Grapalat" w:eastAsia="Times New Roman" w:hAnsi="GHEA Grapalat" w:cs="Sylfaen"/>
          <w:sz w:val="20"/>
          <w:szCs w:val="20"/>
          <w:lang w:val="af-ZA"/>
        </w:rPr>
        <w:t xml:space="preserve">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specified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documents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upon request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attaching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 copy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next to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documents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availability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the event of </w:t>
      </w:r>
      <w:r xmlns:w="http://schemas.openxmlformats.org/wordprocessingml/2006/main" w:rsidRPr="00631CF5">
        <w:rPr>
          <w:rFonts w:ascii="GHEA Grapalat" w:eastAsia="Times New Roman" w:hAnsi="GHEA Grapalat" w:cs="Sylfaen"/>
          <w:sz w:val="20"/>
          <w:szCs w:val="20"/>
          <w:lang w:val="af-ZA"/>
        </w:rPr>
        <w:t xml:space="preserve">a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client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position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requested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documents</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rPr>
        <w:t xml:space="preserve">me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introduced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original</w:t>
      </w:r>
      <w:r xmlns:w="http://schemas.openxmlformats.org/wordprocessingml/2006/main" w:rsidRPr="00631CF5">
        <w:rPr>
          <w:rFonts w:ascii="GHEA Grapalat" w:eastAsia="Times New Roman" w:hAnsi="GHEA Grapalat" w:cs="Sylfaen"/>
          <w:sz w:val="20"/>
          <w:szCs w:val="20"/>
          <w:lang w:val="af-ZA"/>
        </w:rPr>
        <w:t xml:space="preserve"> in </w:t>
      </w:r>
      <w:r xmlns:w="http://schemas.openxmlformats.org/wordprocessingml/2006/main" w:rsidRPr="00631CF5">
        <w:rPr>
          <w:rFonts w:ascii="Arial" w:eastAsia="Times New Roman" w:hAnsi="Arial" w:cs="Arial"/>
          <w:sz w:val="20"/>
          <w:szCs w:val="20"/>
        </w:rPr>
        <w:t xml:space="preserve">printed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scanned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form </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hereby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clause </w:t>
      </w:r>
      <w:r xmlns:w="http://schemas.openxmlformats.org/wordprocessingml/2006/main" w:rsidRPr="00631CF5">
        <w:rPr>
          <w:rFonts w:ascii="GHEA Grapalat" w:eastAsia="Times New Roman" w:hAnsi="GHEA Grapalat" w:cs="Sylfaen"/>
          <w:sz w:val="20"/>
          <w:szCs w:val="20"/>
          <w:lang w:val="af-ZA"/>
        </w:rPr>
        <w:t xml:space="preserve">12.5 </w:t>
      </w:r>
      <w:r xmlns:w="http://schemas.openxmlformats.org/wordprocessingml/2006/main" w:rsidRPr="00631CF5">
        <w:rPr>
          <w:rFonts w:ascii="Arial" w:eastAsia="Times New Roman" w:hAnsi="Arial" w:cs="Arial"/>
          <w:sz w:val="20"/>
          <w:szCs w:val="20"/>
          <w:lang w:val="en-US"/>
        </w:rPr>
        <w:t xml:space="preserve">of the invitation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electronic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the post office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via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Herein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 the point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specified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documents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like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requirement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receive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including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w:t>
      </w:r>
      <w:r xmlns:w="http://schemas.openxmlformats.org/wordprocessingml/2006/main" w:rsidRPr="00631CF5">
        <w:rPr>
          <w:rFonts w:ascii="GHEA Grapalat" w:eastAsia="Times New Roman" w:hAnsi="GHEA Grapalat" w:cs="Sylfaen"/>
          <w:sz w:val="20"/>
          <w:szCs w:val="20"/>
          <w:lang w:val="af-ZA"/>
        </w:rPr>
        <w:t xml:space="preserve">​</w:t>
      </w:r>
    </w:p>
    <w:bookmarkEnd w:id="11"/>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12.11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held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to the procedure </w:t>
      </w:r>
      <w:r xmlns:w="http://schemas.openxmlformats.org/wordprocessingml/2006/main" w:rsidRPr="00631CF5">
        <w:rPr>
          <w:rFonts w:ascii="GHEA Grapalat" w:eastAsia="Times New Roman" w:hAnsi="GHEA Grapalat" w:cs="Sylfaen"/>
          <w:sz w:val="20"/>
          <w:szCs w:val="20"/>
          <w:lang w:val="af-ZA"/>
        </w:rPr>
        <w:t xml:space="preserve">of </w:t>
      </w:r>
      <w:r xmlns:w="http://schemas.openxmlformats.org/wordprocessingml/2006/main" w:rsidRPr="00631CF5">
        <w:rPr>
          <w:rFonts w:ascii="Arial" w:eastAsia="Times New Roman" w:hAnsi="Arial" w:cs="Arial"/>
          <w:sz w:val="20"/>
          <w:szCs w:val="20"/>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to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the </w:t>
      </w:r>
      <w:r xmlns:w="http://schemas.openxmlformats.org/wordprocessingml/2006/main" w:rsidRPr="00631CF5">
        <w:rPr>
          <w:rFonts w:ascii="Arial" w:eastAsia="Times New Roman" w:hAnsi="Arial" w:cs="Arial"/>
          <w:sz w:val="20"/>
          <w:szCs w:val="20"/>
        </w:rPr>
        <w:t xml:space="preserve">employer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involved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all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sides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have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to be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purpose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invited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at the 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their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views.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12.12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being implemented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held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proceedings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accepted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twenty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calendar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Marked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period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 extended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even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until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It's </w:t>
      </w:r>
      <w:r xmlns:w="http://schemas.openxmlformats.org/wordprocessingml/2006/main" w:rsidRPr="00631CF5">
        <w:rPr>
          <w:rFonts w:ascii="Arial" w:eastAsia="Times New Roman" w:hAnsi="Arial" w:cs="Arial"/>
          <w:sz w:val="20"/>
          <w:szCs w:val="20"/>
        </w:rPr>
        <w:t xml:space="preserve">a </w:t>
      </w:r>
      <w:r xmlns:w="http://schemas.openxmlformats.org/wordprocessingml/2006/main" w:rsidRPr="00631CF5">
        <w:rPr>
          <w:rFonts w:ascii="Arial" w:eastAsia="Times New Roman" w:hAnsi="Arial" w:cs="Arial"/>
          <w:sz w:val="20"/>
          <w:szCs w:val="20"/>
        </w:rPr>
        <w:t xml:space="preserve">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 the day of</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me</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reasoned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intermediate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0"/>
          <w:lang w:val="af-ZA"/>
        </w:rPr>
        <w:t xml:space="preserve">by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intermediate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make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me</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provide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appropriate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statement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the newsletter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legally binding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change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eliminated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that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including: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partial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only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court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12.13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lang w:val="en-US"/>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has</w:t>
      </w:r>
      <w:r xmlns:w="http://schemas.openxmlformats.org/wordprocessingml/2006/main" w:rsidRPr="00631CF5" w:rsidDel="00B90C4B">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the client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the 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actions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inactivity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accept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as follows: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decisions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Sylfaen"/>
          <w:sz w:val="20"/>
          <w:szCs w:val="20"/>
          <w:lang w:val="af-ZA"/>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en-US"/>
        </w:rPr>
        <w:t xml:space="preserve">to prohibit</w:t>
      </w:r>
      <w:proofErr xmlns:w="http://schemas.openxmlformats.org/wordprocessingml/2006/main" w:type="gramEnd"/>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perform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certain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actions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accept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decisions</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lang w:val="af-ZA"/>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en-US"/>
        </w:rPr>
        <w:t xml:space="preserve">to oblige</w:t>
      </w:r>
      <w:proofErr xmlns:w="http://schemas.openxmlformats.org/wordprocessingml/2006/main" w:type="gramEnd"/>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accept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appropriate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decisions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including: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non-existent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announce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procedure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contract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invalid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recognize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decision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2) </w:t>
      </w:r>
      <w:r xmlns:w="http://schemas.openxmlformats.org/wordprocessingml/2006/main" w:rsidRPr="00631CF5">
        <w:rPr>
          <w:rFonts w:ascii="Arial" w:eastAsia="Times New Roman" w:hAnsi="Arial" w:cs="Arial"/>
          <w:sz w:val="20"/>
          <w:szCs w:val="20"/>
          <w:lang w:val="en-US"/>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makes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the participant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the process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participate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participants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the list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include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about</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3) </w:t>
      </w:r>
      <w:r xmlns:w="http://schemas.openxmlformats.org/wordprocessingml/2006/main" w:rsidRPr="00631CF5">
        <w:rPr>
          <w:rFonts w:ascii="Arial" w:eastAsia="Times New Roman" w:hAnsi="Arial" w:cs="Arial"/>
          <w:sz w:val="20"/>
          <w:szCs w:val="20"/>
          <w:lang w:val="en-US"/>
        </w:rPr>
        <w:t xml:space="preserve">accounting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accepted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decisions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them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performance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towards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implements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control</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12.14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satisfied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responsibility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wearing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caused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order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justified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damage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compensation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for</w:t>
      </w:r>
    </w:p>
    <w:p w:rsidR="00BB1514" w:rsidRPr="00631CF5" w:rsidRDefault="00BB1514" w:rsidP="00BB1514">
      <w:pPr xmlns:w="http://schemas.openxmlformats.org/wordprocessingml/2006/main">
        <w:shd w:val="clear" w:color="auto" w:fill="FFFFFF"/>
        <w:spacing w:after="0" w:line="240" w:lineRule="auto"/>
        <w:ind w:firstLine="567"/>
        <w:jc w:val="both"/>
        <w:rPr>
          <w:rFonts w:ascii="GHEA Grapalat" w:eastAsia="Times New Roman" w:hAnsi="GHEA Grapalat" w:cs="Times New Roman"/>
          <w:color w:val="000000"/>
          <w:sz w:val="21"/>
          <w:szCs w:val="21"/>
          <w:lang w:val="af-ZA"/>
        </w:rPr>
      </w:pPr>
      <w:r xmlns:w="http://schemas.openxmlformats.org/wordprocessingml/2006/main" w:rsidRPr="00631CF5">
        <w:rPr>
          <w:rFonts w:ascii="GHEA Grapalat" w:eastAsia="Times New Roman" w:hAnsi="GHEA Grapalat" w:cs="Sylfaen"/>
          <w:sz w:val="20"/>
          <w:szCs w:val="20"/>
          <w:lang w:val="af-ZA"/>
        </w:rPr>
        <w:t xml:space="preserve">12.15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open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for </w:t>
      </w:r>
      <w:r xmlns:w="http://schemas.openxmlformats.org/wordprocessingml/2006/main" w:rsidRPr="00631CF5">
        <w:rPr>
          <w:rFonts w:ascii="GHEA Grapalat" w:eastAsia="Times New Roman" w:hAnsi="GHEA Grapalat" w:cs="Sylfaen"/>
          <w:sz w:val="20"/>
          <w:szCs w:val="20"/>
          <w:lang w:val="af-ZA"/>
        </w:rPr>
        <w:t xml:space="preserve">: </w:t>
      </w:r>
      <w:bookmarkStart xmlns:w="http://schemas.openxmlformats.org/wordprocessingml/2006/main" w:id="12" w:name="_Hlk9265079"/>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being implemented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via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being recorded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held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together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published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Newsletter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Recording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impossibility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transcribed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Sessions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online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broadcast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also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 the internet </w:t>
      </w:r>
      <w:r xmlns:w="http://schemas.openxmlformats.org/wordprocessingml/2006/main" w:rsidRPr="00631CF5">
        <w:rPr>
          <w:rFonts w:ascii="GHEA Grapalat" w:eastAsia="Times New Roman" w:hAnsi="GHEA Grapalat" w:cs="Sylfaen"/>
          <w:sz w:val="20"/>
          <w:szCs w:val="20"/>
          <w:lang w:val="af-ZA"/>
        </w:rPr>
        <w:t xml:space="preserve">.</w:t>
      </w:r>
    </w:p>
    <w:bookmarkEnd w:id="12"/>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sidDel="00714C96">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12.16 </w:t>
      </w:r>
      <w:r xmlns:w="http://schemas.openxmlformats.org/wordprocessingml/2006/main" w:rsidRPr="00631CF5">
        <w:rPr>
          <w:rFonts w:ascii="Arial" w:eastAsia="Times New Roman" w:hAnsi="Arial" w:cs="Arial"/>
          <w:sz w:val="20"/>
          <w:szCs w:val="20"/>
        </w:rPr>
        <w:t xml:space="preserve">Each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 </w:t>
      </w:r>
      <w:r xmlns:w="http://schemas.openxmlformats.org/wordprocessingml/2006/main" w:rsidRPr="00631CF5">
        <w:rPr>
          <w:rFonts w:ascii="GHEA Grapalat" w:eastAsia="Times New Roman" w:hAnsi="GHEA Grapalat" w:cs="Sylfaen"/>
          <w:sz w:val="20"/>
          <w:szCs w:val="20"/>
          <w:lang w:val="af-ZA"/>
        </w:rPr>
        <w:t xml:space="preserve">whose</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interests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 violated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be violated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basis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served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actions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as a result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has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participate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procedure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until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regarding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accept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period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similar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50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article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w:t>
      </w:r>
      <w:r xmlns:w="http://schemas.openxmlformats.org/wordprocessingml/2006/main" w:rsidRPr="00631CF5">
        <w:rPr>
          <w:rFonts w:ascii="GHEA Grapalat" w:eastAsia="Times New Roman" w:hAnsi="GHEA Grapalat" w:cs="Sylfaen"/>
          <w:sz w:val="20"/>
          <w:szCs w:val="20"/>
          <w:lang w:val="af-ZA"/>
        </w:rPr>
        <w:t xml:space="preserve">to </w:t>
      </w:r>
      <w:r xmlns:w="http://schemas.openxmlformats.org/wordprocessingml/2006/main" w:rsidRPr="00631CF5">
        <w:rPr>
          <w:rFonts w:ascii="Arial" w:eastAsia="Times New Roman" w:hAnsi="Arial" w:cs="Arial"/>
          <w:sz w:val="20"/>
          <w:szCs w:val="20"/>
        </w:rPr>
        <w:t xml:space="preserve">the appeal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procedure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not participating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deprived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similar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law.</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12.17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make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two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during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in </w:t>
      </w:r>
      <w:r xmlns:w="http://schemas.openxmlformats.org/wordprocessingml/2006/main" w:rsidRPr="00631CF5">
        <w:rPr>
          <w:rFonts w:ascii="Arial" w:eastAsia="Times New Roman" w:hAnsi="Arial" w:cs="Arial"/>
          <w:sz w:val="20"/>
          <w:szCs w:val="20"/>
          <w:lang w:val="af-ZA"/>
        </w:rPr>
        <w:t xml:space="preserve">the bulletin </w:t>
      </w:r>
      <w:r xmlns:w="http://schemas.openxmlformats.org/wordprocessingml/2006/main" w:rsidRPr="00631CF5">
        <w:rPr>
          <w:rFonts w:ascii="Arial" w:eastAsia="Times New Roman" w:hAnsi="Arial" w:cs="Arial"/>
          <w:sz w:val="20"/>
          <w:szCs w:val="20"/>
          <w:lang w:val="af-ZA"/>
        </w:rPr>
        <w:t xml:space="preserve">stating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af-ZA"/>
        </w:rPr>
        <w:t xml:space="preserve">publication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Arial" w:eastAsia="Times New Roman" w:hAnsi="Arial" w:cs="Arial"/>
          <w:sz w:val="20"/>
          <w:szCs w:val="20"/>
          <w:lang w:val="af-ZA"/>
        </w:rPr>
        <w:t xml:space="preserve">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strength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enter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writing </w:t>
      </w:r>
      <w:r xmlns:w="http://schemas.openxmlformats.org/wordprocessingml/2006/main" w:rsidRPr="00631CF5">
        <w:rPr>
          <w:rFonts w:ascii="Arial" w:eastAsia="Times New Roman" w:hAnsi="Arial" w:cs="Arial"/>
          <w:sz w:val="20"/>
          <w:szCs w:val="20"/>
        </w:rPr>
        <w:t xml:space="preserve">on </w:t>
      </w:r>
      <w:r xmlns:w="http://schemas.openxmlformats.org/wordprocessingml/2006/main" w:rsidRPr="00631CF5">
        <w:rPr>
          <w:rFonts w:ascii="Arial" w:eastAsia="Times New Roman" w:hAnsi="Arial" w:cs="Arial"/>
          <w:sz w:val="20"/>
          <w:szCs w:val="20"/>
        </w:rPr>
        <w:t xml:space="preserve">the spot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publish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GHEA Grapalat" w:eastAsia="Times New Roman" w:hAnsi="GHEA Grapalat" w:cs="Sylfaen"/>
          <w:sz w:val="20"/>
          <w:szCs w:val="20"/>
          <w:lang w:val="af-ZA"/>
        </w:rPr>
        <w:t xml:space="preserve">day</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12.18 </w:t>
      </w:r>
      <w:r xmlns:w="http://schemas.openxmlformats.org/wordprocessingml/2006/main" w:rsidRPr="00631CF5">
        <w:rPr>
          <w:rFonts w:ascii="Arial" w:eastAsia="Times New Roman" w:hAnsi="Arial" w:cs="Arial"/>
          <w:sz w:val="20"/>
          <w:szCs w:val="20"/>
        </w:rPr>
        <w:t xml:space="preserve">Each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 </w:t>
      </w:r>
      <w:r xmlns:w="http://schemas.openxmlformats.org/wordprocessingml/2006/main" w:rsidRPr="00631CF5">
        <w:rPr>
          <w:rFonts w:ascii="Arial" w:eastAsia="Times New Roman" w:hAnsi="Arial" w:cs="Arial"/>
          <w:sz w:val="20"/>
          <w:szCs w:val="20"/>
        </w:rPr>
        <w:t xml:space="preserve">person </w:t>
      </w:r>
      <w:r xmlns:w="http://schemas.openxmlformats.org/wordprocessingml/2006/main" w:rsidRPr="00631CF5">
        <w:rPr>
          <w:rFonts w:ascii="GHEA Grapalat" w:eastAsia="Times New Roman" w:hAnsi="GHEA Grapalat" w:cs="Sylfaen"/>
          <w:sz w:val="20"/>
          <w:szCs w:val="20"/>
          <w:lang w:val="af-ZA"/>
        </w:rPr>
        <w:t xml:space="preserve">who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interested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specifically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transaction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sealing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request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which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damages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wear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rPr>
        <w:t xml:space="preserve">the employer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done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action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inactivity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as a result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right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has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judicial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order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demand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damages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compensation.</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12.19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automatically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suspension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Arial" w:eastAsia="Times New Roman" w:hAnsi="Arial" w:cs="Arial"/>
          <w:sz w:val="20"/>
          <w:szCs w:val="20"/>
        </w:rPr>
        <w:t xml:space="preserve">process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50th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lang w:val="en-US"/>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Article </w:t>
      </w:r>
      <w:r xmlns:w="http://schemas.openxmlformats.org/wordprocessingml/2006/main" w:rsidRPr="00631CF5">
        <w:rPr>
          <w:rFonts w:ascii="GHEA Grapalat" w:eastAsia="Times New Roman" w:hAnsi="GHEA Grapalat" w:cs="Sylfaen"/>
          <w:sz w:val="20"/>
          <w:szCs w:val="20"/>
          <w:lang w:val="af-ZA"/>
        </w:rPr>
        <w:t xml:space="preserve">9</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part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planned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statement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be published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from the date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until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protest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exam</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 results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accepted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strength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enter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GHEA Grapalat" w:eastAsia="Times New Roman" w:hAnsi="GHEA Grapalat" w:cs="Sylfaen"/>
          <w:sz w:val="20"/>
          <w:szCs w:val="20"/>
          <w:lang w:val="af-ZA"/>
        </w:rPr>
        <w:t xml:space="preserve">day</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51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article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to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complaint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me</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makes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process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suspension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remove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decision </w:t>
      </w:r>
      <w:r xmlns:w="http://schemas.openxmlformats.org/wordprocessingml/2006/main" w:rsidRPr="00631CF5">
        <w:rPr>
          <w:rFonts w:ascii="GHEA Grapalat" w:eastAsia="Times New Roman" w:hAnsi="GHEA Grapalat" w:cs="Sylfaen"/>
          <w:sz w:val="20"/>
          <w:szCs w:val="20"/>
          <w:lang w:val="af-ZA"/>
        </w:rPr>
        <w:t xml:space="preserve">if</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2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lang w:val="en-US"/>
        </w:rPr>
        <w:t xml:space="preserve">the law</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1 </w:t>
      </w:r>
      <w:r xmlns:w="http://schemas.openxmlformats.org/wordprocessingml/2006/main" w:rsidRPr="00631CF5">
        <w:rPr>
          <w:rFonts w:ascii="Arial" w:eastAsia="Times New Roman" w:hAnsi="Arial" w:cs="Arial"/>
          <w:sz w:val="20"/>
          <w:szCs w:val="20"/>
        </w:rPr>
        <w:t xml:space="preserve">of </w:t>
      </w:r>
      <w:r xmlns:w="http://schemas.openxmlformats.org/wordprocessingml/2006/main" w:rsidRPr="00631CF5">
        <w:rPr>
          <w:rFonts w:ascii="Arial" w:eastAsia="Times New Roman" w:hAnsi="Arial" w:cs="Arial"/>
          <w:sz w:val="20"/>
          <w:szCs w:val="20"/>
        </w:rPr>
        <w:t xml:space="preserve">the article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part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bodies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leaders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legal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case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executive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the body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leader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writing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reports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 </w:t>
      </w:r>
      <w:r xmlns:w="http://schemas.openxmlformats.org/wordprocessingml/2006/main" w:rsidRPr="00631CF5">
        <w:rPr>
          <w:rFonts w:ascii="GHEA Grapalat" w:eastAsia="Times New Roman" w:hAnsi="GHEA Grapalat" w:cs="Sylfaen"/>
          <w:sz w:val="20"/>
          <w:szCs w:val="20"/>
          <w:lang w:val="af-ZA"/>
        </w:rPr>
        <w:t xml:space="preserve">that</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national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safety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interests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based 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necessary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continue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GHEA Grapalat" w:eastAsia="Times New Roman" w:hAnsi="GHEA Grapalat" w:cs="Sylfaen"/>
          <w:sz w:val="20"/>
          <w:szCs w:val="20"/>
          <w:lang w:val="af-ZA"/>
        </w:rPr>
        <w:t xml:space="preserve">the </w:t>
      </w:r>
      <w:r xmlns:w="http://schemas.openxmlformats.org/wordprocessingml/2006/main" w:rsidRPr="00631CF5">
        <w:rPr>
          <w:rFonts w:ascii="Arial" w:eastAsia="Times New Roman" w:hAnsi="Arial" w:cs="Arial"/>
          <w:sz w:val="20"/>
          <w:szCs w:val="20"/>
        </w:rPr>
        <w:t xml:space="preserve">process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b/>
          <w:sz w:val="20"/>
          <w:szCs w:val="20"/>
          <w:lang w:val="es-ES"/>
        </w:rPr>
      </w:pP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by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suspension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can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removed </w:t>
      </w:r>
      <w:r xmlns:w="http://schemas.openxmlformats.org/wordprocessingml/2006/main" w:rsidRPr="00631CF5">
        <w:rPr>
          <w:rFonts w:ascii="GHEA Grapalat" w:eastAsia="Times New Roman" w:hAnsi="GHEA Grapalat" w:cs="Sylfaen"/>
          <w:sz w:val="20"/>
          <w:szCs w:val="20"/>
          <w:lang w:val="af-ZA"/>
        </w:rPr>
        <w:t xml:space="preserve">if</w:t>
      </w:r>
      <w:r xmlns:w="http://schemas.openxmlformats.org/wordprocessingml/2006/main" w:rsidRPr="00631CF5">
        <w:rPr>
          <w:rFonts w:ascii="Arial" w:eastAsia="Times New Roman" w:hAnsi="Arial" w:cs="Arial"/>
          <w:sz w:val="20"/>
          <w:szCs w:val="20"/>
        </w:rPr>
        <w:t xml:space="preserv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rPr>
        <w:t xml:space="preserve">the donor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presented by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justifications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according to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protection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national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safety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interests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based on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necessary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continue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of purchase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process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Present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dot </w:t>
      </w:r>
      <w:r xmlns:w="http://schemas.openxmlformats.org/wordprocessingml/2006/main" w:rsidRPr="00631CF5">
        <w:rPr>
          <w:rFonts w:ascii="Arial" w:eastAsia="Times New Roman" w:hAnsi="Arial" w:cs="Arial"/>
          <w:sz w:val="20"/>
          <w:szCs w:val="20"/>
        </w:rPr>
        <w:t xml:space="preserve">who?</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planned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decision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shopping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with</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connected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complaints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examiner</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person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publication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in the newsletter </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it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to make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on the day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next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working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rPr>
        <w:t xml:space="preserve">the </w:t>
      </w:r>
      <w:r xmlns:w="http://schemas.openxmlformats.org/wordprocessingml/2006/main" w:rsidRPr="00631CF5">
        <w:rPr>
          <w:rFonts w:ascii="GHEA Grapalat" w:eastAsia="Times New Roman" w:hAnsi="GHEA Grapalat" w:cs="Sylfaen"/>
          <w:sz w:val="20"/>
          <w:szCs w:val="20"/>
          <w:lang w:val="af-ZA"/>
        </w:rPr>
        <w:t xml:space="preserve">day</w:t>
      </w: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Times New Roman"/>
          <w:b/>
          <w:sz w:val="24"/>
          <w:lang w:val="af-ZA"/>
        </w:rPr>
      </w:pPr>
      <w:r xmlns:w="http://schemas.openxmlformats.org/wordprocessingml/2006/main" w:rsidRPr="00631CF5">
        <w:rPr>
          <w:rFonts w:ascii="GHEA Grapalat" w:eastAsia="Times New Roman" w:hAnsi="GHEA Grapalat" w:cs="Sylfaen"/>
          <w:b/>
          <w:sz w:val="24"/>
          <w:lang w:val="es-ES"/>
        </w:rPr>
        <w:br xmlns:w="http://schemas.openxmlformats.org/wordprocessingml/2006/main" w:type="page"/>
      </w:r>
      <w:r xmlns:w="http://schemas.openxmlformats.org/wordprocessingml/2006/main" w:rsidRPr="00631CF5">
        <w:rPr>
          <w:rFonts w:ascii="Arial" w:eastAsia="Times New Roman" w:hAnsi="Arial" w:cs="Arial"/>
          <w:b/>
          <w:sz w:val="24"/>
          <w:lang w:val="es-ES"/>
        </w:rPr>
        <w:lastRenderedPageBreak xmlns:w="http://schemas.openxmlformats.org/wordprocessingml/2006/main"/>
      </w:r>
      <w:r xmlns:w="http://schemas.openxmlformats.org/wordprocessingml/2006/main" w:rsidRPr="00631CF5">
        <w:rPr>
          <w:rFonts w:ascii="Arial" w:eastAsia="Times New Roman" w:hAnsi="Arial" w:cs="Arial"/>
          <w:b/>
          <w:sz w:val="24"/>
          <w:lang w:val="es-ES"/>
        </w:rPr>
        <w:t xml:space="preserve">PART </w:t>
      </w:r>
      <w:r xmlns:w="http://schemas.openxmlformats.org/wordprocessingml/2006/main" w:rsidRPr="00631CF5">
        <w:rPr>
          <w:rFonts w:ascii="GHEA Grapalat" w:eastAsia="Times New Roman" w:hAnsi="GHEA Grapalat" w:cs="Times New Roman"/>
          <w:b/>
          <w:sz w:val="24"/>
          <w:lang w:val="af-ZA"/>
        </w:rPr>
        <w:t xml:space="preserve">II:</w:t>
      </w:r>
    </w:p>
    <w:p w:rsidR="00BB1514" w:rsidRPr="00631CF5" w:rsidRDefault="00BB1514" w:rsidP="00BB1514">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631CF5">
        <w:rPr>
          <w:rFonts w:ascii="Arial" w:eastAsia="Times New Roman" w:hAnsi="Arial" w:cs="Arial"/>
          <w:b/>
          <w:sz w:val="24"/>
          <w:lang w:val="es-ES"/>
        </w:rPr>
        <w:t xml:space="preserve">Q:</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R:</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Q:</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N:</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C:</w:t>
      </w:r>
    </w:p>
    <w:p w:rsidR="00BB1514" w:rsidRPr="00631CF5" w:rsidRDefault="00BB1514" w:rsidP="00BB1514">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631CF5">
        <w:rPr>
          <w:rFonts w:ascii="Arial" w:eastAsia="Times New Roman" w:hAnsi="Arial" w:cs="Arial"/>
          <w:b/>
          <w:sz w:val="24"/>
        </w:rPr>
        <w:t xml:space="preserve">C:</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N:</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A:</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N:</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Sh:</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M:</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A:</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N:</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Q:</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A:</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R:</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Ts:</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M:</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A:</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rPr>
        <w:t xml:space="preserve">N:</w:t>
      </w:r>
      <w:r xmlns:w="http://schemas.openxmlformats.org/wordprocessingml/2006/main" w:rsidRPr="00631CF5">
        <w:rPr>
          <w:rFonts w:ascii="GHEA Grapalat" w:eastAsia="Times New Roman" w:hAnsi="GHEA Grapalat" w:cs="Sylfaen"/>
          <w:b/>
          <w:sz w:val="24"/>
          <w:lang w:val="af-ZA"/>
        </w:rPr>
        <w:t xml:space="preserve"> </w:t>
      </w:r>
      <w:r xmlns:w="http://schemas.openxmlformats.org/wordprocessingml/2006/main" w:rsidRPr="00631CF5">
        <w:rPr>
          <w:rFonts w:ascii="Arial" w:eastAsia="Times New Roman" w:hAnsi="Arial" w:cs="Arial"/>
          <w:b/>
          <w:sz w:val="24"/>
          <w:lang w:val="es-ES"/>
        </w:rPr>
        <w:t xml:space="preserve">Q:</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Y:</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T:</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P:</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T:</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R:</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S:</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T:</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E:</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L:</w:t>
      </w:r>
      <w:r xmlns:w="http://schemas.openxmlformats.org/wordprocessingml/2006/main" w:rsidRPr="00631CF5">
        <w:rPr>
          <w:rFonts w:ascii="GHEA Grapalat" w:eastAsia="Times New Roman" w:hAnsi="GHEA Grapalat" w:cs="Times New Roman"/>
          <w:b/>
          <w:sz w:val="24"/>
          <w:lang w:val="af-ZA"/>
        </w:rPr>
        <w:t xml:space="preserve"> </w:t>
      </w:r>
      <w:r xmlns:w="http://schemas.openxmlformats.org/wordprocessingml/2006/main" w:rsidRPr="00631CF5">
        <w:rPr>
          <w:rFonts w:ascii="Arial" w:eastAsia="Times New Roman" w:hAnsi="Arial" w:cs="Arial"/>
          <w:b/>
          <w:sz w:val="24"/>
          <w:lang w:val="es-ES"/>
        </w:rPr>
        <w:t xml:space="preserve">And:</w:t>
      </w:r>
    </w:p>
    <w:p w:rsidR="00BB1514" w:rsidRPr="00631CF5" w:rsidRDefault="00BB1514" w:rsidP="00BB1514">
      <w:pPr>
        <w:spacing w:after="0" w:line="240" w:lineRule="auto"/>
        <w:ind w:firstLine="567"/>
        <w:jc w:val="center"/>
        <w:rPr>
          <w:rFonts w:ascii="GHEA Grapalat" w:eastAsia="Times New Roman" w:hAnsi="GHEA Grapalat" w:cs="Times New Roman"/>
          <w:sz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631CF5">
        <w:rPr>
          <w:rFonts w:ascii="GHEA Grapalat" w:eastAsia="Times New Roman" w:hAnsi="GHEA Grapalat" w:cs="Times New Roman"/>
          <w:b/>
          <w:sz w:val="20"/>
          <w:szCs w:val="24"/>
          <w:lang w:val="af-ZA"/>
        </w:rPr>
        <w:t xml:space="preserve">1. </w:t>
      </w:r>
      <w:r xmlns:w="http://schemas.openxmlformats.org/wordprocessingml/2006/main" w:rsidRPr="00631CF5">
        <w:rPr>
          <w:rFonts w:ascii="Arial" w:eastAsia="Times New Roman" w:hAnsi="Arial" w:cs="Arial"/>
          <w:b/>
          <w:sz w:val="20"/>
          <w:szCs w:val="24"/>
          <w:lang w:val="es-ES"/>
        </w:rPr>
        <w:t xml:space="preserve">GENERAL</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es-ES"/>
        </w:rPr>
        <w:t xml:space="preserve">PROVISIONS: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4"/>
          <w:lang w:val="af-ZA"/>
        </w:rPr>
      </w:pPr>
      <w:r xmlns:w="http://schemas.openxmlformats.org/wordprocessingml/2006/main" w:rsidRPr="00631CF5">
        <w:rPr>
          <w:rFonts w:ascii="GHEA Grapalat" w:eastAsia="Times New Roman" w:hAnsi="GHEA Grapalat" w:cs="Times New Roman"/>
          <w:sz w:val="24"/>
          <w:lang w:val="af-ZA"/>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1.1 </w:t>
      </w:r>
      <w:r xmlns:w="http://schemas.openxmlformats.org/wordprocessingml/2006/main" w:rsidRPr="00631CF5">
        <w:rPr>
          <w:rFonts w:ascii="Arial" w:eastAsia="Times New Roman" w:hAnsi="Arial" w:cs="Arial"/>
          <w:sz w:val="20"/>
          <w:szCs w:val="24"/>
        </w:rPr>
        <w:t xml:space="preserve">Herein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instruction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purpose: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has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assist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colleagues</w:t>
      </w:r>
      <w:r xmlns:w="http://schemas.openxmlformats.org/wordprocessingml/2006/main" w:rsidRPr="00631CF5">
        <w:rPr>
          <w:rFonts w:ascii="Arial" w:eastAsia="Times New Roman" w:hAnsi="Arial" w:cs="Arial"/>
          <w:sz w:val="20"/>
          <w:szCs w:val="24"/>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while preparing.</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1.2 </w:t>
      </w:r>
      <w:r xmlns:w="http://schemas.openxmlformats.org/wordprocessingml/2006/main" w:rsidRPr="00631CF5">
        <w:rPr>
          <w:rFonts w:ascii="Arial" w:eastAsia="Times New Roman" w:hAnsi="Arial" w:cs="Arial"/>
          <w:sz w:val="20"/>
          <w:szCs w:val="24"/>
        </w:rPr>
        <w:t xml:space="preserve">Expediency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m </w:t>
      </w:r>
      <w:r xmlns:w="http://schemas.openxmlformats.org/wordprocessingml/2006/main" w:rsidRPr="00631CF5">
        <w:rPr>
          <w:rFonts w:ascii="Arial" w:eastAsia="Times New Roman" w:hAnsi="Arial" w:cs="Arial"/>
          <w:sz w:val="20"/>
          <w:szCs w:val="24"/>
        </w:rPr>
        <w:t xml:space="preserve">partner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 information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submit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hereby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by instruction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offered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of forms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different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different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ways </w:t>
      </w:r>
      <w:r xmlns:w="http://schemas.openxmlformats.org/wordprocessingml/2006/main" w:rsidRPr="00631CF5">
        <w:rPr>
          <w:rFonts w:ascii="GHEA Grapalat" w:eastAsia="Times New Roman" w:hAnsi="GHEA Grapalat" w:cs="Sylfaen"/>
          <w:sz w:val="20"/>
          <w:szCs w:val="24"/>
          <w:lang w:val="af-ZA"/>
        </w:rPr>
        <w:t xml:space="preserve">by </w:t>
      </w:r>
      <w:r xmlns:w="http://schemas.openxmlformats.org/wordprocessingml/2006/main" w:rsidRPr="00631CF5">
        <w:rPr>
          <w:rFonts w:ascii="Arial" w:eastAsia="Times New Roman" w:hAnsi="Arial" w:cs="Arial"/>
          <w:sz w:val="20"/>
          <w:szCs w:val="24"/>
        </w:rPr>
        <w:t xml:space="preserve">keeping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valid conditions.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1.3 </w:t>
      </w:r>
      <w:r xmlns:w="http://schemas.openxmlformats.org/wordprocessingml/2006/main" w:rsidRPr="00631CF5">
        <w:rPr>
          <w:rFonts w:ascii="Arial" w:eastAsia="Times New Roman" w:hAnsi="Arial" w:cs="Arial"/>
          <w:sz w:val="20"/>
          <w:szCs w:val="24"/>
        </w:rPr>
        <w:t xml:space="preserve">Applications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from Armenian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besides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you 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also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english</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Russian.</w:t>
      </w:r>
      <w:r xmlns:w="http://schemas.openxmlformats.org/wordprocessingml/2006/main"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631CF5">
        <w:rPr>
          <w:rFonts w:ascii="GHEA Grapalat" w:eastAsia="Times New Roman" w:hAnsi="GHEA Grapalat" w:cs="Times New Roman"/>
          <w:b/>
          <w:sz w:val="20"/>
          <w:szCs w:val="24"/>
          <w:lang w:val="af-ZA"/>
        </w:rPr>
        <w:t xml:space="preserve">2. </w:t>
      </w:r>
      <w:r xmlns:w="http://schemas.openxmlformats.org/wordprocessingml/2006/main" w:rsidRPr="00631CF5">
        <w:rPr>
          <w:rFonts w:ascii="Arial" w:eastAsia="Times New Roman" w:hAnsi="Arial" w:cs="Arial"/>
          <w:b/>
          <w:sz w:val="20"/>
          <w:szCs w:val="24"/>
          <w:lang w:val="es-ES"/>
        </w:rPr>
        <w:t xml:space="preserve">CURRENT</w:t>
      </w:r>
      <w:r xmlns:w="http://schemas.openxmlformats.org/wordprocessingml/2006/main" w:rsidRPr="00631CF5">
        <w:rPr>
          <w:rFonts w:ascii="GHEA Grapalat" w:eastAsia="Times New Roman" w:hAnsi="GHEA Grapalat" w:cs="Times New Roman"/>
          <w:b/>
          <w:sz w:val="20"/>
          <w:szCs w:val="24"/>
          <w:lang w:val="af-ZA"/>
        </w:rPr>
        <w:t xml:space="preserve"> </w:t>
      </w:r>
      <w:r xmlns:w="http://schemas.openxmlformats.org/wordprocessingml/2006/main" w:rsidRPr="00631CF5">
        <w:rPr>
          <w:rFonts w:ascii="Arial" w:eastAsia="Times New Roman" w:hAnsi="Arial" w:cs="Arial"/>
          <w:b/>
          <w:sz w:val="20"/>
          <w:szCs w:val="24"/>
          <w:lang w:val="es-ES"/>
        </w:rPr>
        <w:t xml:space="preserve">THE APPLICATION</w:t>
      </w:r>
    </w:p>
    <w:p w:rsidR="00BB1514" w:rsidRPr="00631CF5" w:rsidRDefault="00BB1514" w:rsidP="00BB1514">
      <w:pPr>
        <w:spacing w:after="0" w:line="240" w:lineRule="auto"/>
        <w:ind w:firstLine="720"/>
        <w:jc w:val="center"/>
        <w:rPr>
          <w:rFonts w:ascii="GHEA Grapalat" w:eastAsia="Times New Roman" w:hAnsi="GHEA Grapalat" w:cs="Times New Roman"/>
          <w:sz w:val="24"/>
          <w:lang w:val="af-ZA"/>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631CF5">
        <w:rPr>
          <w:rFonts w:ascii="Arial" w:eastAsia="Times New Roman" w:hAnsi="Arial" w:cs="Arial"/>
          <w:sz w:val="20"/>
          <w:szCs w:val="20"/>
          <w:lang w:val="hy-AM"/>
        </w:rPr>
        <w:t xml:space="preserve">To the procedure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participate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m </w:t>
      </w:r>
      <w:r xmlns:w="http://schemas.openxmlformats.org/wordprocessingml/2006/main" w:rsidRPr="00631CF5">
        <w:rPr>
          <w:rFonts w:ascii="Arial" w:eastAsia="Times New Roman" w:hAnsi="Arial" w:cs="Arial"/>
          <w:sz w:val="20"/>
          <w:szCs w:val="20"/>
          <w:lang w:val="hy-AM"/>
        </w:rPr>
        <w:t xml:space="preserve">partner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2nd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invitation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part </w:t>
      </w:r>
      <w:r xmlns:w="http://schemas.openxmlformats.org/wordprocessingml/2006/main" w:rsidRPr="00631CF5">
        <w:rPr>
          <w:rFonts w:ascii="GHEA Grapalat" w:eastAsia="Times New Roman" w:hAnsi="GHEA Grapalat" w:cs="Times New Roman"/>
          <w:sz w:val="20"/>
          <w:szCs w:val="20"/>
          <w:lang w:val="af-ZA"/>
        </w:rPr>
        <w:t xml:space="preserve">3</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by section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order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Application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attached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invitation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planned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appropriate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documents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information </w:t>
      </w:r>
      <w:r xmlns:w="http://schemas.openxmlformats.org/wordprocessingml/2006/main" w:rsidRPr="00631CF5">
        <w:rPr>
          <w:rFonts w:ascii="Arial" w:eastAsia="Times New Roman" w:hAnsi="Arial" w:cs="Arial"/>
          <w:sz w:val="20"/>
          <w:szCs w:val="20"/>
          <w:lang w:val="es-ES"/>
        </w:rPr>
        <w:t xml:space="preserve">) </w:t>
      </w:r>
      <w:r xmlns:w="http://schemas.openxmlformats.org/wordprocessingml/2006/main" w:rsidRPr="00631CF5">
        <w:rPr>
          <w:rFonts w:ascii="GHEA Grapalat" w:eastAsia="Times New Roman" w:hAnsi="GHEA Grapalat" w:cs="Times New Roman"/>
          <w:sz w:val="20"/>
          <w:szCs w:val="20"/>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Arial" w:eastAsia="Times New Roman" w:hAnsi="Arial" w:cs="Arial"/>
          <w:sz w:val="20"/>
          <w:szCs w:val="24"/>
          <w:lang w:val="en-US"/>
        </w:rPr>
        <w:t xml:space="preserve">Participant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by application</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present</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her</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by</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confirmed </w:t>
      </w:r>
      <w:r xmlns:w="http://schemas.openxmlformats.org/wordprocessingml/2006/main" w:rsidRPr="00631CF5">
        <w:rPr>
          <w:rFonts w:ascii="GHEA Grapalat" w:eastAsia="Times New Roman" w:hAnsi="GHEA Grapalat" w:cs="Sylfaen"/>
          <w:sz w:val="20"/>
          <w:szCs w:val="24"/>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631CF5">
        <w:rPr>
          <w:rFonts w:ascii="GHEA Grapalat" w:eastAsia="Times New Roman" w:hAnsi="GHEA Grapalat" w:cs="Sylfaen"/>
          <w:sz w:val="20"/>
          <w:szCs w:val="24"/>
          <w:lang w:val="es-ES"/>
        </w:rPr>
        <w:t xml:space="preserve">2.1 </w:t>
      </w:r>
      <w:r xmlns:w="http://schemas.openxmlformats.org/wordprocessingml/2006/main" w:rsidRPr="00631CF5">
        <w:rPr>
          <w:rFonts w:ascii="Arial" w:eastAsia="Times New Roman" w:hAnsi="Arial" w:cs="Arial"/>
          <w:sz w:val="20"/>
          <w:szCs w:val="24"/>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participate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application </w:t>
      </w:r>
      <w:r xmlns:w="http://schemas.openxmlformats.org/wordprocessingml/2006/main" w:rsidRPr="00631CF5">
        <w:rPr>
          <w:rFonts w:ascii="GHEA Grapalat" w:eastAsia="Times New Roman" w:hAnsi="GHEA Grapalat" w:cs="Sylfaen"/>
          <w:sz w:val="20"/>
          <w:szCs w:val="24"/>
          <w:lang w:val="es-ES"/>
        </w:rPr>
        <w:t xml:space="preserve">- </w:t>
      </w:r>
      <w:r xmlns:w="http://schemas.openxmlformats.org/wordprocessingml/2006/main" w:rsidRPr="00631CF5">
        <w:rPr>
          <w:rFonts w:ascii="Arial" w:eastAsia="Times New Roman" w:hAnsi="Arial" w:cs="Arial"/>
          <w:sz w:val="20"/>
          <w:szCs w:val="24"/>
          <w:lang w:val="en-US"/>
        </w:rPr>
        <w:t xml:space="preserve">statement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according to</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h </w:t>
      </w:r>
      <w:r xmlns:w="http://schemas.openxmlformats.org/wordprocessingml/2006/main" w:rsidRPr="00631CF5">
        <w:rPr>
          <w:rFonts w:ascii="Arial" w:eastAsia="Times New Roman" w:hAnsi="Arial" w:cs="Arial"/>
          <w:sz w:val="20"/>
          <w:szCs w:val="24"/>
        </w:rPr>
        <w:t xml:space="preserve">added </w:t>
      </w:r>
      <w:r xmlns:w="http://schemas.openxmlformats.org/wordprocessingml/2006/main" w:rsidRPr="00631CF5">
        <w:rPr>
          <w:rFonts w:ascii="Arial" w:eastAsia="Times New Roman" w:hAnsi="Arial" w:cs="Arial"/>
          <w:sz w:val="20"/>
          <w:szCs w:val="24"/>
          <w:lang w:val="af-ZA"/>
        </w:rPr>
        <w:t xml:space="preserve">to </w:t>
      </w:r>
      <w:r xmlns:w="http://schemas.openxmlformats.org/wordprocessingml/2006/main" w:rsidRPr="00631CF5">
        <w:rPr>
          <w:rFonts w:ascii="GHEA Grapalat" w:eastAsia="Times New Roman" w:hAnsi="GHEA Grapalat" w:cs="Sylfaen"/>
          <w:sz w:val="20"/>
          <w:szCs w:val="24"/>
          <w:lang w:val="af-ZA"/>
        </w:rPr>
        <w:t xml:space="preserve">N 1 </w:t>
      </w:r>
      <w:r xmlns:w="http://schemas.openxmlformats.org/wordprocessingml/2006/main" w:rsidRPr="00631CF5">
        <w:rPr>
          <w:rFonts w:ascii="GHEA Grapalat" w:eastAsia="Times New Roman" w:hAnsi="GHEA Grapalat" w:cs="Sylfaen"/>
          <w:sz w:val="20"/>
          <w:szCs w:val="24"/>
          <w:lang w:val="es-ES"/>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0"/>
          <w:lang w:val="af-ZA" w:eastAsia="ru-RU"/>
        </w:rPr>
        <w:t xml:space="preserve">2.2 </w:t>
      </w:r>
      <w:r xmlns:w="http://schemas.openxmlformats.org/wordprocessingml/2006/main" w:rsidRPr="00631CF5">
        <w:rPr>
          <w:rFonts w:ascii="Arial" w:eastAsia="Times New Roman" w:hAnsi="Arial" w:cs="Arial"/>
          <w:sz w:val="20"/>
          <w:szCs w:val="24"/>
          <w:lang w:val="en-US"/>
        </w:rPr>
        <w:t xml:space="preserve">Agency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 copy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side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being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person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data </w:t>
      </w:r>
      <w:r xmlns:w="http://schemas.openxmlformats.org/wordprocessingml/2006/main" w:rsidRPr="00631CF5">
        <w:rPr>
          <w:rFonts w:ascii="GHEA Grapalat" w:eastAsia="Times New Roman" w:hAnsi="GHEA Grapalat" w:cs="Sylfaen"/>
          <w:sz w:val="20"/>
          <w:szCs w:val="24"/>
          <w:lang w:val="af-ZA"/>
        </w:rPr>
        <w:t xml:space="preserve">if</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contract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be carried out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agency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through</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color w:val="FFFFFF"/>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2.3 </w:t>
      </w:r>
      <w:r xmlns:w="http://schemas.openxmlformats.org/wordprocessingml/2006/main" w:rsidRPr="00631CF5">
        <w:rPr>
          <w:rFonts w:ascii="Arial" w:eastAsia="Times New Roman" w:hAnsi="Arial" w:cs="Arial"/>
          <w:sz w:val="20"/>
          <w:szCs w:val="24"/>
          <w:lang w:val="en-US"/>
        </w:rPr>
        <w:t xml:space="preserve">joint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the </w:t>
      </w:r>
      <w:r xmlns:w="http://schemas.openxmlformats.org/wordprocessingml/2006/main" w:rsidRPr="00631CF5">
        <w:rPr>
          <w:rFonts w:ascii="Arial" w:eastAsia="Times New Roman" w:hAnsi="Arial" w:cs="Arial"/>
          <w:sz w:val="20"/>
          <w:szCs w:val="24"/>
          <w:lang w:val="en-US"/>
        </w:rPr>
        <w:t xml:space="preserve">contract </w:t>
      </w:r>
      <w:r xmlns:w="http://schemas.openxmlformats.org/wordprocessingml/2006/main" w:rsidRPr="00631CF5">
        <w:rPr>
          <w:rFonts w:ascii="GHEA Grapalat" w:eastAsia="Times New Roman" w:hAnsi="GHEA Grapalat" w:cs="Sylfaen"/>
          <w:sz w:val="20"/>
          <w:szCs w:val="24"/>
          <w:lang w:val="af-ZA"/>
        </w:rPr>
        <w:t xml:space="preserve">if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of purchase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 the procedure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participates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together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activity</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in order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consortium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sz w:val="20"/>
          <w:szCs w:val="24"/>
          <w:vertAlign w:val="superscript"/>
          <w:lang w:val="af-ZA"/>
        </w:rPr>
        <w:t xml:space="preserve">14:00</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GHEA Grapalat" w:eastAsia="Times New Roman" w:hAnsi="GHEA Grapalat" w:cs="Sylfaen"/>
          <w:color w:val="FFFFFF"/>
          <w:sz w:val="20"/>
          <w:szCs w:val="24"/>
          <w:lang w:val="af-ZA"/>
        </w:rPr>
        <w:t xml:space="preserve">  </w:t>
      </w:r>
      <w:r xmlns:w="http://schemas.openxmlformats.org/wordprocessingml/2006/main" w:rsidRPr="00631CF5">
        <w:rPr>
          <w:rFonts w:ascii="GHEA Grapalat" w:eastAsia="Times New Roman" w:hAnsi="GHEA Grapalat" w:cs="Sylfaen"/>
          <w:color w:val="FFFFFF"/>
          <w:sz w:val="20"/>
          <w:szCs w:val="24"/>
          <w:vertAlign w:val="superscript"/>
          <w:lang w:val="af-ZA"/>
        </w:rPr>
        <w:footnoteReference xmlns:w="http://schemas.openxmlformats.org/wordprocessingml/2006/main" w:id="2"/>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vertAlign w:val="superscript"/>
          <w:lang w:val="af-ZA"/>
        </w:rPr>
      </w:pPr>
      <w:r xmlns:w="http://schemas.openxmlformats.org/wordprocessingml/2006/main" w:rsidRPr="00631CF5">
        <w:rPr>
          <w:rFonts w:ascii="GHEA Grapalat" w:eastAsia="Times New Roman" w:hAnsi="GHEA Grapalat" w:cs="Sylfaen"/>
          <w:sz w:val="20"/>
          <w:szCs w:val="24"/>
          <w:lang w:val="af-ZA"/>
        </w:rPr>
        <w:t xml:space="preserve">2.4:</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631CF5">
        <w:rPr>
          <w:rFonts w:ascii="GHEA Grapalat" w:eastAsia="Times New Roman" w:hAnsi="GHEA Grapalat" w:cs="Sylfaen"/>
          <w:sz w:val="20"/>
          <w:szCs w:val="24"/>
          <w:lang w:val="af-ZA"/>
        </w:rPr>
        <w:t xml:space="preserve">2.5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offer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agree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Appendix </w:t>
      </w:r>
      <w:r xmlns:w="http://schemas.openxmlformats.org/wordprocessingml/2006/main" w:rsidRPr="00631CF5">
        <w:rPr>
          <w:rFonts w:ascii="GHEA Grapalat" w:eastAsia="Times New Roman" w:hAnsi="GHEA Grapalat" w:cs="Sylfaen"/>
          <w:sz w:val="20"/>
          <w:szCs w:val="24"/>
          <w:lang w:val="af-ZA"/>
        </w:rPr>
        <w:t xml:space="preserve">N </w:t>
      </w:r>
      <w:r xmlns:w="http://schemas.openxmlformats.org/wordprocessingml/2006/main" w:rsidRPr="00631CF5">
        <w:rPr>
          <w:rFonts w:ascii="Arial" w:eastAsia="Times New Roman" w:hAnsi="Arial" w:cs="Arial"/>
          <w:sz w:val="20"/>
          <w:szCs w:val="24"/>
          <w:lang w:val="hy-AM"/>
        </w:rPr>
        <w:t xml:space="preserve">2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Pricing</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offer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 introduced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0"/>
          <w:lang w:val="hy-AM"/>
        </w:rPr>
        <w:t xml:space="preserve">cost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cost: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predictable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of profit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af-ZA"/>
        </w:rPr>
        <w:t xml:space="preserve">the sum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added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tax</w:t>
      </w:r>
      <w:r xmlns:w="http://schemas.openxmlformats.org/wordprocessingml/2006/main" w:rsidRPr="00631CF5" w:rsidDel="001A1F5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general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the ingredients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consisting of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of calculation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hy-AM"/>
        </w:rPr>
        <w:t xml:space="preserve">form.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lang w:val="en-US"/>
        </w:rPr>
        <w:t xml:space="preserve">A </w:t>
      </w:r>
      <w:r xmlns:w="http://schemas.openxmlformats.org/wordprocessingml/2006/main" w:rsidRPr="00631CF5">
        <w:rPr>
          <w:rFonts w:ascii="Arial" w:eastAsia="Times New Roman" w:hAnsi="Arial" w:cs="Arial"/>
          <w:sz w:val="20"/>
          <w:szCs w:val="24"/>
          <w:lang w:val="hy-AM"/>
        </w:rPr>
        <w:t xml:space="preserve">value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components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calculation </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gap</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other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details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they are not</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required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and: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is introduced </w:t>
      </w:r>
      <w:r xmlns:w="http://schemas.openxmlformats.org/wordprocessingml/2006/main" w:rsidRPr="00631CF5">
        <w:rPr>
          <w:rFonts w:ascii="GHEA Grapalat" w:eastAsia="Times New Roman" w:hAnsi="GHEA Grapalat" w:cs="Sylfaen"/>
          <w:sz w:val="20"/>
          <w:szCs w:val="24"/>
          <w:lang w:val="af-ZA"/>
        </w:rPr>
        <w:t xml:space="preserve">.</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b/>
          <w:sz w:val="20"/>
          <w:szCs w:val="24"/>
          <w:lang w:val="es-ES"/>
        </w:rPr>
      </w:pPr>
      <w:r xmlns:w="http://schemas.openxmlformats.org/wordprocessingml/2006/main" w:rsidRPr="00631CF5">
        <w:rPr>
          <w:rFonts w:ascii="GHEA Grapalat" w:eastAsia="Times New Roman" w:hAnsi="GHEA Grapalat" w:cs="Times New Roman"/>
          <w:b/>
          <w:sz w:val="20"/>
          <w:szCs w:val="24"/>
          <w:lang w:val="es-ES"/>
        </w:rPr>
        <w:t xml:space="preserve">3. </w:t>
      </w:r>
      <w:r xmlns:w="http://schemas.openxmlformats.org/wordprocessingml/2006/main" w:rsidRPr="00631CF5">
        <w:rPr>
          <w:rFonts w:ascii="Arial" w:eastAsia="Times New Roman" w:hAnsi="Arial" w:cs="Arial"/>
          <w:b/>
          <w:sz w:val="20"/>
          <w:szCs w:val="24"/>
          <w:lang w:val="es-ES"/>
        </w:rPr>
        <w:t xml:space="preserve">THE APPLICATION</w:t>
      </w:r>
      <w:r xmlns:w="http://schemas.openxmlformats.org/wordprocessingml/2006/main" w:rsidRPr="00631CF5">
        <w:rPr>
          <w:rFonts w:ascii="GHEA Grapalat" w:eastAsia="Times New Roman" w:hAnsi="GHEA Grapalat" w:cs="Arial"/>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TO PREPARE</w:t>
      </w:r>
      <w:r xmlns:w="http://schemas.openxmlformats.org/wordprocessingml/2006/main" w:rsidRPr="00631CF5">
        <w:rPr>
          <w:rFonts w:ascii="GHEA Grapalat" w:eastAsia="Times New Roman" w:hAnsi="GHEA Grapalat" w:cs="Arial"/>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THE PROCEDURE</w:t>
      </w:r>
    </w:p>
    <w:p w:rsidR="00BB1514" w:rsidRPr="00631CF5" w:rsidRDefault="00BB1514" w:rsidP="00BB1514">
      <w:pPr>
        <w:spacing w:after="0" w:line="240" w:lineRule="auto"/>
        <w:jc w:val="center"/>
        <w:rPr>
          <w:rFonts w:ascii="GHEA Grapalat" w:eastAsia="Times New Roman" w:hAnsi="GHEA Grapalat" w:cs="Sylfaen"/>
          <w:b/>
          <w:sz w:val="20"/>
          <w:szCs w:val="24"/>
          <w:lang w:val="es-ES"/>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Times New Roman"/>
          <w:sz w:val="20"/>
          <w:szCs w:val="20"/>
          <w:lang w:val="es-ES"/>
        </w:rPr>
        <w:t xml:space="preserve">3.1 </w:t>
      </w:r>
      <w:r xmlns:w="http://schemas.openxmlformats.org/wordprocessingml/2006/main" w:rsidRPr="00631CF5">
        <w:rPr>
          <w:rFonts w:ascii="Arial" w:eastAsia="Times New Roman" w:hAnsi="Arial" w:cs="Arial"/>
          <w:sz w:val="20"/>
          <w:szCs w:val="20"/>
        </w:rPr>
        <w:t xml:space="preserve">Participant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the application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present</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is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hereby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by invitation</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defined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rPr>
        <w:t xml:space="preserve">in order.</w:t>
      </w:r>
      <w:r xmlns:w="http://schemas.openxmlformats.org/wordprocessingml/2006/main" w:rsidRPr="00631CF5">
        <w:rPr>
          <w:rFonts w:ascii="GHEA Grapalat" w:eastAsia="Times New Roman" w:hAnsi="GHEA Grapalat" w:cs="Sylfaen"/>
          <w:sz w:val="20"/>
          <w:szCs w:val="20"/>
          <w:lang w:val="es-ES"/>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631CF5">
        <w:rPr>
          <w:rFonts w:ascii="Arial" w:eastAsia="Times New Roman" w:hAnsi="Arial" w:cs="Arial"/>
          <w:sz w:val="20"/>
          <w:szCs w:val="20"/>
          <w:lang w:val="en-US"/>
        </w:rPr>
        <w:t xml:space="preserve">To participate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the proposals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to them</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pertaining to</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documents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put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envelope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s-ES"/>
        </w:rPr>
        <w:t xml:space="preserve">which</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gluing</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Presenter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Envelope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included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documents </w:t>
      </w:r>
      <w:r xmlns:w="http://schemas.openxmlformats.org/wordprocessingml/2006/main" w:rsidRPr="00631CF5">
        <w:rPr>
          <w:rFonts w:ascii="Arial" w:eastAsia="Times New Roman" w:hAnsi="Arial" w:cs="Arial"/>
          <w:sz w:val="20"/>
          <w:szCs w:val="20"/>
          <w:lang w:val="en-US"/>
        </w:rPr>
        <w:t xml:space="preserve">are being </w:t>
      </w:r>
      <w:r xmlns:w="http://schemas.openxmlformats.org/wordprocessingml/2006/main" w:rsidRPr="00631CF5">
        <w:rPr>
          <w:rFonts w:ascii="GHEA Grapalat" w:eastAsia="Times New Roman" w:hAnsi="GHEA Grapalat" w:cs="Sylfaen"/>
          <w:sz w:val="20"/>
          <w:szCs w:val="20"/>
          <w:lang w:val="es-ES"/>
        </w:rPr>
        <w:t xml:space="preserve">prepared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b/>
          <w:sz w:val="20"/>
          <w:szCs w:val="20"/>
          <w:lang w:val="en-US"/>
        </w:rPr>
        <w:t xml:space="preserve">from the original</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except for </w:t>
      </w:r>
      <w:r xmlns:w="http://schemas.openxmlformats.org/wordprocessingml/2006/main" w:rsidRPr="00631CF5">
        <w:rPr>
          <w:rFonts w:ascii="Arial" w:eastAsia="Times New Roman" w:hAnsi="Arial" w:cs="Arial"/>
          <w:sz w:val="20"/>
          <w:szCs w:val="20"/>
          <w:lang w:val="es-ES"/>
        </w:rPr>
        <w:t xml:space="preserve">the </w:t>
      </w:r>
      <w:r xmlns:w="http://schemas.openxmlformats.org/wordprocessingml/2006/main" w:rsidRPr="00631CF5">
        <w:rPr>
          <w:rFonts w:ascii="GHEA Grapalat" w:eastAsia="Times New Roman" w:hAnsi="GHEA Grapalat" w:cs="Sylfaen"/>
          <w:sz w:val="20"/>
          <w:szCs w:val="20"/>
          <w:lang w:val="es-ES"/>
        </w:rPr>
        <w:t xml:space="preserve">3rd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side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by</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provided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or</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approved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documents </w:t>
      </w:r>
      <w:r xmlns:w="http://schemas.openxmlformats.org/wordprocessingml/2006/main" w:rsidRPr="00631CF5">
        <w:rPr>
          <w:rFonts w:ascii="GHEA Grapalat" w:eastAsia="Times New Roman" w:hAnsi="GHEA Grapalat" w:cs="Sylfaen"/>
          <w:sz w:val="20"/>
          <w:szCs w:val="20"/>
          <w:lang w:val="es-ES"/>
        </w:rPr>
        <w:t xml:space="preserve">to </w:t>
      </w:r>
      <w:r xmlns:w="http://schemas.openxmlformats.org/wordprocessingml/2006/main" w:rsidRPr="00631CF5">
        <w:rPr>
          <w:rFonts w:ascii="Arial" w:eastAsia="Times New Roman" w:hAnsi="Arial" w:cs="Arial"/>
          <w:sz w:val="20"/>
          <w:szCs w:val="20"/>
          <w:lang w:val="es-ES"/>
        </w:rPr>
        <w:t xml:space="preserve">which</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case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introduced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GHEA Grapalat" w:eastAsia="Times New Roman" w:hAnsi="GHEA Grapalat" w:cs="Sylfaen"/>
          <w:sz w:val="20"/>
          <w:szCs w:val="20"/>
          <w:lang w:val="es-ES"/>
        </w:rPr>
        <w:t xml:space="preserve">of </w:t>
      </w:r>
      <w:r xmlns:w="http://schemas.openxmlformats.org/wordprocessingml/2006/main" w:rsidRPr="00631CF5">
        <w:rPr>
          <w:rFonts w:ascii="Arial" w:eastAsia="Times New Roman" w:hAnsi="Arial" w:cs="Arial"/>
          <w:sz w:val="20"/>
          <w:szCs w:val="20"/>
          <w:lang w:val="es-ES"/>
        </w:rPr>
        <w:t xml:space="preserve">them </w:t>
      </w:r>
      <w:r xmlns:w="http://schemas.openxmlformats.org/wordprocessingml/2006/main" w:rsidRPr="00631CF5">
        <w:rPr>
          <w:rFonts w:ascii="Arial" w:eastAsia="Times New Roman" w:hAnsi="Arial" w:cs="Arial"/>
          <w:sz w:val="20"/>
          <w:szCs w:val="20"/>
          <w:lang w:val="es-ES"/>
        </w:rPr>
        <w:t xml:space="preserve">from the original</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copied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option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00631CF5" w:rsidRPr="00631CF5">
        <w:rPr>
          <w:rFonts w:ascii="GHEA Grapalat" w:eastAsia="Times New Roman" w:hAnsi="GHEA Grapalat" w:cs="Times New Roman"/>
          <w:b/>
          <w:sz w:val="20"/>
          <w:szCs w:val="20"/>
          <w:lang w:val="es-ES"/>
        </w:rPr>
        <w:t xml:space="preserve">2 / </w:t>
      </w:r>
      <w:r xmlns:w="http://schemas.openxmlformats.org/wordprocessingml/2006/main" w:rsidR="00631CF5" w:rsidRPr="00631CF5">
        <w:rPr>
          <w:rFonts w:ascii="Arial" w:eastAsia="Times New Roman" w:hAnsi="Arial" w:cs="Arial"/>
          <w:b/>
          <w:sz w:val="20"/>
          <w:szCs w:val="20"/>
          <w:lang w:val="hy-AM"/>
        </w:rPr>
        <w:t xml:space="preserve">two </w:t>
      </w:r>
      <w:r xmlns:w="http://schemas.openxmlformats.org/wordprocessingml/2006/main" w:rsidRPr="00631CF5">
        <w:rPr>
          <w:rFonts w:ascii="GHEA Grapalat" w:eastAsia="Times New Roman" w:hAnsi="GHEA Grapalat" w:cs="Times New Roman"/>
          <w:b/>
          <w:sz w:val="20"/>
          <w:szCs w:val="20"/>
          <w:lang w:val="es-ES"/>
        </w:rPr>
        <w:t xml:space="preserve">/ </w:t>
      </w:r>
      <w:r xmlns:w="http://schemas.openxmlformats.org/wordprocessingml/2006/main" w:rsidRPr="00631CF5">
        <w:rPr>
          <w:rFonts w:ascii="Arial" w:eastAsia="Times New Roman" w:hAnsi="Arial" w:cs="Arial"/>
          <w:b/>
          <w:sz w:val="20"/>
          <w:szCs w:val="20"/>
          <w:lang w:val="en-US"/>
        </w:rPr>
        <w:t xml:space="preserve">example</w:t>
      </w:r>
      <w:r xmlns:w="http://schemas.openxmlformats.org/wordprocessingml/2006/main" w:rsidRPr="00631CF5">
        <w:rPr>
          <w:rFonts w:ascii="GHEA Grapalat" w:eastAsia="Times New Roman" w:hAnsi="GHEA Grapalat" w:cs="Times New Roman"/>
          <w:b/>
          <w:sz w:val="20"/>
          <w:szCs w:val="20"/>
          <w:lang w:val="es-ES"/>
        </w:rPr>
        <w:t xml:space="preserve"> </w:t>
      </w:r>
      <w:r xmlns:w="http://schemas.openxmlformats.org/wordprocessingml/2006/main" w:rsidRPr="00631CF5">
        <w:rPr>
          <w:rFonts w:ascii="Arial" w:eastAsia="Times New Roman" w:hAnsi="Arial" w:cs="Arial"/>
          <w:b/>
          <w:sz w:val="20"/>
          <w:szCs w:val="20"/>
          <w:lang w:val="en-US"/>
        </w:rPr>
        <w:t xml:space="preserve">of copies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documents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of packages</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respectively</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being written</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are </w:t>
      </w:r>
      <w:r xmlns:w="http://schemas.openxmlformats.org/wordprocessingml/2006/main" w:rsidRPr="00631CF5">
        <w:rPr>
          <w:rFonts w:ascii="Arial" w:eastAsia="Times New Roman" w:hAnsi="Arial" w:cs="Arial"/>
          <w:sz w:val="20"/>
          <w:szCs w:val="20"/>
          <w:lang w:val="en-US"/>
        </w:rPr>
        <w:t xml:space="preserve">the words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original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and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0"/>
          <w:lang w:val="en-US"/>
        </w:rPr>
        <w:t xml:space="preserve">copy </w:t>
      </w: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GHEA Grapalat" w:eastAsia="Times New Roman" w:hAnsi="GHEA Grapalat" w:cs="Times New Roman"/>
          <w:sz w:val="20"/>
          <w:szCs w:val="20"/>
          <w:lang w:val="es-ES"/>
        </w:rPr>
        <w:t xml:space="preserve">in </w:t>
      </w:r>
      <w:r xmlns:w="http://schemas.openxmlformats.org/wordprocessingml/2006/main" w:rsidRPr="00631CF5">
        <w:rPr>
          <w:rFonts w:ascii="Arial" w:eastAsia="Times New Roman" w:hAnsi="Arial" w:cs="Arial"/>
          <w:sz w:val="20"/>
          <w:szCs w:val="24"/>
        </w:rPr>
        <w:t xml:space="preserve">the application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inclusive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original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documents</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instead of</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can</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are</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presented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to them</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notarial</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in order</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authenticated</w:t>
      </w:r>
      <w:r xmlns:w="http://schemas.openxmlformats.org/wordprocessingml/2006/main" w:rsidRPr="00631CF5">
        <w:rPr>
          <w:rFonts w:ascii="GHEA Grapalat" w:eastAsia="Times New Roman" w:hAnsi="GHEA Grapalat" w:cs="Sylfaen"/>
          <w:sz w:val="20"/>
          <w:szCs w:val="24"/>
          <w:lang w:val="af-ZA"/>
        </w:rPr>
        <w:t xml:space="preserve"> </w:t>
      </w:r>
      <w:r xmlns:w="http://schemas.openxmlformats.org/wordprocessingml/2006/main" w:rsidRPr="00631CF5">
        <w:rPr>
          <w:rFonts w:ascii="Arial" w:eastAsia="Times New Roman" w:hAnsi="Arial" w:cs="Arial"/>
          <w:sz w:val="20"/>
          <w:szCs w:val="24"/>
        </w:rPr>
        <w:t xml:space="preserve">examples.</w:t>
      </w:r>
      <w:proofErr xmlns:w="http://schemas.openxmlformats.org/wordprocessingml/2006/main" w:type="gramEnd"/>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Arial" w:eastAsia="Times New Roman" w:hAnsi="Arial" w:cs="Arial"/>
          <w:sz w:val="20"/>
          <w:szCs w:val="20"/>
          <w:lang w:val="en-US"/>
        </w:rPr>
        <w:t xml:space="preserve">The envelope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hereby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by invitation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intended </w:t>
      </w:r>
      <w:r xmlns:w="http://schemas.openxmlformats.org/wordprocessingml/2006/main" w:rsidRPr="00631CF5">
        <w:rPr>
          <w:rFonts w:ascii="GHEA Grapalat" w:eastAsia="Times New Roman" w:hAnsi="GHEA Grapalat" w:cs="Times New Roman"/>
          <w:sz w:val="20"/>
          <w:szCs w:val="20"/>
          <w:lang w:val="af-ZA"/>
        </w:rPr>
        <w:t xml:space="preserve">to </w:t>
      </w:r>
      <w:r xmlns:w="http://schemas.openxmlformats.org/wordprocessingml/2006/main" w:rsidRPr="00631CF5">
        <w:rPr>
          <w:rFonts w:ascii="Arial" w:eastAsia="Times New Roman" w:hAnsi="Arial" w:cs="Arial"/>
          <w:sz w:val="20"/>
          <w:szCs w:val="20"/>
          <w:lang w:val="en-US"/>
        </w:rPr>
        <w:t xml:space="preserve">participate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composed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documents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signing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them</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representative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person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latter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authorized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person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hereafter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agent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if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agent </w:t>
      </w:r>
      <w:r xmlns:w="http://schemas.openxmlformats.org/wordprocessingml/2006/main" w:rsidRPr="00631CF5">
        <w:rPr>
          <w:rFonts w:ascii="GHEA Grapalat" w:eastAsia="Times New Roman" w:hAnsi="GHEA Grapalat" w:cs="Times New Roman"/>
          <w:sz w:val="20"/>
          <w:szCs w:val="20"/>
          <w:lang w:val="af-ZA"/>
        </w:rPr>
        <w:t xml:space="preserve">then</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by application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 introduced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latter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that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authority</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reserved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be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about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document</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3.2 </w:t>
      </w:r>
      <w:r xmlns:w="http://schemas.openxmlformats.org/wordprocessingml/2006/main" w:rsidRPr="00631CF5">
        <w:rPr>
          <w:rFonts w:ascii="Arial" w:eastAsia="Times New Roman" w:hAnsi="Arial" w:cs="Arial"/>
          <w:sz w:val="20"/>
          <w:szCs w:val="20"/>
          <w:lang w:val="en-US"/>
        </w:rPr>
        <w:t xml:space="preserve">Herein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clause </w:t>
      </w:r>
      <w:r xmlns:w="http://schemas.openxmlformats.org/wordprocessingml/2006/main" w:rsidRPr="00631CF5">
        <w:rPr>
          <w:rFonts w:ascii="GHEA Grapalat" w:eastAsia="Times New Roman" w:hAnsi="GHEA Grapalat" w:cs="Times New Roman"/>
          <w:sz w:val="20"/>
          <w:szCs w:val="20"/>
          <w:lang w:val="af-ZA"/>
        </w:rPr>
        <w:t xml:space="preserve">3.1 </w:t>
      </w:r>
      <w:r xmlns:w="http://schemas.openxmlformats.org/wordprocessingml/2006/main" w:rsidRPr="00631CF5">
        <w:rPr>
          <w:rFonts w:ascii="Arial" w:eastAsia="Times New Roman" w:hAnsi="Arial" w:cs="Arial"/>
          <w:sz w:val="20"/>
          <w:szCs w:val="20"/>
          <w:lang w:val="en-US"/>
        </w:rPr>
        <w:t xml:space="preserve">of the instruction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envelope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application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make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language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noted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are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1) </w:t>
      </w:r>
      <w:r xmlns:w="http://schemas.openxmlformats.org/wordprocessingml/2006/main" w:rsidRPr="00631CF5">
        <w:rPr>
          <w:rFonts w:ascii="Arial" w:eastAsia="Times New Roman" w:hAnsi="Arial" w:cs="Arial"/>
          <w:sz w:val="20"/>
          <w:szCs w:val="20"/>
          <w:lang w:val="en-US"/>
        </w:rPr>
        <w:t xml:space="preserve">of the customer</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name: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of the application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place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address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2) </w:t>
      </w:r>
      <w:r xmlns:w="http://schemas.openxmlformats.org/wordprocessingml/2006/main" w:rsidRPr="00631CF5">
        <w:rPr>
          <w:rFonts w:ascii="Arial" w:eastAsia="Times New Roman" w:hAnsi="Arial" w:cs="Arial"/>
          <w:sz w:val="20"/>
          <w:szCs w:val="20"/>
          <w:lang w:val="en-US"/>
        </w:rPr>
        <w:t xml:space="preserve">of the procedure</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code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3) " </w:t>
      </w:r>
      <w:r xmlns:w="http://schemas.openxmlformats.org/wordprocessingml/2006/main" w:rsidRPr="00631CF5">
        <w:rPr>
          <w:rFonts w:ascii="Arial" w:eastAsia="Times New Roman" w:hAnsi="Arial" w:cs="Arial"/>
          <w:sz w:val="20"/>
          <w:szCs w:val="20"/>
          <w:lang w:val="en-US"/>
        </w:rPr>
        <w:t xml:space="preserve">Do not open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until</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applications</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opening</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words " </w:t>
      </w:r>
      <w:r xmlns:w="http://schemas.openxmlformats.org/wordprocessingml/2006/main" w:rsidRPr="00631CF5">
        <w:rPr>
          <w:rFonts w:ascii="Arial" w:eastAsia="Times New Roman" w:hAnsi="Arial" w:cs="Arial"/>
          <w:sz w:val="20"/>
          <w:szCs w:val="20"/>
          <w:lang w:val="en-US"/>
        </w:rPr>
        <w:t xml:space="preserve">session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631CF5">
        <w:rPr>
          <w:rFonts w:ascii="GHEA Grapalat" w:eastAsia="Times New Roman" w:hAnsi="GHEA Grapalat" w:cs="Times New Roman"/>
          <w:sz w:val="20"/>
          <w:szCs w:val="20"/>
          <w:lang w:val="af-ZA"/>
        </w:rPr>
        <w:t xml:space="preserve">4) </w:t>
      </w:r>
      <w:r xmlns:w="http://schemas.openxmlformats.org/wordprocessingml/2006/main" w:rsidRPr="00631CF5">
        <w:rPr>
          <w:rFonts w:ascii="Arial" w:eastAsia="Times New Roman" w:hAnsi="Arial" w:cs="Arial"/>
          <w:sz w:val="20"/>
          <w:szCs w:val="20"/>
          <w:lang w:val="en-US"/>
        </w:rPr>
        <w:t xml:space="preserve">participant</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name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name </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location</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place</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phone number </w:t>
      </w:r>
      <w:r xmlns:w="http://schemas.openxmlformats.org/wordprocessingml/2006/main" w:rsidRPr="00631CF5">
        <w:rPr>
          <w:rFonts w:ascii="GHEA Grapalat" w:eastAsia="Times New Roman" w:hAnsi="GHEA Grapalat" w:cs="Times New Roman"/>
          <w:sz w:val="20"/>
          <w:szCs w:val="20"/>
          <w:lang w:val="af-ZA"/>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631CF5">
        <w:rPr>
          <w:rFonts w:ascii="GHEA Grapalat" w:eastAsia="Times New Roman" w:hAnsi="GHEA Grapalat" w:cs="Sylfaen"/>
          <w:sz w:val="20"/>
          <w:szCs w:val="20"/>
          <w:lang w:val="af-ZA"/>
        </w:rPr>
        <w:t xml:space="preserve">3.3 </w:t>
      </w:r>
      <w:r xmlns:w="http://schemas.openxmlformats.org/wordprocessingml/2006/main" w:rsidRPr="00631CF5">
        <w:rPr>
          <w:rFonts w:ascii="Arial" w:eastAsia="Times New Roman" w:hAnsi="Arial" w:cs="Arial"/>
          <w:sz w:val="20"/>
          <w:szCs w:val="20"/>
          <w:lang w:val="en-US"/>
        </w:rPr>
        <w:t xml:space="preserve">Herein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points </w:t>
      </w:r>
      <w:r xmlns:w="http://schemas.openxmlformats.org/wordprocessingml/2006/main" w:rsidRPr="00631CF5">
        <w:rPr>
          <w:rFonts w:ascii="GHEA Grapalat" w:eastAsia="Times New Roman" w:hAnsi="GHEA Grapalat" w:cs="Sylfaen"/>
          <w:sz w:val="20"/>
          <w:szCs w:val="20"/>
          <w:lang w:val="af-ZA"/>
        </w:rPr>
        <w:t xml:space="preserve">3.1 </w:t>
      </w:r>
      <w:r xmlns:w="http://schemas.openxmlformats.org/wordprocessingml/2006/main" w:rsidRPr="00631CF5">
        <w:rPr>
          <w:rFonts w:ascii="Arial" w:eastAsia="Times New Roman" w:hAnsi="Arial" w:cs="Arial"/>
          <w:sz w:val="20"/>
          <w:szCs w:val="20"/>
          <w:lang w:val="en-US"/>
        </w:rPr>
        <w:t xml:space="preserve">and </w:t>
      </w:r>
      <w:r xmlns:w="http://schemas.openxmlformats.org/wordprocessingml/2006/main" w:rsidRPr="00631CF5">
        <w:rPr>
          <w:rFonts w:ascii="GHEA Grapalat" w:eastAsia="Times New Roman" w:hAnsi="GHEA Grapalat" w:cs="Sylfaen"/>
          <w:sz w:val="20"/>
          <w:szCs w:val="20"/>
          <w:lang w:val="af-ZA"/>
        </w:rPr>
        <w:t xml:space="preserve">3.2 </w:t>
      </w:r>
      <w:r xmlns:w="http://schemas.openxmlformats.org/wordprocessingml/2006/main" w:rsidRPr="00631CF5">
        <w:rPr>
          <w:rFonts w:ascii="Arial" w:eastAsia="Times New Roman" w:hAnsi="Arial" w:cs="Arial"/>
          <w:sz w:val="20"/>
          <w:szCs w:val="20"/>
          <w:lang w:val="en-US"/>
        </w:rPr>
        <w:t xml:space="preserve">of the instruction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requirements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non-compliant</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applications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the commission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applications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opening</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in the session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refusal</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by identity</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return</w:t>
      </w:r>
      <w:r xmlns:w="http://schemas.openxmlformats.org/wordprocessingml/2006/main" w:rsidRPr="00631CF5">
        <w:rPr>
          <w:rFonts w:ascii="GHEA Grapalat" w:eastAsia="Times New Roman" w:hAnsi="GHEA Grapalat" w:cs="Sylfaen"/>
          <w:sz w:val="20"/>
          <w:szCs w:val="20"/>
          <w:lang w:val="af-ZA"/>
        </w:rPr>
        <w:t xml:space="preserve"> </w:t>
      </w:r>
      <w:r xmlns:w="http://schemas.openxmlformats.org/wordprocessingml/2006/main" w:rsidRPr="00631CF5">
        <w:rPr>
          <w:rFonts w:ascii="Arial" w:eastAsia="Times New Roman" w:hAnsi="Arial" w:cs="Arial"/>
          <w:sz w:val="20"/>
          <w:szCs w:val="20"/>
          <w:lang w:val="en-US"/>
        </w:rPr>
        <w:t xml:space="preserve">to the presenter </w:t>
      </w:r>
      <w:r xmlns:w="http://schemas.openxmlformats.org/wordprocessingml/2006/main" w:rsidRPr="00631CF5">
        <w:rPr>
          <w:rFonts w:ascii="GHEA Grapalat" w:eastAsia="Times New Roman" w:hAnsi="GHEA Grapalat" w:cs="Sylfaen"/>
          <w:sz w:val="20"/>
          <w:szCs w:val="20"/>
          <w:lang w:val="af-ZA"/>
        </w:rPr>
        <w:t xml:space="preserve">.</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xmlns:w="http://schemas.openxmlformats.org/wordprocessingml/2006/main">
        <w:spacing w:after="0" w:line="240" w:lineRule="auto"/>
        <w:ind w:firstLine="284"/>
        <w:jc w:val="right"/>
        <w:rPr>
          <w:rFonts w:ascii="GHEA Grapalat" w:eastAsia="Times New Roman" w:hAnsi="GHEA Grapalat" w:cs="Arial"/>
          <w:b/>
          <w:sz w:val="20"/>
          <w:szCs w:val="20"/>
          <w:lang w:val="es-ES" w:eastAsia="ru-RU"/>
        </w:rPr>
      </w:pPr>
      <w:r xmlns:w="http://schemas.openxmlformats.org/wordprocessingml/2006/main" w:rsidRPr="00631CF5">
        <w:rPr>
          <w:rFonts w:ascii="Arial" w:eastAsia="Times New Roman" w:hAnsi="Arial" w:cs="Arial"/>
          <w:b/>
          <w:sz w:val="20"/>
          <w:szCs w:val="20"/>
          <w:lang w:val="es-ES" w:eastAsia="ru-RU"/>
        </w:rPr>
        <w:t xml:space="preserve">Appendix </w:t>
      </w:r>
      <w:r xmlns:w="http://schemas.openxmlformats.org/wordprocessingml/2006/main" w:rsidRPr="00631CF5">
        <w:rPr>
          <w:rFonts w:ascii="GHEA Grapalat" w:eastAsia="Times New Roman" w:hAnsi="GHEA Grapalat" w:cs="Arial"/>
          <w:b/>
          <w:sz w:val="20"/>
          <w:szCs w:val="20"/>
          <w:lang w:val="es-ES" w:eastAsia="ru-RU"/>
        </w:rPr>
        <w:t xml:space="preserve">N 1</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Arial"/>
          <w:b/>
          <w:sz w:val="20"/>
          <w:szCs w:val="20"/>
          <w:lang w:val="es-ES" w:eastAsia="x-none"/>
        </w:rPr>
      </w:pP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003A7AF1">
        <w:rPr>
          <w:rFonts w:ascii="Arial" w:eastAsia="Times New Roman" w:hAnsi="Arial" w:cs="Arial"/>
          <w:b/>
          <w:i/>
          <w:color w:val="000000"/>
          <w:sz w:val="20"/>
          <w:szCs w:val="27"/>
          <w:lang w:val="hy-AM" w:eastAsia="x-none"/>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Pr="00631CF5">
        <w:rPr>
          <w:rFonts w:ascii="GHEA Grapalat" w:eastAsia="Times New Roman" w:hAnsi="GHEA Grapalat" w:cs="Sylfaen"/>
          <w:b/>
          <w:sz w:val="20"/>
          <w:szCs w:val="20"/>
          <w:lang w:val="es-ES" w:eastAsia="x-none"/>
        </w:rPr>
        <w:t xml:space="preserve">*</w:t>
      </w:r>
      <w:r xmlns:w="http://schemas.openxmlformats.org/wordprocessingml/2006/main" w:rsidRPr="00631CF5">
        <w:rPr>
          <w:rFonts w:ascii="GHEA Grapalat" w:eastAsia="Times New Roman" w:hAnsi="GHEA Grapalat" w:cs="Times New Roman"/>
          <w:b/>
          <w:sz w:val="20"/>
          <w:szCs w:val="20"/>
          <w:lang w:val="es-ES" w:eastAsia="x-none"/>
        </w:rPr>
        <w:t xml:space="preserve">  </w:t>
      </w:r>
      <w:r xmlns:w="http://schemas.openxmlformats.org/wordprocessingml/2006/main" w:rsidRPr="00631CF5">
        <w:rPr>
          <w:rFonts w:ascii="Arial" w:eastAsia="Times New Roman" w:hAnsi="Arial" w:cs="Arial"/>
          <w:b/>
          <w:sz w:val="20"/>
          <w:szCs w:val="20"/>
          <w:lang w:val="es-ES" w:eastAsia="x-none"/>
        </w:rPr>
        <w:t xml:space="preserve">with code</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Arial"/>
          <w:b/>
          <w:sz w:val="20"/>
          <w:szCs w:val="20"/>
          <w:lang w:val="es-ES" w:eastAsia="x-none"/>
        </w:rPr>
      </w:pPr>
      <w:r xmlns:w="http://schemas.openxmlformats.org/wordprocessingml/2006/main" w:rsidRPr="00631CF5">
        <w:rPr>
          <w:rFonts w:ascii="Arial" w:eastAsia="Times New Roman" w:hAnsi="Arial" w:cs="Arial"/>
          <w:b/>
          <w:sz w:val="20"/>
          <w:szCs w:val="20"/>
          <w:lang w:val="es-ES" w:eastAsia="x-none"/>
        </w:rPr>
        <w:t xml:space="preserve">quote</w:t>
      </w:r>
      <w:r xmlns:w="http://schemas.openxmlformats.org/wordprocessingml/2006/main" w:rsidRPr="00631CF5">
        <w:rPr>
          <w:rFonts w:ascii="GHEA Grapalat" w:eastAsia="Times New Roman" w:hAnsi="GHEA Grapalat" w:cs="Sylfaen"/>
          <w:b/>
          <w:sz w:val="20"/>
          <w:szCs w:val="20"/>
          <w:lang w:val="es-ES" w:eastAsia="x-none"/>
        </w:rPr>
        <w:t xml:space="preserve"> </w:t>
      </w:r>
      <w:r xmlns:w="http://schemas.openxmlformats.org/wordprocessingml/2006/main" w:rsidRPr="00631CF5">
        <w:rPr>
          <w:rFonts w:ascii="Arial" w:eastAsia="Times New Roman" w:hAnsi="Arial" w:cs="Arial"/>
          <w:b/>
          <w:sz w:val="20"/>
          <w:szCs w:val="20"/>
          <w:lang w:val="es-ES" w:eastAsia="x-none"/>
        </w:rPr>
        <w:t xml:space="preserve">of inquiry</w:t>
      </w:r>
      <w:r xmlns:w="http://schemas.openxmlformats.org/wordprocessingml/2006/main" w:rsidRPr="00631CF5">
        <w:rPr>
          <w:rFonts w:ascii="GHEA Grapalat" w:eastAsia="Times New Roman" w:hAnsi="GHEA Grapalat" w:cs="Arial"/>
          <w:b/>
          <w:sz w:val="20"/>
          <w:szCs w:val="20"/>
          <w:lang w:val="es-ES" w:eastAsia="x-none"/>
        </w:rPr>
        <w:t xml:space="preserve"> </w:t>
      </w:r>
      <w:r xmlns:w="http://schemas.openxmlformats.org/wordprocessingml/2006/main" w:rsidRPr="00631CF5">
        <w:rPr>
          <w:rFonts w:ascii="Arial" w:eastAsia="Times New Roman" w:hAnsi="Arial" w:cs="Arial"/>
          <w:b/>
          <w:sz w:val="20"/>
          <w:szCs w:val="20"/>
          <w:lang w:val="es-ES" w:eastAsia="x-none"/>
        </w:rPr>
        <w:t xml:space="preserve">of invitation</w:t>
      </w:r>
    </w:p>
    <w:p w:rsidR="00BB1514" w:rsidRPr="00631CF5" w:rsidRDefault="00BB1514" w:rsidP="00BB1514">
      <w:pPr>
        <w:spacing w:after="0" w:line="240" w:lineRule="auto"/>
        <w:jc w:val="center"/>
        <w:rPr>
          <w:rFonts w:ascii="GHEA Grapalat" w:eastAsia="Times New Roman" w:hAnsi="GHEA Grapalat" w:cs="Sylfaen"/>
          <w:b/>
          <w:sz w:val="24"/>
          <w:szCs w:val="24"/>
          <w:lang w:val="es-ES"/>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Arial"/>
          <w:b/>
          <w:sz w:val="24"/>
          <w:szCs w:val="24"/>
          <w:lang w:val="es-ES"/>
        </w:rPr>
      </w:pPr>
      <w:r xmlns:w="http://schemas.openxmlformats.org/wordprocessingml/2006/main" w:rsidRPr="00631CF5">
        <w:rPr>
          <w:rFonts w:ascii="Arial" w:eastAsia="Times New Roman" w:hAnsi="Arial" w:cs="Arial"/>
          <w:b/>
          <w:sz w:val="24"/>
          <w:szCs w:val="24"/>
          <w:lang w:val="es-ES"/>
        </w:rPr>
        <w:t xml:space="preserve">APPLICATION </w:t>
      </w:r>
      <w:r xmlns:w="http://schemas.openxmlformats.org/wordprocessingml/2006/main" w:rsidRPr="00631CF5">
        <w:rPr>
          <w:rFonts w:ascii="GHEA Grapalat" w:eastAsia="Times New Roman" w:hAnsi="GHEA Grapalat" w:cs="Sylfaen"/>
          <w:b/>
          <w:sz w:val="24"/>
          <w:szCs w:val="24"/>
          <w:lang w:val="es-ES"/>
        </w:rPr>
        <w:t xml:space="preserve">*</w:t>
      </w:r>
    </w:p>
    <w:p w:rsidR="00BB1514" w:rsidRPr="00631CF5" w:rsidRDefault="00BB1514" w:rsidP="00BB1514">
      <w:pPr xmlns:w="http://schemas.openxmlformats.org/wordprocessingml/2006/main">
        <w:keepNext/>
        <w:spacing w:after="0" w:line="240" w:lineRule="auto"/>
        <w:jc w:val="center"/>
        <w:outlineLvl w:val="5"/>
        <w:rPr>
          <w:rFonts w:ascii="GHEA Grapalat" w:eastAsia="Times New Roman" w:hAnsi="GHEA Grapalat" w:cs="Arial"/>
          <w:b/>
          <w:sz w:val="24"/>
          <w:szCs w:val="24"/>
          <w:lang w:val="es-ES" w:eastAsia="ru-RU"/>
        </w:rPr>
      </w:pPr>
      <w:r xmlns:w="http://schemas.openxmlformats.org/wordprocessingml/2006/main" w:rsidRPr="00631CF5">
        <w:rPr>
          <w:rFonts w:ascii="Arial" w:eastAsia="Times New Roman" w:hAnsi="Arial" w:cs="Arial"/>
          <w:b/>
          <w:sz w:val="24"/>
          <w:szCs w:val="24"/>
          <w:lang w:val="es-ES" w:eastAsia="ru-RU"/>
        </w:rPr>
        <w:t xml:space="preserve">quote</w:t>
      </w:r>
      <w:r xmlns:w="http://schemas.openxmlformats.org/wordprocessingml/2006/main" w:rsidRPr="00631CF5">
        <w:rPr>
          <w:rFonts w:ascii="GHEA Grapalat" w:eastAsia="Times New Roman" w:hAnsi="GHEA Grapalat" w:cs="Sylfaen"/>
          <w:b/>
          <w:sz w:val="24"/>
          <w:szCs w:val="24"/>
          <w:lang w:val="es-ES" w:eastAsia="ru-RU"/>
        </w:rPr>
        <w:t xml:space="preserve"> </w:t>
      </w:r>
      <w:r xmlns:w="http://schemas.openxmlformats.org/wordprocessingml/2006/main" w:rsidRPr="00631CF5">
        <w:rPr>
          <w:rFonts w:ascii="Arial" w:eastAsia="Times New Roman" w:hAnsi="Arial" w:cs="Arial"/>
          <w:b/>
          <w:sz w:val="24"/>
          <w:szCs w:val="24"/>
          <w:lang w:eastAsia="ru-RU"/>
        </w:rPr>
        <w:t xml:space="preserve">of </w:t>
      </w:r>
      <w:r xmlns:w="http://schemas.openxmlformats.org/wordprocessingml/2006/main" w:rsidRPr="00631CF5">
        <w:rPr>
          <w:rFonts w:ascii="Arial" w:eastAsia="Times New Roman" w:hAnsi="Arial" w:cs="Arial"/>
          <w:b/>
          <w:sz w:val="24"/>
          <w:szCs w:val="24"/>
          <w:lang w:val="es-ES" w:eastAsia="ru-RU"/>
        </w:rPr>
        <w:t xml:space="preserve">the survey</w:t>
      </w:r>
      <w:r xmlns:w="http://schemas.openxmlformats.org/wordprocessingml/2006/main" w:rsidRPr="00631CF5">
        <w:rPr>
          <w:rFonts w:ascii="GHEA Grapalat" w:eastAsia="Times New Roman" w:hAnsi="GHEA Grapalat" w:cs="Sylfaen"/>
          <w:b/>
          <w:sz w:val="24"/>
          <w:szCs w:val="24"/>
          <w:lang w:val="es-ES" w:eastAsia="ru-RU"/>
        </w:rPr>
        <w:t xml:space="preserve"> </w:t>
      </w:r>
      <w:r xmlns:w="http://schemas.openxmlformats.org/wordprocessingml/2006/main" w:rsidRPr="00631CF5">
        <w:rPr>
          <w:rFonts w:ascii="Arial" w:eastAsia="Times New Roman" w:hAnsi="Arial" w:cs="Arial"/>
          <w:b/>
          <w:sz w:val="24"/>
          <w:szCs w:val="24"/>
          <w:lang w:val="es-ES" w:eastAsia="ru-RU"/>
        </w:rPr>
        <w:t xml:space="preserve">to participate</w:t>
      </w:r>
      <w:r xmlns:w="http://schemas.openxmlformats.org/wordprocessingml/2006/main" w:rsidRPr="00631CF5">
        <w:rPr>
          <w:rFonts w:ascii="GHEA Grapalat" w:eastAsia="Times New Roman" w:hAnsi="GHEA Grapalat" w:cs="Arial"/>
          <w:b/>
          <w:sz w:val="24"/>
          <w:szCs w:val="24"/>
          <w:lang w:val="es-ES" w:eastAsia="ru-RU"/>
        </w:rPr>
        <w:t xml:space="preserve">  </w:t>
      </w:r>
    </w:p>
    <w:p w:rsidR="00BB1514" w:rsidRPr="00631CF5" w:rsidRDefault="00BB1514" w:rsidP="00BB1514">
      <w:pPr>
        <w:spacing w:after="0" w:line="240" w:lineRule="auto"/>
        <w:rPr>
          <w:rFonts w:ascii="GHEA Grapalat" w:eastAsia="Times New Roman" w:hAnsi="GHEA Grapalat" w:cs="Times New Roman"/>
          <w:sz w:val="24"/>
          <w:szCs w:val="24"/>
          <w:lang w:val="es-ES" w:eastAsia="ru-RU"/>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Arial" w:eastAsia="Times New Roman" w:hAnsi="Arial" w:cs="Arial"/>
          <w:sz w:val="20"/>
          <w:szCs w:val="20"/>
          <w:lang w:val="es-ES"/>
        </w:rPr>
        <w:t xml:space="preserve">reports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w:t>
      </w:r>
      <w:r xmlns:w="http://schemas.openxmlformats.org/wordprocessingml/2006/main" w:rsidRPr="00631CF5">
        <w:rPr>
          <w:rFonts w:ascii="GHEA Grapalat" w:eastAsia="Times New Roman" w:hAnsi="GHEA Grapalat" w:cs="Arial"/>
          <w:sz w:val="20"/>
          <w:szCs w:val="20"/>
          <w:lang w:val="es-ES"/>
        </w:rPr>
        <w:t xml:space="preserve">that</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wish</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has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to participate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vertAlign w:val="superscript"/>
          <w:lang w:val="es-ES"/>
        </w:rPr>
      </w:pP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GHEA Grapalat" w:eastAsia="Times New Roman" w:hAnsi="GHEA Grapalat" w:cs="Times New Roman"/>
          <w:sz w:val="24"/>
          <w:szCs w:val="24"/>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to participate</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name:</w:t>
      </w:r>
      <w:r xmlns:w="http://schemas.openxmlformats.org/wordprocessingml/2006/main"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RA</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SHUT UP!</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REGION:</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TUMANIAN</w:t>
      </w:r>
      <w:r xmlns:w="http://schemas.openxmlformats.org/wordprocessingml/2006/main" w:rsidRPr="00631CF5">
        <w:rPr>
          <w:rFonts w:ascii="GHEA Grapalat" w:eastAsia="Times New Roman" w:hAnsi="GHEA Grapalat" w:cs="Times New Roman"/>
          <w:b/>
          <w:sz w:val="20"/>
          <w:szCs w:val="20"/>
          <w:u w:val="single"/>
          <w:lang w:val="hy-AM"/>
        </w:rPr>
        <w:t xml:space="preserve"> </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COMMUNITY </w:t>
      </w:r>
      <w:r xmlns:w="http://schemas.openxmlformats.org/wordprocessingml/2006/main" w:rsidRPr="00631CF5">
        <w:rPr>
          <w:rFonts w:ascii="Arial" w:eastAsia="Times New Roman" w:hAnsi="Arial" w:cs="Arial"/>
          <w:b/>
          <w:sz w:val="20"/>
          <w:szCs w:val="20"/>
          <w:u w:val="single"/>
          <w:lang w:val="hy-AM"/>
        </w:rPr>
        <w:t xml:space="preserve">IN:</w:t>
      </w:r>
      <w:r xmlns:w="http://schemas.openxmlformats.org/wordprocessingml/2006/main" w:rsidRPr="00631CF5">
        <w:rPr>
          <w:rFonts w:ascii="GHEA Grapalat" w:eastAsia="Times New Roman" w:hAnsi="GHEA Grapalat" w:cs="Times New Roman"/>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UTILITY</w:t>
      </w:r>
      <w:r xmlns:w="http://schemas.openxmlformats.org/wordprocessingml/2006/main" w:rsidRPr="00631CF5">
        <w:rPr>
          <w:rFonts w:ascii="GHEA Grapalat" w:eastAsia="Times New Roman" w:hAnsi="GHEA Grapalat" w:cs="Times New Roman"/>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ECONOMY </w:t>
      </w:r>
      <w:r xmlns:w="http://schemas.openxmlformats.org/wordprocessingml/2006/main" w:rsidRPr="00631CF5">
        <w:rPr>
          <w:rFonts w:ascii="GHEA Grapalat" w:eastAsia="Times New Roman" w:hAnsi="GHEA Grapalat" w:cs="Times New Roman"/>
          <w:b/>
          <w:sz w:val="20"/>
          <w:szCs w:val="20"/>
          <w:u w:val="single"/>
          <w:lang w:val="af-ZA"/>
        </w:rPr>
        <w:t xml:space="preserve">»</w:t>
      </w:r>
      <w:r xmlns:w="http://schemas.openxmlformats.org/wordprocessingml/2006/main" w:rsidRPr="00631CF5">
        <w:rPr>
          <w:rFonts w:ascii="GHEA Grapalat" w:eastAsia="Times New Roman" w:hAnsi="GHEA Grapalat" w:cs="Times New Roman"/>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HOAK </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en-US"/>
        </w:rPr>
        <w:t xml:space="preserve">I</w:t>
      </w:r>
      <w:r xmlns:w="http://schemas.openxmlformats.org/wordprocessingml/2006/main" w:rsidRPr="00631CF5">
        <w:rPr>
          <w:rFonts w:ascii="GHEA Grapalat" w:eastAsia="Times New Roman" w:hAnsi="GHEA Grapalat" w:cs="Times New Roman"/>
          <w:b/>
          <w:sz w:val="20"/>
          <w:szCs w:val="20"/>
          <w:u w:val="single"/>
          <w:lang w:val="af-ZA"/>
        </w:rPr>
        <w:t xml:space="preserve"> </w:t>
      </w:r>
      <w:r xmlns:w="http://schemas.openxmlformats.org/wordprocessingml/2006/main" w:rsidRPr="00631CF5">
        <w:rPr>
          <w:rFonts w:ascii="Arial" w:eastAsia="Times New Roman" w:hAnsi="Arial" w:cs="Arial"/>
          <w:sz w:val="20"/>
          <w:szCs w:val="20"/>
          <w:lang w:val="es-ES"/>
        </w:rPr>
        <w:t xml:space="preserve">by</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Arial" w:eastAsia="Times New Roman" w:hAnsi="Arial" w:cs="Arial"/>
          <w:sz w:val="20"/>
          <w:szCs w:val="20"/>
          <w:lang w:val="es-ES"/>
        </w:rPr>
        <w:t xml:space="preserve">With the code </w:t>
      </w:r>
      <w:r xmlns:w="http://schemas.openxmlformats.org/wordprocessingml/2006/main" w:rsidRPr="00631CF5">
        <w:rPr>
          <w:rFonts w:ascii="GHEA Grapalat" w:eastAsia="Times New Roman" w:hAnsi="GHEA Grapalat" w:cs="Times New Roman"/>
          <w:b/>
          <w:i/>
          <w:color w:val="000000"/>
          <w:sz w:val="20"/>
          <w:szCs w:val="27"/>
          <w:lang w:val="af-ZA"/>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rPr>
        <w:t xml:space="preserv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declared</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quote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inquiry</w:t>
      </w:r>
      <w:r xmlns:w="http://schemas.openxmlformats.org/wordprocessingml/2006/main" w:rsidRPr="00631CF5">
        <w:rPr>
          <w:rFonts w:ascii="GHEA Grapalat" w:eastAsia="Times New Roman" w:hAnsi="GHEA Grapalat" w:cs="Arial"/>
          <w:sz w:val="16"/>
          <w:szCs w:val="16"/>
          <w:lang w:val="es-ES"/>
        </w:rPr>
        <w:t xml:space="preserve"> </w:t>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 xml:space="preserve">    </w:t>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 xml:space="preserve">     </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portion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portions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invitation</w:t>
      </w:r>
      <w:r xmlns:w="http://schemas.openxmlformats.org/wordprocessingml/2006/main" w:rsidRPr="00631CF5">
        <w:rPr>
          <w:rFonts w:ascii="GHEA Grapalat" w:eastAsia="Times New Roman" w:hAnsi="GHEA Grapalat" w:cs="Sylfaen"/>
          <w:sz w:val="20"/>
          <w:szCs w:val="20"/>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4"/>
          <w:szCs w:val="24"/>
          <w:vertAlign w:val="superscript"/>
          <w:lang w:val="es-ES"/>
        </w:rPr>
      </w:pPr>
      <w:r xmlns:w="http://schemas.openxmlformats.org/wordprocessingml/2006/main" w:rsidRPr="00631CF5">
        <w:rPr>
          <w:rFonts w:ascii="GHEA Grapalat" w:eastAsia="Times New Roman" w:hAnsi="GHEA Grapalat" w:cs="Sylfaen"/>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dose </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s </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number</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s-ES"/>
        </w:rPr>
      </w:pP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Arial" w:eastAsia="Times New Roman" w:hAnsi="Arial" w:cs="Arial"/>
          <w:sz w:val="20"/>
          <w:szCs w:val="20"/>
          <w:lang w:val="es-ES"/>
        </w:rPr>
        <w:t xml:space="preserve">requirements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appropriate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present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application</w:t>
      </w:r>
      <w:r xmlns:w="http://schemas.openxmlformats.org/wordprocessingml/2006/main" w:rsidRPr="00631CF5">
        <w:rPr>
          <w:rFonts w:ascii="GHEA Grapalat" w:eastAsia="Times New Roman" w:hAnsi="GHEA Grapalat" w:cs="Sylfaen"/>
          <w:sz w:val="20"/>
          <w:szCs w:val="20"/>
          <w:lang w:val="es-ES"/>
        </w:rPr>
        <w:t xml:space="preserve">​</w:t>
      </w:r>
    </w:p>
    <w:p w:rsidR="00BB1514" w:rsidRPr="00631CF5" w:rsidRDefault="00BB1514" w:rsidP="00BB1514">
      <w:pPr>
        <w:spacing w:after="0" w:line="240" w:lineRule="auto"/>
        <w:jc w:val="both"/>
        <w:rPr>
          <w:rFonts w:ascii="GHEA Grapalat" w:eastAsia="Times New Roman" w:hAnsi="GHEA Grapalat" w:cs="Times New Roman"/>
          <w:sz w:val="12"/>
          <w:szCs w:val="12"/>
          <w:u w:val="single"/>
          <w:lang w:val="es-ES"/>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sz w:val="24"/>
          <w:szCs w:val="24"/>
          <w:lang w:val="es-ES"/>
        </w:rPr>
        <w:t xml:space="preserve">the</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reports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certification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w:t>
      </w:r>
      <w:r xmlns:w="http://schemas.openxmlformats.org/wordprocessingml/2006/main" w:rsidRPr="00631CF5">
        <w:rPr>
          <w:rFonts w:ascii="GHEA Grapalat" w:eastAsia="Times New Roman" w:hAnsi="GHEA Grapalat" w:cs="Arial"/>
          <w:sz w:val="20"/>
          <w:szCs w:val="20"/>
          <w:lang w:val="es-ES"/>
        </w:rPr>
        <w:t xml:space="preserve">that</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Sylfaen"/>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Sylfaen"/>
          <w:sz w:val="20"/>
          <w:szCs w:val="20"/>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Sylfaen"/>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to participate</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name: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631CF5">
        <w:rPr>
          <w:rFonts w:ascii="Arial" w:eastAsia="Times New Roman" w:hAnsi="Arial" w:cs="Arial"/>
          <w:sz w:val="20"/>
          <w:szCs w:val="20"/>
          <w:lang w:val="es-ES"/>
        </w:rPr>
        <w:t xml:space="preserve">resident </w:t>
      </w:r>
      <w:r xmlns:w="http://schemas.openxmlformats.org/wordprocessingml/2006/main" w:rsidRPr="00631CF5">
        <w:rPr>
          <w:rFonts w:ascii="GHEA Grapalat" w:eastAsia="Times New Roman" w:hAnsi="GHEA Grapalat" w:cs="Sylfaen"/>
          <w:sz w:val="20"/>
          <w:szCs w:val="20"/>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country</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name:</w:t>
      </w:r>
      <w:r xmlns:w="http://schemas.openxmlformats.org/wordprocessingml/2006/main" w:rsidRPr="00631CF5">
        <w:rPr>
          <w:rFonts w:ascii="GHEA Grapalat" w:eastAsia="Times New Roman" w:hAnsi="GHEA Grapalat" w:cs="Sylfaen"/>
          <w:sz w:val="20"/>
          <w:szCs w:val="20"/>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Times New Roman"/>
          <w:sz w:val="20"/>
          <w:szCs w:val="20"/>
          <w:u w:val="single"/>
          <w:lang w:val="es-ES"/>
        </w:rPr>
        <w:t xml:space="preserve">                                         </w:t>
      </w:r>
      <w:r xmlns:w="http://schemas.openxmlformats.org/wordprocessingml/2006/main" w:rsidRPr="00631CF5">
        <w:rPr>
          <w:rFonts w:ascii="GHEA Grapalat" w:eastAsia="Times New Roman" w:hAnsi="GHEA Grapalat" w:cs="Times New Roman"/>
          <w:sz w:val="20"/>
          <w:szCs w:val="20"/>
          <w:lang w:val="es-ES"/>
        </w:rPr>
        <w:t xml:space="preserve">of</w:t>
      </w:r>
      <w:r xmlns:w="http://schemas.openxmlformats.org/wordprocessingml/2006/main" w:rsidRPr="00631CF5">
        <w:rPr>
          <w:rFonts w:ascii="Arial" w:eastAsia="Times New Roman" w:hAnsi="Arial" w:cs="Arial"/>
          <w:sz w:val="20"/>
          <w:szCs w:val="20"/>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631CF5">
        <w:rPr>
          <w:rFonts w:ascii="GHEA Grapalat" w:eastAsia="Times New Roman" w:hAnsi="GHEA Grapalat" w:cs="Sylfaen"/>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to participate</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name:</w:t>
      </w:r>
      <w:r xmlns:w="http://schemas.openxmlformats.org/wordprocessingml/2006/main"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xmlns:w="http://schemas.openxmlformats.org/wordprocessingml/2006/main">
        <w:numPr>
          <w:ilvl w:val="0"/>
          <w:numId w:val="18"/>
        </w:numPr>
        <w:spacing w:after="0" w:line="240" w:lineRule="auto"/>
        <w:jc w:val="both"/>
        <w:rPr>
          <w:rFonts w:ascii="GHEA Grapalat" w:eastAsia="Times New Roman" w:hAnsi="GHEA Grapalat" w:cs="Arial"/>
          <w:sz w:val="24"/>
          <w:u w:val="single"/>
          <w:lang w:val="es-ES"/>
        </w:rPr>
      </w:pPr>
      <w:r xmlns:w="http://schemas.openxmlformats.org/wordprocessingml/2006/main" w:rsidRPr="00631CF5">
        <w:rPr>
          <w:rFonts w:ascii="Arial" w:eastAsia="Times New Roman" w:hAnsi="Arial" w:cs="Arial"/>
          <w:sz w:val="20"/>
          <w:szCs w:val="20"/>
          <w:lang w:val="es-ES"/>
        </w:rPr>
        <w:t xml:space="preserve">tax</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the payer</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accounting</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the number</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Arial"/>
          <w:sz w:val="24"/>
          <w:lang w:val="es-ES"/>
        </w:rPr>
        <w:t xml:space="preserve"> </w:t>
      </w:r>
      <w:r xmlns:w="http://schemas.openxmlformats.org/wordprocessingml/2006/main" w:rsidRPr="00631CF5">
        <w:rPr>
          <w:rFonts w:ascii="GHEA Grapalat" w:eastAsia="Times New Roman" w:hAnsi="GHEA Grapalat" w:cs="Arial"/>
          <w:sz w:val="24"/>
          <w:u w:val="single"/>
          <w:lang w:val="es-ES"/>
        </w:rPr>
        <w:tab xmlns:w="http://schemas.openxmlformats.org/wordprocessingml/2006/main"/>
      </w:r>
      <w:r xmlns:w="http://schemas.openxmlformats.org/wordprocessingml/2006/main" w:rsidRPr="00631CF5">
        <w:rPr>
          <w:rFonts w:ascii="GHEA Grapalat" w:eastAsia="Times New Roman" w:hAnsi="GHEA Grapalat" w:cs="Arial"/>
          <w:sz w:val="24"/>
          <w:u w:val="single"/>
          <w:lang w:val="es-ES"/>
        </w:rPr>
        <w:tab xmlns:w="http://schemas.openxmlformats.org/wordprocessingml/2006/main"/>
      </w:r>
      <w:r xmlns:w="http://schemas.openxmlformats.org/wordprocessingml/2006/main" w:rsidRPr="00631CF5">
        <w:rPr>
          <w:rFonts w:ascii="GHEA Grapalat" w:eastAsia="Times New Roman" w:hAnsi="GHEA Grapalat" w:cs="Arial"/>
          <w:sz w:val="24"/>
          <w:u w:val="single"/>
          <w:lang w:val="es-ES"/>
        </w:rPr>
        <w:tab xmlns:w="http://schemas.openxmlformats.org/wordprocessingml/2006/main"/>
      </w:r>
      <w:r xmlns:w="http://schemas.openxmlformats.org/wordprocessingml/2006/main" w:rsidRPr="00631CF5">
        <w:rPr>
          <w:rFonts w:ascii="GHEA Grapalat" w:eastAsia="Times New Roman" w:hAnsi="GHEA Grapalat" w:cs="Arial"/>
          <w:sz w:val="24"/>
          <w:u w:val="single"/>
          <w:lang w:val="es-ES"/>
        </w:rPr>
        <w:tab xmlns:w="http://schemas.openxmlformats.org/wordprocessingml/2006/main"/>
      </w:r>
      <w:r xmlns:w="http://schemas.openxmlformats.org/wordprocessingml/2006/main" w:rsidRPr="00631CF5">
        <w:rPr>
          <w:rFonts w:ascii="GHEA Grapalat" w:eastAsia="Times New Roman" w:hAnsi="GHEA Grapalat" w:cs="Arial"/>
          <w:sz w:val="24"/>
          <w:u w:val="single"/>
          <w:lang w:val="es-ES"/>
        </w:rPr>
        <w:tab xmlns:w="http://schemas.openxmlformats.org/wordprocessingml/2006/main"/>
      </w:r>
      <w:r xmlns:w="http://schemas.openxmlformats.org/wordprocessingml/2006/main" w:rsidRPr="00631CF5">
        <w:rPr>
          <w:rFonts w:ascii="GHEA Grapalat" w:eastAsia="Times New Roman" w:hAnsi="GHEA Grapalat" w:cs="Arial"/>
          <w:sz w:val="24"/>
          <w:u w:val="single"/>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tax</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of the payer</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accounting</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the number</w:t>
      </w:r>
    </w:p>
    <w:p w:rsidR="00BB1514" w:rsidRPr="00631CF5" w:rsidRDefault="00BB1514" w:rsidP="00BB1514">
      <w:pPr xmlns:w="http://schemas.openxmlformats.org/wordprocessingml/2006/main">
        <w:numPr>
          <w:ilvl w:val="0"/>
          <w:numId w:val="18"/>
        </w:numPr>
        <w:spacing w:after="0" w:line="240" w:lineRule="auto"/>
        <w:jc w:val="both"/>
        <w:rPr>
          <w:rFonts w:ascii="GHEA Grapalat" w:eastAsia="Times New Roman" w:hAnsi="GHEA Grapalat" w:cs="Times New Roman"/>
          <w:u w:val="single"/>
          <w:lang w:val="es-ES"/>
        </w:rPr>
      </w:pPr>
      <w:r xmlns:w="http://schemas.openxmlformats.org/wordprocessingml/2006/main" w:rsidRPr="00631CF5">
        <w:rPr>
          <w:rFonts w:ascii="Arial" w:eastAsia="Times New Roman" w:hAnsi="Arial" w:cs="Arial"/>
          <w:sz w:val="20"/>
          <w:szCs w:val="20"/>
          <w:lang w:val="es-ES"/>
        </w:rPr>
        <w:t xml:space="preserve">electronic</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mail</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the address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Arial"/>
          <w:sz w:val="24"/>
          <w:lang w:val="es-ES"/>
        </w:rPr>
        <w:t xml:space="preserve"> </w:t>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u w:val="single"/>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0"/>
          <w:szCs w:val="10"/>
          <w:lang w:val="es-ES"/>
        </w:rPr>
      </w:pP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electronic</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of mail</w:t>
      </w:r>
      <w:r xmlns:w="http://schemas.openxmlformats.org/wordprocessingml/2006/main" w:rsidRPr="00631CF5">
        <w:rPr>
          <w:rFonts w:ascii="GHEA Grapalat" w:eastAsia="Times New Roman" w:hAnsi="GHEA Grapalat" w:cs="Arial"/>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es-ES"/>
        </w:rPr>
        <w:t xml:space="preserve">the address</w:t>
      </w:r>
    </w:p>
    <w:p w:rsidR="00BB1514" w:rsidRPr="00631CF5" w:rsidRDefault="00BB1514" w:rsidP="00BB1514">
      <w:pPr xmlns:w="http://schemas.openxmlformats.org/wordprocessingml/2006/main">
        <w:numPr>
          <w:ilvl w:val="0"/>
          <w:numId w:val="18"/>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631CF5">
        <w:rPr>
          <w:rFonts w:ascii="Arial" w:eastAsia="Times New Roman" w:hAnsi="Arial" w:cs="Arial"/>
          <w:sz w:val="20"/>
          <w:szCs w:val="20"/>
          <w:lang w:val="hy-AM"/>
        </w:rPr>
        <w:t xml:space="preserve">activity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address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6"/>
          <w:szCs w:val="16"/>
          <w:lang w:val="hy-AM"/>
        </w:rPr>
      </w:pPr>
      <w:r xmlns:w="http://schemas.openxmlformats.org/wordprocessingml/2006/main" w:rsidRPr="00631CF5">
        <w:rPr>
          <w:rFonts w:ascii="GHEA Grapalat" w:eastAsia="Times New Roman" w:hAnsi="GHEA Grapalat" w:cs="Times New Roman"/>
          <w:sz w:val="16"/>
          <w:szCs w:val="16"/>
          <w:lang w:val="en-US"/>
        </w:rPr>
        <w:t xml:space="preserve">                                      </w:t>
      </w:r>
      <w:r xmlns:w="http://schemas.openxmlformats.org/wordprocessingml/2006/main" w:rsidRPr="00631CF5">
        <w:rPr>
          <w:rFonts w:ascii="GHEA Grapalat" w:eastAsia="Times New Roman" w:hAnsi="GHEA Grapalat" w:cs="Times New Roman"/>
          <w:sz w:val="16"/>
          <w:szCs w:val="16"/>
          <w:lang w:val="hy-AM"/>
        </w:rPr>
        <w:t xml:space="preserve">                                               </w:t>
      </w:r>
      <w:r xmlns:w="http://schemas.openxmlformats.org/wordprocessingml/2006/main" w:rsidRPr="00631CF5">
        <w:rPr>
          <w:rFonts w:ascii="Arial" w:eastAsia="Times New Roman" w:hAnsi="Arial" w:cs="Arial"/>
          <w:sz w:val="16"/>
          <w:szCs w:val="16"/>
          <w:lang w:val="hy-AM"/>
        </w:rPr>
        <w:t xml:space="preserve">activity</w:t>
      </w:r>
      <w:r xmlns:w="http://schemas.openxmlformats.org/wordprocessingml/2006/main" w:rsidRPr="00631CF5">
        <w:rPr>
          <w:rFonts w:ascii="GHEA Grapalat" w:eastAsia="Times New Roman" w:hAnsi="GHEA Grapalat" w:cs="Times New Roman"/>
          <w:sz w:val="16"/>
          <w:szCs w:val="16"/>
          <w:lang w:val="hy-AM"/>
        </w:rPr>
        <w:t xml:space="preserve"> </w:t>
      </w:r>
      <w:r xmlns:w="http://schemas.openxmlformats.org/wordprocessingml/2006/main" w:rsidRPr="00631CF5">
        <w:rPr>
          <w:rFonts w:ascii="Arial" w:eastAsia="Times New Roman" w:hAnsi="Arial" w:cs="Arial"/>
          <w:sz w:val="16"/>
          <w:szCs w:val="16"/>
          <w:lang w:val="hy-AM"/>
        </w:rPr>
        <w:t xml:space="preserve">the address</w:t>
      </w:r>
    </w:p>
    <w:p w:rsidR="00BB1514" w:rsidRPr="00631CF5" w:rsidRDefault="00BB1514" w:rsidP="00BB1514">
      <w:pPr xmlns:w="http://schemas.openxmlformats.org/wordprocessingml/2006/main">
        <w:numPr>
          <w:ilvl w:val="0"/>
          <w:numId w:val="18"/>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631CF5">
        <w:rPr>
          <w:rFonts w:ascii="Arial" w:eastAsia="Times New Roman" w:hAnsi="Arial" w:cs="Arial"/>
          <w:sz w:val="20"/>
          <w:szCs w:val="20"/>
          <w:lang w:val="hy-AM"/>
        </w:rPr>
        <w:t xml:space="preserve">phone number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6"/>
          <w:szCs w:val="16"/>
          <w:lang w:val="hy-AM"/>
        </w:rPr>
      </w:pPr>
      <w:r xmlns:w="http://schemas.openxmlformats.org/wordprocessingml/2006/main" w:rsidRPr="00631CF5">
        <w:rPr>
          <w:rFonts w:ascii="GHEA Grapalat" w:eastAsia="Times New Roman" w:hAnsi="GHEA Grapalat" w:cs="Times New Roman"/>
          <w:sz w:val="16"/>
          <w:szCs w:val="16"/>
          <w:lang w:val="en-US"/>
        </w:rPr>
        <w:t xml:space="preserve">                                    </w:t>
      </w:r>
      <w:r xmlns:w="http://schemas.openxmlformats.org/wordprocessingml/2006/main" w:rsidRPr="00631CF5">
        <w:rPr>
          <w:rFonts w:ascii="GHEA Grapalat" w:eastAsia="Times New Roman" w:hAnsi="GHEA Grapalat" w:cs="Times New Roman"/>
          <w:sz w:val="16"/>
          <w:szCs w:val="16"/>
          <w:lang w:val="hy-AM"/>
        </w:rPr>
        <w:t xml:space="preserve">                                       </w:t>
      </w:r>
      <w:r xmlns:w="http://schemas.openxmlformats.org/wordprocessingml/2006/main" w:rsidRPr="00631CF5">
        <w:rPr>
          <w:rFonts w:ascii="Arial" w:eastAsia="Times New Roman" w:hAnsi="Arial" w:cs="Arial"/>
          <w:sz w:val="16"/>
          <w:szCs w:val="16"/>
          <w:lang w:val="hy-AM"/>
        </w:rPr>
        <w:t xml:space="preserve">phone</w:t>
      </w:r>
      <w:r xmlns:w="http://schemas.openxmlformats.org/wordprocessingml/2006/main" w:rsidRPr="00631CF5">
        <w:rPr>
          <w:rFonts w:ascii="GHEA Grapalat" w:eastAsia="Times New Roman" w:hAnsi="GHEA Grapalat" w:cs="Times New Roman"/>
          <w:sz w:val="16"/>
          <w:szCs w:val="16"/>
          <w:lang w:val="hy-AM"/>
        </w:rPr>
        <w:t xml:space="preserve"> </w:t>
      </w:r>
      <w:r xmlns:w="http://schemas.openxmlformats.org/wordprocessingml/2006/main" w:rsidRPr="00631CF5">
        <w:rPr>
          <w:rFonts w:ascii="Arial" w:eastAsia="Times New Roman" w:hAnsi="Arial" w:cs="Arial"/>
          <w:sz w:val="16"/>
          <w:szCs w:val="16"/>
          <w:lang w:val="hy-AM"/>
        </w:rPr>
        <w:t xml:space="preserve">the number</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Times New Roman"/>
          <w:sz w:val="20"/>
          <w:szCs w:val="24"/>
          <w:lang w:val="es-ES"/>
        </w:rPr>
      </w:pPr>
      <w:r xmlns:w="http://schemas.openxmlformats.org/wordprocessingml/2006/main" w:rsidRPr="00631CF5">
        <w:rPr>
          <w:rFonts w:ascii="Arial" w:eastAsia="Times New Roman" w:hAnsi="Arial" w:cs="Arial"/>
          <w:sz w:val="20"/>
          <w:szCs w:val="20"/>
          <w:lang w:val="es-ES"/>
        </w:rPr>
        <w:t xml:space="preserve">Hereby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GHEA Grapalat" w:eastAsia="Times New Roman" w:hAnsi="GHEA Grapalat" w:cs="Times New Roman"/>
          <w:sz w:val="20"/>
          <w:szCs w:val="24"/>
          <w:u w:val="single"/>
          <w:lang w:val="hy-AM"/>
        </w:rPr>
        <w:t xml:space="preserve">                                                </w:t>
      </w:r>
      <w:r xmlns:w="http://schemas.openxmlformats.org/wordprocessingml/2006/main" w:rsidRPr="00631CF5">
        <w:rPr>
          <w:rFonts w:ascii="GHEA Grapalat" w:eastAsia="Times New Roman" w:hAnsi="GHEA Grapalat" w:cs="Times New Roman"/>
          <w:sz w:val="20"/>
          <w:szCs w:val="24"/>
          <w:u w:val="single"/>
          <w:lang w:val="es-ES"/>
        </w:rPr>
        <w:t xml:space="preserve">                         </w:t>
      </w:r>
      <w:r xmlns:w="http://schemas.openxmlformats.org/wordprocessingml/2006/main" w:rsidRPr="00631CF5">
        <w:rPr>
          <w:rFonts w:ascii="GHEA Grapalat" w:eastAsia="Times New Roman" w:hAnsi="GHEA Grapalat" w:cs="Times New Roman"/>
          <w:sz w:val="20"/>
          <w:szCs w:val="24"/>
          <w:u w:val="single"/>
          <w:lang w:val="hy-AM"/>
        </w:rPr>
        <w:t xml:space="preserve">          </w:t>
      </w:r>
      <w:r xmlns:w="http://schemas.openxmlformats.org/wordprocessingml/2006/main" w:rsidRPr="00631CF5">
        <w:rPr>
          <w:rFonts w:ascii="GHEA Grapalat" w:eastAsia="Times New Roman" w:hAnsi="GHEA Grapalat" w:cs="Times New Roman"/>
          <w:sz w:val="24"/>
          <w:szCs w:val="24"/>
          <w:lang w:val="hy-AM"/>
        </w:rPr>
        <w:t xml:space="preserve">the</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announcement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certification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 </w:t>
      </w:r>
      <w:r xmlns:w="http://schemas.openxmlformats.org/wordprocessingml/2006/main" w:rsidRPr="00631CF5">
        <w:rPr>
          <w:rFonts w:ascii="Arial" w:eastAsia="Times New Roman" w:hAnsi="Arial" w:cs="Arial"/>
          <w:sz w:val="20"/>
          <w:szCs w:val="20"/>
          <w:lang w:val="es-ES"/>
        </w:rPr>
        <w:t xml:space="preserve">that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Arial"/>
          <w:sz w:val="24"/>
          <w:szCs w:val="24"/>
          <w:lang w:val="hy-AM"/>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i/>
          <w:sz w:val="16"/>
          <w:szCs w:val="24"/>
          <w:vertAlign w:val="superscript"/>
          <w:lang w:val="es-ES"/>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es-ES"/>
        </w:rPr>
        <w:t xml:space="preserve">                                    </w:t>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Sylfaen"/>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Arial"/>
          <w:sz w:val="20"/>
          <w:szCs w:val="20"/>
          <w:lang w:val="es-ES"/>
        </w:rPr>
        <w:t xml:space="preserve">1) </w:t>
      </w:r>
      <w:r xmlns:w="http://schemas.openxmlformats.org/wordprocessingml/2006/main" w:rsidRPr="00631CF5">
        <w:rPr>
          <w:rFonts w:ascii="Arial" w:eastAsia="Times New Roman" w:hAnsi="Arial" w:cs="Arial"/>
          <w:sz w:val="20"/>
          <w:szCs w:val="20"/>
          <w:lang w:val="es-ES"/>
        </w:rPr>
        <w:t xml:space="preserve">satisfaction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with code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quote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inquiry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by invitation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defined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participation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right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requirements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4"/>
          <w:lang w:val="hy-AM"/>
        </w:rPr>
        <w:t xml:space="preserve">undertake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recognized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case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invitation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term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submit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 </w:t>
      </w:r>
      <w:r xmlns:w="http://schemas.openxmlformats.org/wordprocessingml/2006/main" w:rsidRPr="00631CF5">
        <w:rPr>
          <w:rFonts w:ascii="GHEA Grapalat" w:eastAsia="Times New Roman" w:hAnsi="GHEA Grapalat" w:cs="Sylfaen"/>
          <w:sz w:val="20"/>
          <w:szCs w:val="24"/>
          <w:vertAlign w:val="superscript"/>
          <w:lang w:val="hy-AM"/>
        </w:rPr>
        <w:footnoteReference xmlns:w="http://schemas.openxmlformats.org/wordprocessingml/2006/main" w:id="3"/>
      </w:r>
      <w:r xmlns:w="http://schemas.openxmlformats.org/wordprocessingml/2006/main" w:rsidRPr="00631CF5">
        <w:rPr>
          <w:rFonts w:ascii="GHEA Grapalat" w:eastAsia="Times New Roman" w:hAnsi="GHEA Grapalat" w:cs="Sylfaen"/>
          <w:sz w:val="20"/>
          <w:szCs w:val="24"/>
          <w:lang w:val="es-ES"/>
        </w:rPr>
        <w:t xml:space="preserve">.</w:t>
      </w:r>
      <w:r xmlns:w="http://schemas.openxmlformats.org/wordprocessingml/2006/main" w:rsidRPr="00631CF5">
        <w:rPr>
          <w:rFonts w:ascii="GHEA Grapalat" w:eastAsia="Times New Roman" w:hAnsi="GHEA Grapalat" w:cs="Sylfaen"/>
          <w:sz w:val="20"/>
          <w:szCs w:val="24"/>
          <w:lang w:val="hy-AM"/>
        </w:rPr>
        <w:t xml:space="preserve"> </w:t>
      </w:r>
    </w:p>
    <w:p w:rsidR="00BB1514" w:rsidRPr="00631CF5" w:rsidRDefault="00BB1514" w:rsidP="00BB1514">
      <w:pPr xmlns:w="http://schemas.openxmlformats.org/wordprocessingml/2006/main">
        <w:spacing w:after="0" w:line="240" w:lineRule="auto"/>
        <w:ind w:firstLine="708"/>
        <w:jc w:val="both"/>
        <w:rPr>
          <w:rFonts w:ascii="GHEA Grapalat" w:eastAsia="Times New Roman" w:hAnsi="GHEA Grapalat" w:cs="Arial"/>
          <w:lang w:val="es-ES"/>
        </w:rPr>
      </w:pPr>
      <w:r xmlns:w="http://schemas.openxmlformats.org/wordprocessingml/2006/main" w:rsidRPr="00631CF5">
        <w:rPr>
          <w:rFonts w:ascii="GHEA Grapalat" w:eastAsia="Times New Roman" w:hAnsi="GHEA Grapalat" w:cs="Arial"/>
          <w:sz w:val="20"/>
          <w:szCs w:val="20"/>
          <w:lang w:val="hy-AM"/>
        </w:rPr>
        <w:t xml:space="preserve">2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w:t>
      </w:r>
      <w:r xmlns:w="http://schemas.openxmlformats.org/wordprocessingml/2006/main" w:rsidRPr="00631CF5">
        <w:rPr>
          <w:rFonts w:ascii="GHEA Grapalat" w:eastAsia="Times New Roman" w:hAnsi="GHEA Grapalat" w:cs="Times New Roman"/>
          <w:b/>
          <w:i/>
          <w:color w:val="000000"/>
          <w:lang w:val="hy-AM"/>
        </w:rPr>
        <w:t xml:space="preserve"> </w:t>
      </w:r>
      <w:r xmlns:w="http://schemas.openxmlformats.org/wordprocessingml/2006/main" w:rsidRPr="00631CF5">
        <w:rPr>
          <w:rFonts w:ascii="GHEA Grapalat" w:eastAsia="Times New Roman" w:hAnsi="GHEA Grapalat" w:cs="Sylfaen"/>
          <w:lang w:val="hy-AM"/>
        </w:rPr>
        <w:t xml:space="preserve"> </w:t>
      </w:r>
      <w:r xmlns:w="http://schemas.openxmlformats.org/wordprocessingml/2006/main" w:rsidRPr="00631CF5">
        <w:rPr>
          <w:rFonts w:ascii="Arial" w:eastAsia="Times New Roman" w:hAnsi="Arial" w:cs="Arial"/>
          <w:sz w:val="20"/>
          <w:szCs w:val="20"/>
          <w:lang w:val="es-ES"/>
        </w:rPr>
        <w:t xml:space="preserve">with code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quote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to the survey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to participate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in the frame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Sylfaen"/>
          <w:lang w:val="es-ES"/>
        </w:rPr>
        <w:t xml:space="preserve">  </w:t>
      </w:r>
    </w:p>
    <w:p w:rsidR="00BB1514" w:rsidRPr="00631CF5" w:rsidRDefault="00BB1514" w:rsidP="00BB1514">
      <w:pPr xmlns:w="http://schemas.openxmlformats.org/wordprocessingml/2006/main">
        <w:numPr>
          <w:ilvl w:val="0"/>
          <w:numId w:val="18"/>
        </w:numPr>
        <w:spacing w:after="0" w:line="240" w:lineRule="auto"/>
        <w:ind w:firstLine="720"/>
        <w:jc w:val="both"/>
        <w:rPr>
          <w:rFonts w:ascii="GHEA Grapalat" w:eastAsia="Times New Roman" w:hAnsi="GHEA Grapalat" w:cs="Arial"/>
          <w:sz w:val="20"/>
          <w:szCs w:val="20"/>
          <w:lang w:val="es-ES"/>
        </w:rPr>
      </w:pPr>
      <w:r xmlns:w="http://schemas.openxmlformats.org/wordprocessingml/2006/main" w:rsidRPr="00631CF5">
        <w:rPr>
          <w:rFonts w:ascii="Arial" w:eastAsia="Times New Roman" w:hAnsi="Arial" w:cs="Arial"/>
          <w:sz w:val="20"/>
          <w:szCs w:val="20"/>
          <w:lang w:val="es-ES"/>
        </w:rPr>
        <w:t xml:space="preserve">weak</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no</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gave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or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weak</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no</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to give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dominant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position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abuse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anti-competitive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agreement</w:t>
      </w:r>
      <w:r xmlns:w="http://schemas.openxmlformats.org/wordprocessingml/2006/main" w:rsidRPr="00631CF5">
        <w:rPr>
          <w:rFonts w:ascii="GHEA Grapalat" w:eastAsia="Times New Roman" w:hAnsi="GHEA Grapalat" w:cs="Arial"/>
          <w:sz w:val="20"/>
          <w:szCs w:val="20"/>
          <w:lang w:val="es-ES"/>
        </w:rPr>
        <w:t xml:space="preserve">​</w:t>
      </w:r>
    </w:p>
    <w:p w:rsidR="00BB1514" w:rsidRPr="00631CF5" w:rsidRDefault="00BB1514" w:rsidP="00BB1514">
      <w:pPr xmlns:w="http://schemas.openxmlformats.org/wordprocessingml/2006/main">
        <w:numPr>
          <w:ilvl w:val="0"/>
          <w:numId w:val="18"/>
        </w:numPr>
        <w:spacing w:after="0" w:line="240" w:lineRule="auto"/>
        <w:ind w:firstLine="720"/>
        <w:jc w:val="both"/>
        <w:rPr>
          <w:rFonts w:ascii="GHEA Grapalat" w:eastAsia="Times New Roman" w:hAnsi="GHEA Grapalat" w:cs="Times New Roman"/>
          <w:lang w:val="es-ES"/>
        </w:rPr>
      </w:pPr>
      <w:r xmlns:w="http://schemas.openxmlformats.org/wordprocessingml/2006/main" w:rsidRPr="00631CF5">
        <w:rPr>
          <w:rFonts w:ascii="Arial" w:eastAsia="Times New Roman" w:hAnsi="Arial" w:cs="Arial"/>
          <w:sz w:val="20"/>
          <w:szCs w:val="20"/>
          <w:lang w:val="es-ES"/>
        </w:rPr>
        <w:t xml:space="preserve">absent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by invitation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defined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Arial"/>
          <w:sz w:val="20"/>
          <w:szCs w:val="20"/>
          <w:lang w:val="es-ES"/>
        </w:rPr>
        <w:t xml:space="preserve">to</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Times New Roman"/>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Arial"/>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r xmlns:w="http://schemas.openxmlformats.org/wordprocessingml/2006/main"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631CF5">
        <w:rPr>
          <w:rFonts w:ascii="Arial" w:eastAsia="Times New Roman" w:hAnsi="Arial" w:cs="Arial"/>
          <w:sz w:val="20"/>
          <w:szCs w:val="20"/>
          <w:lang w:val="es-ES"/>
        </w:rPr>
        <w:t xml:space="preserve">interconnected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persons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and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or </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Arial"/>
          <w:sz w:val="20"/>
          <w:szCs w:val="20"/>
          <w:lang w:val="es-ES"/>
        </w:rPr>
        <w:t xml:space="preserve">of</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Times New Roman"/>
          <w:u w:val="single"/>
          <w:lang w:val="es-ES"/>
        </w:rPr>
        <w:t xml:space="preserve">  </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Arial"/>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631CF5">
        <w:rPr>
          <w:rFonts w:ascii="Arial" w:eastAsia="Times New Roman" w:hAnsi="Arial" w:cs="Arial"/>
          <w:sz w:val="20"/>
          <w:szCs w:val="20"/>
          <w:lang w:val="es-ES"/>
        </w:rPr>
        <w:t xml:space="preserve">by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established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or</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more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than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fifty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percent</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Arial"/>
          <w:sz w:val="20"/>
          <w:szCs w:val="20"/>
          <w:lang w:val="es-ES"/>
        </w:rPr>
        <w:t xml:space="preserve">to</w:t>
      </w:r>
      <w:r xmlns:w="http://schemas.openxmlformats.org/wordprocessingml/2006/main" w:rsidRPr="00631CF5">
        <w:rPr>
          <w:rFonts w:ascii="Arial" w:eastAsia="Times New Roman" w:hAnsi="Arial" w:cs="Arial"/>
          <w:sz w:val="20"/>
          <w:szCs w:val="20"/>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sidRPr="00631CF5">
        <w:rPr>
          <w:rFonts w:ascii="GHEA Grapalat" w:eastAsia="Times New Roman" w:hAnsi="GHEA Grapalat" w:cs="Sylfaen"/>
          <w:sz w:val="24"/>
          <w:szCs w:val="24"/>
          <w:vertAlign w:val="superscript"/>
          <w:lang w:val="es-ES"/>
        </w:rPr>
        <w:t xml:space="preserve">                                                                     </w:t>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Arial"/>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631CF5">
        <w:rPr>
          <w:rFonts w:ascii="Arial" w:eastAsia="Times New Roman" w:hAnsi="Arial" w:cs="Arial"/>
          <w:sz w:val="20"/>
          <w:szCs w:val="20"/>
          <w:lang w:val="es-ES"/>
        </w:rPr>
        <w:t xml:space="preserve">belonging to</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having </w:t>
      </w:r>
      <w:r xmlns:w="http://schemas.openxmlformats.org/wordprocessingml/2006/main" w:rsidRPr="00631CF5">
        <w:rPr>
          <w:rFonts w:ascii="Arial" w:eastAsia="Times New Roman" w:hAnsi="Arial" w:cs="Arial"/>
          <w:sz w:val="20"/>
          <w:szCs w:val="20"/>
          <w:lang w:val="es-ES"/>
        </w:rPr>
        <w:t xml:space="preserve">a </w:t>
      </w:r>
      <w:r xmlns:w="http://schemas.openxmlformats.org/wordprocessingml/2006/main" w:rsidRPr="00631CF5">
        <w:rPr>
          <w:rFonts w:ascii="GHEA Grapalat" w:eastAsia="Times New Roman" w:hAnsi="GHEA Grapalat" w:cs="Arial"/>
          <w:sz w:val="20"/>
          <w:szCs w:val="20"/>
          <w:lang w:val="es-ES"/>
        </w:rPr>
        <w:t xml:space="preserve">share</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organizations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simultaneous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participation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case</w:t>
      </w:r>
      <w:r xmlns:w="http://schemas.openxmlformats.org/wordprocessingml/2006/main" w:rsidRPr="00631CF5">
        <w:rPr>
          <w:rFonts w:ascii="GHEA Grapalat" w:eastAsia="Times New Roman" w:hAnsi="GHEA Grapalat" w:cs="Arial"/>
          <w:sz w:val="20"/>
          <w:szCs w:val="20"/>
          <w:lang w:val="es-ES"/>
        </w:rPr>
        <w:t xml:space="preserve">​</w:t>
      </w:r>
    </w:p>
    <w:p w:rsidR="00BB1514" w:rsidRPr="00631CF5" w:rsidRDefault="00BB1514" w:rsidP="00BB1514">
      <w:pPr>
        <w:spacing w:after="0" w:line="240" w:lineRule="auto"/>
        <w:jc w:val="both"/>
        <w:rPr>
          <w:rFonts w:ascii="GHEA Grapalat" w:eastAsia="Times New Roman" w:hAnsi="GHEA Grapalat" w:cs="Arial"/>
          <w:sz w:val="20"/>
          <w:szCs w:val="20"/>
          <w:lang w:val="es-ES"/>
        </w:rPr>
      </w:pPr>
    </w:p>
    <w:p w:rsidR="00BB1514" w:rsidRPr="00631CF5" w:rsidRDefault="00BB1514" w:rsidP="00BB1514">
      <w:pPr xmlns:w="http://schemas.openxmlformats.org/wordprocessingml/2006/main">
        <w:spacing w:after="0" w:line="240" w:lineRule="auto"/>
        <w:ind w:left="720"/>
        <w:jc w:val="both"/>
        <w:rPr>
          <w:rFonts w:ascii="GHEA Grapalat" w:eastAsia="Times New Roman" w:hAnsi="GHEA Grapalat" w:cs="Times New Roman"/>
          <w:lang w:val="es-ES"/>
        </w:rPr>
      </w:pPr>
      <w:r xmlns:w="http://schemas.openxmlformats.org/wordprocessingml/2006/main" w:rsidRPr="00631CF5">
        <w:rPr>
          <w:rFonts w:ascii="Arial" w:eastAsia="Times New Roman" w:hAnsi="Arial" w:cs="Arial"/>
          <w:sz w:val="20"/>
          <w:szCs w:val="20"/>
          <w:lang w:val="hy-AM"/>
        </w:rPr>
        <w:t xml:space="preserve">And </w:t>
      </w:r>
      <w:r xmlns:w="http://schemas.openxmlformats.org/wordprocessingml/2006/main" w:rsidRPr="00631CF5">
        <w:rPr>
          <w:rFonts w:ascii="Arial" w:eastAsia="Times New Roman" w:hAnsi="Arial" w:cs="Arial"/>
          <w:sz w:val="20"/>
          <w:szCs w:val="20"/>
          <w:lang w:val="es-ES"/>
        </w:rPr>
        <w:t xml:space="preserve">so</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present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Times New Roman"/>
          <w:u w:val="single"/>
          <w:lang w:val="es-ES"/>
        </w:rPr>
        <w:t xml:space="preserve">                   </w:t>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Times New Roman"/>
          <w:u w:val="single"/>
          <w:lang w:val="es-ES"/>
        </w:rPr>
        <w:tab xmlns:w="http://schemas.openxmlformats.org/wordprocessingml/2006/main"/>
      </w:r>
      <w:r xmlns:w="http://schemas.openxmlformats.org/wordprocessingml/2006/main" w:rsidRPr="00631CF5">
        <w:rPr>
          <w:rFonts w:ascii="GHEA Grapalat" w:eastAsia="Times New Roman" w:hAnsi="GHEA Grapalat" w:cs="Arial"/>
          <w:sz w:val="20"/>
          <w:szCs w:val="20"/>
          <w:lang w:val="es-ES"/>
        </w:rPr>
        <w:t xml:space="preserve">of</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Times New Roman"/>
          <w:lang w:val="es-ES"/>
        </w:rPr>
        <w:t xml:space="preserve"> </w:t>
      </w:r>
      <w:r xmlns:w="http://schemas.openxmlformats.org/wordprocessingml/2006/main" w:rsidRPr="00631CF5">
        <w:rPr>
          <w:rFonts w:ascii="Arial" w:eastAsia="Times New Roman" w:hAnsi="Arial" w:cs="Arial"/>
          <w:sz w:val="20"/>
          <w:szCs w:val="20"/>
          <w:lang w:val="es-ES"/>
        </w:rPr>
        <w:t xml:space="preserve">real</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beneficiaries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regarding</w:t>
      </w: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631CF5">
        <w:rPr>
          <w:rFonts w:ascii="GHEA Grapalat" w:eastAsia="Times New Roman" w:hAnsi="GHEA Grapalat" w:cs="Times New Roman"/>
          <w:sz w:val="24"/>
          <w:szCs w:val="24"/>
          <w:vertAlign w:val="superscript"/>
          <w:lang w:val="es-ES"/>
        </w:rPr>
        <w:t xml:space="preserve">     </w:t>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Arial"/>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r xmlns:w="http://schemas.openxmlformats.org/wordprocessingml/2006/main"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w:spacing w:after="0" w:line="240" w:lineRule="auto"/>
        <w:jc w:val="both"/>
        <w:rPr>
          <w:rFonts w:ascii="GHEA Grapalat" w:eastAsia="Times New Roman" w:hAnsi="GHEA Grapalat" w:cs="Times New Roman"/>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18"/>
          <w:szCs w:val="18"/>
          <w:vertAlign w:val="superscript"/>
          <w:lang w:val="es-ES"/>
        </w:rPr>
      </w:pPr>
      <w:r xmlns:w="http://schemas.openxmlformats.org/wordprocessingml/2006/main" w:rsidRPr="00631CF5">
        <w:rPr>
          <w:rFonts w:ascii="Arial" w:eastAsia="Times New Roman" w:hAnsi="Arial" w:cs="Arial"/>
          <w:sz w:val="20"/>
          <w:szCs w:val="20"/>
          <w:lang w:val="es-ES"/>
        </w:rPr>
        <w:t xml:space="preserve">information</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containing</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website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link: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Arial"/>
          <w:sz w:val="20"/>
          <w:szCs w:val="20"/>
          <w:lang w:val="es-ES"/>
        </w:rPr>
        <w:t xml:space="preserve">-------------------- ---- </w:t>
      </w:r>
      <w:r xmlns:w="http://schemas.openxmlformats.org/wordprocessingml/2006/main" w:rsidRPr="00631CF5">
        <w:rPr>
          <w:rFonts w:ascii="GHEA Grapalat" w:eastAsia="Times New Roman" w:hAnsi="GHEA Grapalat" w:cs="Arial"/>
          <w:sz w:val="18"/>
          <w:szCs w:val="18"/>
          <w:lang w:val="hy-AM"/>
        </w:rPr>
        <w:t xml:space="preserve">**</w:t>
      </w:r>
      <w:r xmlns:w="http://schemas.openxmlformats.org/wordprocessingml/2006/main" w:rsidRPr="00631CF5">
        <w:rPr>
          <w:rFonts w:ascii="GHEA Grapalat" w:eastAsia="Times New Roman" w:hAnsi="GHEA Grapalat" w:cs="Arial"/>
          <w:sz w:val="18"/>
          <w:szCs w:val="18"/>
          <w:vertAlign w:val="superscript"/>
          <w:lang w:val="es-ES"/>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sz w:val="10"/>
          <w:szCs w:val="10"/>
          <w:lang w:val="es-ES"/>
        </w:rPr>
      </w:pPr>
      <w:r xmlns:w="http://schemas.openxmlformats.org/wordprocessingml/2006/main" w:rsidRPr="00631CF5">
        <w:rPr>
          <w:rFonts w:ascii="GHEA Grapalat" w:eastAsia="Times New Roman" w:hAnsi="GHEA Grapalat" w:cs="Arial"/>
          <w:sz w:val="20"/>
          <w:szCs w:val="20"/>
          <w:lang w:val="es-ES"/>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Arial"/>
          <w:sz w:val="20"/>
          <w:szCs w:val="24"/>
          <w:vertAlign w:val="superscript"/>
          <w:lang w:val="es-ES"/>
        </w:rPr>
      </w:pPr>
      <w:r xmlns:w="http://schemas.openxmlformats.org/wordprocessingml/2006/main" w:rsidRPr="00631CF5">
        <w:rPr>
          <w:rFonts w:ascii="GHEA Grapalat" w:eastAsia="Times New Roman" w:hAnsi="GHEA Grapalat" w:cs="Times New Roman"/>
          <w:sz w:val="20"/>
          <w:szCs w:val="24"/>
          <w:lang w:val="es-ES"/>
        </w:rPr>
        <w:t xml:space="preserve">   </w:t>
      </w:r>
      <w:r xmlns:w="http://schemas.openxmlformats.org/wordprocessingml/2006/main" w:rsidRPr="00631CF5">
        <w:rPr>
          <w:rFonts w:ascii="GHEA Grapalat" w:eastAsia="Times New Roman" w:hAnsi="GHEA Grapalat" w:cs="Times New Roman"/>
          <w:sz w:val="20"/>
          <w:szCs w:val="24"/>
          <w:lang w:val="hy-AM"/>
        </w:rPr>
        <w:t xml:space="preserve">___________________________________________________ </w:t>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_____________</w:t>
      </w:r>
      <w:r xmlns:w="http://schemas.openxmlformats.org/wordprocessingml/2006/main" w:rsidRPr="00631CF5">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To participate</w:t>
      </w:r>
      <w:r xmlns:w="http://schemas.openxmlformats.org/wordprocessingml/2006/main" w:rsidRPr="00631CF5">
        <w:rPr>
          <w:rFonts w:ascii="GHEA Grapalat" w:eastAsia="Times New Roman" w:hAnsi="GHEA Grapalat" w:cs="Arial"/>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name:</w:t>
      </w:r>
      <w:r xmlns:w="http://schemas.openxmlformats.org/wordprocessingml/2006/main" w:rsidRPr="00631CF5">
        <w:rPr>
          <w:rFonts w:ascii="GHEA Grapalat" w:eastAsia="Times New Roman" w:hAnsi="GHEA Grapalat" w:cs="Arial"/>
          <w:sz w:val="20"/>
          <w:szCs w:val="24"/>
          <w:vertAlign w:val="superscript"/>
          <w:lang w:val="hy-AM"/>
        </w:rPr>
        <w:t xml:space="preserve"> </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of the leader</w:t>
      </w:r>
      <w:r xmlns:w="http://schemas.openxmlformats.org/wordprocessingml/2006/main" w:rsidRPr="00631CF5">
        <w:rPr>
          <w:rFonts w:ascii="GHEA Grapalat" w:eastAsia="Times New Roman" w:hAnsi="GHEA Grapalat" w:cs="Arial"/>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position </w:t>
      </w:r>
      <w:r xmlns:w="http://schemas.openxmlformats.org/wordprocessingml/2006/main" w:rsidRPr="00631CF5">
        <w:rPr>
          <w:rFonts w:ascii="GHEA Grapalat" w:eastAsia="Times New Roman" w:hAnsi="GHEA Grapalat" w:cs="Arial"/>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en-US"/>
        </w:rPr>
        <w:t xml:space="preserve">name</w:t>
      </w:r>
      <w:r xmlns:w="http://schemas.openxmlformats.org/wordprocessingml/2006/main" w:rsidRPr="00631CF5">
        <w:rPr>
          <w:rFonts w:ascii="Arial" w:eastAsia="Times New Roman" w:hAnsi="Arial" w:cs="Arial"/>
          <w:sz w:val="20"/>
          <w:szCs w:val="24"/>
          <w:vertAlign w:val="superscript"/>
          <w:lang w:val="hy-AM"/>
        </w:rPr>
        <w:t xml:space="preserve">​</w:t>
      </w:r>
      <w:r xmlns:w="http://schemas.openxmlformats.org/wordprocessingml/2006/main" w:rsidRPr="00631CF5">
        <w:rPr>
          <w:rFonts w:ascii="GHEA Grapalat" w:eastAsia="Times New Roman" w:hAnsi="GHEA Grapalat" w:cs="Arial"/>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en-US"/>
        </w:rPr>
        <w:t xml:space="preserve">a </w:t>
      </w:r>
      <w:r xmlns:w="http://schemas.openxmlformats.org/wordprocessingml/2006/main" w:rsidRPr="00631CF5">
        <w:rPr>
          <w:rFonts w:ascii="Arial" w:eastAsia="Times New Roman" w:hAnsi="Arial" w:cs="Arial"/>
          <w:sz w:val="20"/>
          <w:szCs w:val="24"/>
          <w:vertAlign w:val="superscript"/>
          <w:lang w:val="hy-AM"/>
        </w:rPr>
        <w:t xml:space="preserve">pronoun </w:t>
      </w:r>
      <w:r xmlns:w="http://schemas.openxmlformats.org/wordprocessingml/2006/main" w:rsidRPr="00631CF5">
        <w:rPr>
          <w:rFonts w:ascii="GHEA Grapalat" w:eastAsia="Times New Roman" w:hAnsi="GHEA Grapalat" w:cs="Arial"/>
          <w:sz w:val="20"/>
          <w:szCs w:val="24"/>
          <w:vertAlign w:val="superscript"/>
          <w:lang w:val="hy-AM"/>
        </w:rPr>
        <w:t xml:space="preserve">)</w:t>
      </w:r>
      <w:r xmlns:w="http://schemas.openxmlformats.org/wordprocessingml/2006/main" w:rsidRPr="00631CF5">
        <w:rPr>
          <w:rFonts w:ascii="GHEA Grapalat" w:eastAsia="Times New Roman" w:hAnsi="GHEA Grapalat" w:cs="Arial"/>
          <w:sz w:val="20"/>
          <w:szCs w:val="24"/>
          <w:vertAlign w:val="superscript"/>
          <w:lang w:val="es-ES"/>
        </w:rPr>
        <w:t xml:space="preserve">               </w:t>
      </w:r>
      <w:r xmlns:w="http://schemas.openxmlformats.org/wordprocessingml/2006/main" w:rsidRPr="00631CF5">
        <w:rPr>
          <w:rFonts w:ascii="Arial" w:eastAsia="Times New Roman" w:hAnsi="Arial" w:cs="Arial"/>
          <w:sz w:val="20"/>
          <w:szCs w:val="24"/>
          <w:vertAlign w:val="superscript"/>
          <w:lang w:val="hy-AM"/>
        </w:rPr>
        <w:t xml:space="preserve">signature </w:t>
      </w:r>
      <w:r xmlns:w="http://schemas.openxmlformats.org/wordprocessingml/2006/main" w:rsidRPr="00631CF5">
        <w:rPr>
          <w:rFonts w:ascii="GHEA Grapalat" w:eastAsia="Times New Roman" w:hAnsi="GHEA Grapalat" w:cs="Arial"/>
          <w:sz w:val="20"/>
          <w:szCs w:val="24"/>
          <w:vertAlign w:val="superscript"/>
          <w:lang w:val="hy-AM"/>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631CF5">
        <w:rPr>
          <w:rFonts w:ascii="Arial" w:eastAsia="Times New Roman" w:hAnsi="Arial" w:cs="Arial"/>
          <w:sz w:val="20"/>
          <w:szCs w:val="24"/>
          <w:lang w:val="hy-AM"/>
        </w:rPr>
        <w:t xml:space="preserve">K.</w:t>
      </w:r>
      <w:r xmlns:w="http://schemas.openxmlformats.org/wordprocessingml/2006/main" w:rsidRPr="00631CF5">
        <w:rPr>
          <w:rFonts w:ascii="GHEA Grapalat" w:eastAsia="Times New Roman" w:hAnsi="GHEA Grapalat" w:cs="Arial"/>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w:t>
      </w:r>
      <w:r xmlns:w="http://schemas.openxmlformats.org/wordprocessingml/2006/main" w:rsidRPr="00631CF5">
        <w:rPr>
          <w:rFonts w:ascii="GHEA Grapalat" w:eastAsia="Times New Roman" w:hAnsi="GHEA Grapalat" w:cs="Arial"/>
          <w:sz w:val="20"/>
          <w:szCs w:val="24"/>
          <w:lang w:val="hy-AM"/>
        </w:rPr>
        <w:t xml:space="preserve">​</w:t>
      </w:r>
      <w:r xmlns:w="http://schemas.openxmlformats.org/wordprocessingml/2006/main" w:rsidRPr="00631CF5">
        <w:rPr>
          <w:rFonts w:ascii="GHEA Grapalat" w:eastAsia="Times New Roman" w:hAnsi="GHEA Grapalat" w:cs="Arial"/>
          <w:color w:val="FFFFFF"/>
          <w:sz w:val="20"/>
          <w:szCs w:val="24"/>
          <w:vertAlign w:val="superscript"/>
          <w:lang w:val="hy-AM"/>
        </w:rPr>
        <w:footnoteReference xmlns:w="http://schemas.openxmlformats.org/wordprocessingml/2006/main" w:id="4"/>
      </w:r>
      <w:r xmlns:w="http://schemas.openxmlformats.org/wordprocessingml/2006/main" w:rsidRPr="00631CF5">
        <w:rPr>
          <w:rFonts w:ascii="GHEA Grapalat" w:eastAsia="Times New Roman" w:hAnsi="GHEA Grapalat" w:cs="Arial"/>
          <w:sz w:val="20"/>
          <w:szCs w:val="24"/>
          <w:lang w:val="hy-AM"/>
        </w:rPr>
        <w:tab xmlns:w="http://schemas.openxmlformats.org/wordprocessingml/2006/main"/>
      </w:r>
      <w:r xmlns:w="http://schemas.openxmlformats.org/wordprocessingml/2006/main" w:rsidRPr="00631CF5">
        <w:rPr>
          <w:rFonts w:ascii="GHEA Grapalat" w:eastAsia="Times New Roman" w:hAnsi="GHEA Grapalat" w:cs="Arial"/>
          <w:sz w:val="20"/>
          <w:szCs w:val="24"/>
          <w:lang w:val="hy-AM"/>
        </w:rPr>
        <w:tab xmlns:w="http://schemas.openxmlformats.org/wordprocessingml/2006/main"/>
      </w:r>
      <w:r xmlns:w="http://schemas.openxmlformats.org/wordprocessingml/2006/main"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Sylfaen"/>
          <w:b/>
          <w:sz w:val="20"/>
          <w:szCs w:val="20"/>
          <w:lang w:val="hy-AM" w:eastAsia="x-none"/>
        </w:rPr>
        <w:br xmlns:w="http://schemas.openxmlformats.org/wordprocessingml/2006/main" w:type="page"/>
      </w:r>
      <w:r xmlns:w="http://schemas.openxmlformats.org/wordprocessingml/2006/main" w:rsidRPr="00631CF5">
        <w:rPr>
          <w:rFonts w:ascii="GHEA Grapalat" w:eastAsia="Times New Roman" w:hAnsi="GHEA Grapalat" w:cs="Sylfaen"/>
          <w:b/>
          <w:sz w:val="20"/>
          <w:szCs w:val="20"/>
          <w:lang w:val="hy-AM" w:eastAsia="x-none"/>
        </w:rPr>
        <w:lastRenderedPageBreak xmlns:w="http://schemas.openxmlformats.org/wordprocessingml/2006/main"/>
      </w:r>
      <w:r xmlns:w="http://schemas.openxmlformats.org/wordprocessingml/2006/main" w:rsidRPr="00631CF5">
        <w:rPr>
          <w:rFonts w:ascii="GHEA Grapalat" w:eastAsia="Times New Roman" w:hAnsi="GHEA Grapalat" w:cs="Sylfaen"/>
          <w:b/>
          <w:sz w:val="20"/>
          <w:szCs w:val="20"/>
          <w:lang w:val="hy-AM" w:eastAsia="x-none"/>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Arial"/>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Appendix </w:t>
      </w:r>
      <w:r xmlns:w="http://schemas.openxmlformats.org/wordprocessingml/2006/main" w:rsidRPr="00631CF5">
        <w:rPr>
          <w:rFonts w:ascii="GHEA Grapalat" w:eastAsia="Times New Roman" w:hAnsi="GHEA Grapalat" w:cs="Arial"/>
          <w:b/>
          <w:sz w:val="20"/>
          <w:szCs w:val="20"/>
          <w:lang w:val="hy-AM" w:eastAsia="x-none"/>
        </w:rPr>
        <w:t xml:space="preserve">2</w:t>
      </w:r>
    </w:p>
    <w:p w:rsidR="00BB1514" w:rsidRPr="00631CF5" w:rsidRDefault="003A7AF1" w:rsidP="00BB1514">
      <w:pPr xmlns:w="http://schemas.openxmlformats.org/wordprocessingml/2006/main">
        <w:spacing w:after="0" w:line="240" w:lineRule="auto"/>
        <w:ind w:firstLine="567"/>
        <w:jc w:val="right"/>
        <w:rPr>
          <w:rFonts w:ascii="GHEA Grapalat" w:eastAsia="Times New Roman" w:hAnsi="GHEA Grapalat" w:cs="Arial"/>
          <w:b/>
          <w:sz w:val="20"/>
          <w:szCs w:val="20"/>
          <w:lang w:val="hy-AM" w:eastAsia="x-none"/>
        </w:rPr>
      </w:pPr>
      <w:r xmlns:w="http://schemas.openxmlformats.org/wordprocessingml/2006/main">
        <w:rPr>
          <w:rFonts w:ascii="Arial" w:eastAsia="Times New Roman" w:hAnsi="Arial" w:cs="Arial"/>
          <w:b/>
          <w:i/>
          <w:color w:val="000000"/>
          <w:sz w:val="20"/>
          <w:szCs w:val="27"/>
          <w:lang w:val="hy-AM" w:eastAsia="x-none"/>
        </w:rPr>
        <w:t xml:space="preserve">LM-THAT-GHTSDB-25/01</w:t>
      </w:r>
      <w:r xmlns:w="http://schemas.openxmlformats.org/wordprocessingml/2006/main" w:rsidR="00BB1514" w:rsidRPr="00631CF5">
        <w:rPr>
          <w:rFonts w:ascii="GHEA Grapalat" w:eastAsia="Times New Roman" w:hAnsi="GHEA Grapalat" w:cs="Times New Roman"/>
          <w:b/>
          <w:i/>
          <w:color w:val="000000"/>
          <w:sz w:val="20"/>
          <w:szCs w:val="27"/>
          <w:lang w:val="hy-AM" w:eastAsia="x-none"/>
        </w:rPr>
        <w:t xml:space="preserve"> </w:t>
      </w:r>
      <w:r xmlns:w="http://schemas.openxmlformats.org/wordprocessingml/2006/main" w:rsidR="00BB1514" w:rsidRPr="00631CF5">
        <w:rPr>
          <w:rFonts w:ascii="GHEA Grapalat" w:eastAsia="Times New Roman" w:hAnsi="GHEA Grapalat" w:cs="Times New Roman"/>
          <w:b/>
          <w:sz w:val="20"/>
          <w:szCs w:val="20"/>
          <w:lang w:val="hy-AM" w:eastAsia="x-none"/>
        </w:rPr>
        <w:t xml:space="preserve"> </w:t>
      </w:r>
      <w:r xmlns:w="http://schemas.openxmlformats.org/wordprocessingml/2006/main" w:rsidR="00BB1514" w:rsidRPr="00631CF5">
        <w:rPr>
          <w:rFonts w:ascii="Arial" w:eastAsia="Times New Roman" w:hAnsi="Arial" w:cs="Arial"/>
          <w:b/>
          <w:sz w:val="20"/>
          <w:szCs w:val="20"/>
          <w:lang w:val="hy-AM" w:eastAsia="x-none"/>
        </w:rPr>
        <w:t xml:space="preserve">with code</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Arial"/>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quote</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inquiry</w:t>
      </w:r>
      <w:r xmlns:w="http://schemas.openxmlformats.org/wordprocessingml/2006/main" w:rsidRPr="00631CF5">
        <w:rPr>
          <w:rFonts w:ascii="GHEA Grapalat" w:eastAsia="Times New Roman" w:hAnsi="GHEA Grapalat" w:cs="Arial"/>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invitation</w:t>
      </w:r>
    </w:p>
    <w:p w:rsidR="00BB1514" w:rsidRPr="00631CF5" w:rsidRDefault="00BB1514" w:rsidP="00BB1514">
      <w:pPr>
        <w:spacing w:after="0" w:line="240" w:lineRule="auto"/>
        <w:rPr>
          <w:rFonts w:ascii="GHEA Grapalat" w:eastAsia="Times New Roman" w:hAnsi="GHEA Grapalat" w:cs="Times New Roman"/>
          <w:sz w:val="24"/>
          <w:szCs w:val="24"/>
          <w:lang w:val="hy-AM"/>
        </w:rPr>
      </w:pPr>
    </w:p>
    <w:p w:rsidR="00BB1514" w:rsidRPr="00631CF5" w:rsidRDefault="00BB1514" w:rsidP="00BB1514">
      <w:pPr>
        <w:spacing w:after="0" w:line="240" w:lineRule="auto"/>
        <w:ind w:firstLine="567"/>
        <w:jc w:val="center"/>
        <w:rPr>
          <w:rFonts w:ascii="GHEA Grapalat" w:eastAsia="Times New Roman" w:hAnsi="GHEA Grapalat" w:cs="Times New Roman"/>
          <w:sz w:val="20"/>
          <w:szCs w:val="24"/>
          <w:lang w:val="hy-AM"/>
        </w:rPr>
      </w:pPr>
    </w:p>
    <w:p w:rsidR="00BB1514" w:rsidRPr="00631CF5" w:rsidRDefault="00BB1514" w:rsidP="00BB1514">
      <w:pPr xmlns:w="http://schemas.openxmlformats.org/wordprocessingml/2006/main">
        <w:spacing w:after="0" w:line="240" w:lineRule="auto"/>
        <w:ind w:left="-66"/>
        <w:jc w:val="center"/>
        <w:rPr>
          <w:rFonts w:ascii="GHEA Grapalat" w:eastAsia="Times New Roman" w:hAnsi="GHEA Grapalat" w:cs="Times New Roman"/>
          <w:b/>
          <w:sz w:val="20"/>
          <w:szCs w:val="24"/>
          <w:lang w:val="hy-AM"/>
        </w:rPr>
      </w:pPr>
      <w:r xmlns:w="http://schemas.openxmlformats.org/wordprocessingml/2006/main" w:rsidRPr="00631CF5">
        <w:rPr>
          <w:rFonts w:ascii="Arial" w:eastAsia="Times New Roman" w:hAnsi="Arial" w:cs="Arial"/>
          <w:b/>
          <w:sz w:val="20"/>
          <w:szCs w:val="24"/>
          <w:lang w:val="hy-AM"/>
        </w:rPr>
        <w:t xml:space="preserve">C:</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N:</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Y:</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In:</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N:</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J:</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K:</w:t>
      </w:r>
    </w:p>
    <w:p w:rsidR="00BB1514" w:rsidRPr="00631CF5" w:rsidRDefault="00BB1514" w:rsidP="00BB1514">
      <w:pPr>
        <w:spacing w:after="0" w:line="240" w:lineRule="auto"/>
        <w:ind w:firstLine="567"/>
        <w:rPr>
          <w:rFonts w:ascii="GHEA Grapalat" w:eastAsia="Times New Roman" w:hAnsi="GHEA Grapalat" w:cs="Times New Roman"/>
          <w:sz w:val="24"/>
          <w:szCs w:val="24"/>
          <w:lang w:val="hy-AM"/>
        </w:rPr>
      </w:pP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4"/>
          <w:szCs w:val="24"/>
          <w:lang w:val="hy-AM"/>
        </w:rPr>
      </w:pPr>
      <w:r xmlns:w="http://schemas.openxmlformats.org/wordprocessingml/2006/main" w:rsidRPr="00631CF5">
        <w:rPr>
          <w:rFonts w:ascii="Arial" w:eastAsia="Times New Roman" w:hAnsi="Arial" w:cs="Arial"/>
          <w:sz w:val="20"/>
          <w:szCs w:val="20"/>
          <w:lang w:val="es-ES"/>
        </w:rPr>
        <w:t xml:space="preserve">Studying</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w:t>
      </w:r>
      <w:r xmlns:w="http://schemas.openxmlformats.org/wordprocessingml/2006/main" w:rsidRPr="00631CF5">
        <w:rPr>
          <w:rFonts w:ascii="GHEA Grapalat" w:eastAsia="Times New Roman" w:hAnsi="GHEA Grapalat" w:cs="Times New Roman"/>
          <w:b/>
          <w:i/>
          <w:color w:val="000000"/>
          <w:sz w:val="20"/>
          <w:szCs w:val="27"/>
          <w:lang w:val="af-ZA"/>
        </w:rPr>
        <w:t xml:space="preserve">  </w:t>
      </w:r>
      <w:r xmlns:w="http://schemas.openxmlformats.org/wordprocessingml/2006/main" w:rsidRPr="00631CF5">
        <w:rPr>
          <w:rFonts w:ascii="Arial" w:eastAsia="Times New Roman" w:hAnsi="Arial" w:cs="Arial"/>
          <w:sz w:val="20"/>
          <w:szCs w:val="20"/>
          <w:lang w:val="es-ES"/>
        </w:rPr>
        <w:t xml:space="preserve">with code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quote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inquiry</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the invitation </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that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seems</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to be sealed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 the contract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GHEA Grapalat" w:eastAsia="Times New Roman" w:hAnsi="GHEA Grapalat" w:cs="Arial"/>
          <w:sz w:val="24"/>
          <w:szCs w:val="24"/>
          <w:lang w:val="hy-AM"/>
        </w:rPr>
        <w:t xml:space="preserve">the </w:t>
      </w:r>
      <w:r xmlns:w="http://schemas.openxmlformats.org/wordprocessingml/2006/main" w:rsidRPr="00631CF5">
        <w:rPr>
          <w:rFonts w:ascii="Arial" w:eastAsia="Times New Roman" w:hAnsi="Arial" w:cs="Arial"/>
          <w:sz w:val="20"/>
          <w:szCs w:val="20"/>
          <w:lang w:val="es-ES"/>
        </w:rPr>
        <w:t xml:space="preserve">project</w:t>
      </w:r>
      <w:r xmlns:w="http://schemas.openxmlformats.org/wordprocessingml/2006/main" w:rsidRPr="00631CF5">
        <w:rPr>
          <w:rFonts w:ascii="GHEA Grapalat" w:eastAsia="Times New Roman" w:hAnsi="GHEA Grapalat" w:cs="Times New Roman"/>
          <w:sz w:val="20"/>
          <w:szCs w:val="24"/>
          <w:u w:val="single"/>
          <w:lang w:val="hy-AM"/>
        </w:rPr>
        <w:t xml:space="preserve">                  </w:t>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 xml:space="preserve">     </w:t>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u w:val="single"/>
          <w:lang w:val="hy-AM"/>
        </w:rPr>
        <w:t xml:space="preserve">           </w:t>
      </w:r>
      <w:r xmlns:w="http://schemas.openxmlformats.org/wordprocessingml/2006/main" w:rsidRPr="00631CF5">
        <w:rPr>
          <w:rFonts w:ascii="GHEA Grapalat" w:eastAsia="Times New Roman" w:hAnsi="GHEA Grapalat" w:cs="Arial"/>
          <w:sz w:val="20"/>
          <w:szCs w:val="20"/>
          <w:lang w:val="es-ES"/>
        </w:rPr>
        <w:t xml:space="preserve">the</w:t>
      </w:r>
      <w:r xmlns:w="http://schemas.openxmlformats.org/wordprocessingml/2006/main" w:rsidRPr="00631CF5">
        <w:rPr>
          <w:rFonts w:ascii="Arial" w:eastAsia="Times New Roman" w:hAnsi="Arial" w:cs="Arial"/>
          <w:sz w:val="20"/>
          <w:szCs w:val="20"/>
          <w:lang w:val="es-ES"/>
        </w:rPr>
        <w:t xml:space="preserve">​</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offer</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is</w:t>
      </w:r>
      <w:r xmlns:w="http://schemas.openxmlformats.org/wordprocessingml/2006/main" w:rsidRPr="00631CF5">
        <w:rPr>
          <w:rFonts w:ascii="GHEA Grapalat" w:eastAsia="Times New Roman" w:hAnsi="GHEA Grapalat" w:cs="Arial"/>
          <w:sz w:val="24"/>
          <w:szCs w:val="24"/>
          <w:lang w:val="hy-AM"/>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Arial"/>
          <w:sz w:val="24"/>
          <w:szCs w:val="24"/>
          <w:lang w:val="en-US"/>
        </w:rPr>
      </w:pPr>
      <w:bookmarkStart xmlns:w="http://schemas.openxmlformats.org/wordprocessingml/2006/main" w:id="14" w:name="_Hlk23147299"/>
      <w:r xmlns:w="http://schemas.openxmlformats.org/wordprocessingml/2006/main" w:rsidRPr="00631CF5">
        <w:rPr>
          <w:rFonts w:ascii="GHEA Grapalat" w:eastAsia="Times New Roman" w:hAnsi="GHEA Grapalat" w:cs="Sylfaen"/>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to participate</w:t>
      </w:r>
      <w:r xmlns:w="http://schemas.openxmlformats.org/wordprocessingml/2006/main" w:rsidRPr="00631CF5">
        <w:rPr>
          <w:rFonts w:ascii="GHEA Grapalat" w:eastAsia="Times New Roman" w:hAnsi="GHEA Grapalat" w:cs="Sylfaen"/>
          <w:sz w:val="24"/>
          <w:szCs w:val="24"/>
          <w:vertAlign w:val="superscript"/>
          <w:lang w:val="hy-AM"/>
        </w:rPr>
        <w:t xml:space="preserve"> </w:t>
      </w:r>
      <w:r xmlns:w="http://schemas.openxmlformats.org/wordprocessingml/2006/main" w:rsidRPr="00631CF5">
        <w:rPr>
          <w:rFonts w:ascii="Arial" w:eastAsia="Times New Roman" w:hAnsi="Arial" w:cs="Arial"/>
          <w:sz w:val="24"/>
          <w:szCs w:val="24"/>
          <w:vertAlign w:val="superscript"/>
          <w:lang w:val="hy-AM"/>
        </w:rPr>
        <w:t xml:space="preserve">name:</w:t>
      </w:r>
    </w:p>
    <w:bookmarkEnd w:id="14"/>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0"/>
          <w:lang w:val="es-ES"/>
        </w:rPr>
        <w:t xml:space="preserve">the contract</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perform</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below mentioned</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general</w:t>
      </w:r>
      <w:r xmlns:w="http://schemas.openxmlformats.org/wordprocessingml/2006/main" w:rsidRPr="00631CF5">
        <w:rPr>
          <w:rFonts w:ascii="GHEA Grapalat" w:eastAsia="Times New Roman" w:hAnsi="GHEA Grapalat" w:cs="Arial"/>
          <w:sz w:val="20"/>
          <w:szCs w:val="20"/>
          <w:lang w:val="es-ES"/>
        </w:rPr>
        <w:t xml:space="preserve"> </w:t>
      </w:r>
      <w:r xmlns:w="http://schemas.openxmlformats.org/wordprocessingml/2006/main" w:rsidRPr="00631CF5">
        <w:rPr>
          <w:rFonts w:ascii="Arial" w:eastAsia="Times New Roman" w:hAnsi="Arial" w:cs="Arial"/>
          <w:sz w:val="20"/>
          <w:szCs w:val="20"/>
          <w:lang w:val="es-ES"/>
        </w:rPr>
        <w:t xml:space="preserve">with prices </w:t>
      </w:r>
      <w:r xmlns:w="http://schemas.openxmlformats.org/wordprocessingml/2006/main" w:rsidRPr="00631CF5">
        <w:rPr>
          <w:rFonts w:ascii="GHEA Grapalat" w:eastAsia="Times New Roman" w:hAnsi="GHEA Grapalat" w:cs="Arial"/>
          <w:sz w:val="20"/>
          <w:szCs w:val="20"/>
          <w:lang w:val="es-E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0"/>
          <w:lang w:val="es-ES"/>
        </w:rPr>
        <w:t xml:space="preserve">                                                                                                                                   </w:t>
      </w:r>
      <w:r xmlns:w="http://schemas.openxmlformats.org/wordprocessingml/2006/main" w:rsidRPr="00631CF5">
        <w:rPr>
          <w:rFonts w:ascii="Arial" w:eastAsia="Times New Roman" w:hAnsi="Arial" w:cs="Arial"/>
          <w:sz w:val="20"/>
          <w:szCs w:val="24"/>
          <w:lang w:val="es-ES"/>
        </w:rPr>
        <w:t xml:space="preserve">RA:</w:t>
      </w:r>
      <w:r xmlns:w="http://schemas.openxmlformats.org/wordprocessingml/2006/main" w:rsidRPr="00631CF5">
        <w:rPr>
          <w:rFonts w:ascii="GHEA Grapalat" w:eastAsia="Times New Roman" w:hAnsi="GHEA Grapalat" w:cs="Times New Roman"/>
          <w:sz w:val="20"/>
          <w:szCs w:val="24"/>
          <w:lang w:val="es-ES"/>
        </w:rPr>
        <w:t xml:space="preserve"> </w:t>
      </w:r>
      <w:r xmlns:w="http://schemas.openxmlformats.org/wordprocessingml/2006/main" w:rsidRPr="00631CF5">
        <w:rPr>
          <w:rFonts w:ascii="Arial" w:eastAsia="Times New Roman" w:hAnsi="Arial" w:cs="Arial"/>
          <w:sz w:val="20"/>
          <w:szCs w:val="24"/>
          <w:lang w:val="es-ES"/>
        </w:rPr>
        <w:t xml:space="preserve">AMD</w:t>
      </w:r>
    </w:p>
    <w:tbl>
      <w:tblPr>
        <w:tblW w:w="101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3387"/>
        <w:gridCol w:w="2410"/>
        <w:gridCol w:w="1656"/>
        <w:gridCol w:w="1433"/>
      </w:tblGrid>
      <w:tr w:rsidR="00BB1514" w:rsidRPr="00FC6A11" w:rsidTr="007913DD">
        <w:trPr>
          <w:cantSplit/>
          <w:trHeight w:val="916"/>
          <w:jc w:val="center"/>
        </w:trPr>
        <w:tc>
          <w:tcPr>
            <w:tcW w:w="1260" w:type="dxa"/>
            <w:tcBorders>
              <w:top w:val="single" w:sz="4" w:space="0" w:color="auto"/>
              <w:left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Arial" w:eastAsia="Times New Roman" w:hAnsi="Arial" w:cs="Arial"/>
                <w:b/>
                <w:bCs/>
                <w:sz w:val="16"/>
                <w:szCs w:val="18"/>
                <w:lang w:val="es-ES"/>
              </w:rPr>
              <w:t xml:space="preserve">Chapa </w:t>
            </w:r>
            <w:r xmlns:w="http://schemas.openxmlformats.org/wordprocessingml/2006/main" w:rsidRPr="00631CF5">
              <w:rPr>
                <w:rFonts w:ascii="GHEA Grapalat" w:eastAsia="Times New Roman" w:hAnsi="GHEA Grapalat" w:cs="Times New Roman"/>
                <w:b/>
                <w:bCs/>
                <w:sz w:val="16"/>
                <w:szCs w:val="18"/>
                <w:lang w:val="es-E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24"/>
                <w:lang w:val="es-ES"/>
              </w:rPr>
            </w:pPr>
            <w:r xmlns:w="http://schemas.openxmlformats.org/wordprocessingml/2006/main" w:rsidRPr="00631CF5">
              <w:rPr>
                <w:rFonts w:ascii="Arial" w:eastAsia="Times New Roman" w:hAnsi="Arial" w:cs="Arial"/>
                <w:b/>
                <w:bCs/>
                <w:sz w:val="16"/>
                <w:szCs w:val="18"/>
                <w:lang w:val="es-ES"/>
              </w:rPr>
              <w:t xml:space="preserve">departments</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numbers</w:t>
            </w:r>
          </w:p>
        </w:tc>
        <w:tc>
          <w:tcPr>
            <w:tcW w:w="3387" w:type="dxa"/>
            <w:tcBorders>
              <w:top w:val="single" w:sz="4" w:space="0" w:color="auto"/>
              <w:left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Arial" w:eastAsia="Times New Roman" w:hAnsi="Arial" w:cs="Arial"/>
                <w:b/>
                <w:bCs/>
                <w:sz w:val="16"/>
                <w:szCs w:val="18"/>
                <w:lang w:val="es-ES"/>
              </w:rPr>
              <w:t xml:space="preserve">Service</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name:</w:t>
            </w:r>
          </w:p>
        </w:tc>
        <w:tc>
          <w:tcPr>
            <w:tcW w:w="2410" w:type="dxa"/>
            <w:tcBorders>
              <w:top w:val="single" w:sz="4" w:space="0" w:color="auto"/>
              <w:left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Arial" w:eastAsia="Times New Roman" w:hAnsi="Arial" w:cs="Arial"/>
                <w:b/>
                <w:bCs/>
                <w:sz w:val="16"/>
                <w:szCs w:val="18"/>
                <w:lang w:val="es-ES"/>
              </w:rPr>
              <w:t xml:space="preserve">Value</w:t>
            </w:r>
            <w:r xmlns:w="http://schemas.openxmlformats.org/wordprocessingml/2006/main" w:rsidRPr="00631CF5">
              <w:rPr>
                <w:rFonts w:ascii="GHEA Grapalat" w:eastAsia="Times New Roman" w:hAnsi="GHEA Grapalat" w:cs="Times New Roman"/>
                <w:b/>
                <w:bCs/>
                <w:sz w:val="16"/>
                <w:szCs w:val="18"/>
                <w:lang w:val="es-ES"/>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Cs/>
                <w:sz w:val="16"/>
                <w:szCs w:val="18"/>
                <w:lang w:val="es-ES"/>
              </w:rPr>
            </w:pPr>
            <w:r xmlns:w="http://schemas.openxmlformats.org/wordprocessingml/2006/main" w:rsidRPr="00631CF5">
              <w:rPr>
                <w:rFonts w:ascii="GHEA Grapalat" w:eastAsia="Times New Roman" w:hAnsi="GHEA Grapalat" w:cs="Times New Roman"/>
                <w:bCs/>
                <w:sz w:val="16"/>
                <w:szCs w:val="18"/>
                <w:lang w:val="es-ES"/>
              </w:rPr>
              <w:t xml:space="preserve">( </w:t>
            </w:r>
            <w:r xmlns:w="http://schemas.openxmlformats.org/wordprocessingml/2006/main" w:rsidRPr="00631CF5">
              <w:rPr>
                <w:rFonts w:ascii="Arial" w:eastAsia="Times New Roman" w:hAnsi="Arial" w:cs="Arial"/>
                <w:bCs/>
                <w:sz w:val="16"/>
                <w:szCs w:val="18"/>
                <w:lang w:val="es-ES"/>
              </w:rPr>
              <w:t xml:space="preserve">of cost</w:t>
            </w:r>
            <w:r xmlns:w="http://schemas.openxmlformats.org/wordprocessingml/2006/main" w:rsidRPr="00631CF5">
              <w:rPr>
                <w:rFonts w:ascii="GHEA Grapalat" w:eastAsia="Times New Roman" w:hAnsi="GHEA Grapalat" w:cs="Times New Roman"/>
                <w:bCs/>
                <w:sz w:val="16"/>
                <w:szCs w:val="18"/>
                <w:lang w:val="es-ES"/>
              </w:rPr>
              <w:t xml:space="preserve"> </w:t>
            </w:r>
            <w:r xmlns:w="http://schemas.openxmlformats.org/wordprocessingml/2006/main" w:rsidRPr="00631CF5">
              <w:rPr>
                <w:rFonts w:ascii="Arial" w:eastAsia="Times New Roman" w:hAnsi="Arial" w:cs="Arial"/>
                <w:bCs/>
                <w:sz w:val="16"/>
                <w:szCs w:val="18"/>
                <w:lang w:val="es-ES"/>
              </w:rPr>
              <w:t xml:space="preserve">and:</w:t>
            </w:r>
            <w:r xmlns:w="http://schemas.openxmlformats.org/wordprocessingml/2006/main" w:rsidRPr="00631CF5">
              <w:rPr>
                <w:rFonts w:ascii="GHEA Grapalat" w:eastAsia="Times New Roman" w:hAnsi="GHEA Grapalat" w:cs="Times New Roman"/>
                <w:bCs/>
                <w:sz w:val="16"/>
                <w:szCs w:val="18"/>
                <w:lang w:val="es-ES"/>
              </w:rPr>
              <w:t xml:space="preserve"> </w:t>
            </w:r>
            <w:r xmlns:w="http://schemas.openxmlformats.org/wordprocessingml/2006/main" w:rsidRPr="00631CF5">
              <w:rPr>
                <w:rFonts w:ascii="Arial" w:eastAsia="Times New Roman" w:hAnsi="Arial" w:cs="Arial"/>
                <w:bCs/>
                <w:sz w:val="16"/>
                <w:szCs w:val="18"/>
                <w:lang w:val="es-ES"/>
              </w:rPr>
              <w:t xml:space="preserve">predictable</w:t>
            </w:r>
            <w:r xmlns:w="http://schemas.openxmlformats.org/wordprocessingml/2006/main" w:rsidRPr="00631CF5">
              <w:rPr>
                <w:rFonts w:ascii="GHEA Grapalat" w:eastAsia="Times New Roman" w:hAnsi="GHEA Grapalat" w:cs="Times New Roman"/>
                <w:bCs/>
                <w:sz w:val="16"/>
                <w:szCs w:val="18"/>
                <w:lang w:val="es-ES"/>
              </w:rPr>
              <w:t xml:space="preserve"> </w:t>
            </w:r>
            <w:r xmlns:w="http://schemas.openxmlformats.org/wordprocessingml/2006/main" w:rsidRPr="00631CF5">
              <w:rPr>
                <w:rFonts w:ascii="Arial" w:eastAsia="Times New Roman" w:hAnsi="Arial" w:cs="Arial"/>
                <w:bCs/>
                <w:sz w:val="16"/>
                <w:szCs w:val="18"/>
                <w:lang w:val="es-ES"/>
              </w:rPr>
              <w:t xml:space="preserve">of profit</w:t>
            </w:r>
            <w:r xmlns:w="http://schemas.openxmlformats.org/wordprocessingml/2006/main" w:rsidRPr="00631CF5">
              <w:rPr>
                <w:rFonts w:ascii="GHEA Grapalat" w:eastAsia="Times New Roman" w:hAnsi="GHEA Grapalat" w:cs="Times New Roman"/>
                <w:bCs/>
                <w:sz w:val="16"/>
                <w:szCs w:val="18"/>
                <w:lang w:val="es-ES"/>
              </w:rPr>
              <w:t xml:space="preserve"> </w:t>
            </w:r>
            <w:r xmlns:w="http://schemas.openxmlformats.org/wordprocessingml/2006/main" w:rsidRPr="00631CF5">
              <w:rPr>
                <w:rFonts w:ascii="Arial" w:eastAsia="Times New Roman" w:hAnsi="Arial" w:cs="Arial"/>
                <w:bCs/>
                <w:sz w:val="16"/>
                <w:szCs w:val="18"/>
                <w:lang w:val="es-ES"/>
              </w:rPr>
              <w:t xml:space="preserve">the total </w:t>
            </w:r>
            <w:r xmlns:w="http://schemas.openxmlformats.org/wordprocessingml/2006/main" w:rsidRPr="00631CF5">
              <w:rPr>
                <w:rFonts w:ascii="GHEA Grapalat" w:eastAsia="Times New Roman" w:hAnsi="GHEA Grapalat" w:cs="Times New Roman"/>
                <w:bCs/>
                <w:sz w:val="16"/>
                <w:szCs w:val="18"/>
                <w:lang w:val="es-E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letters</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and:</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numbers </w:t>
            </w:r>
            <w:r xmlns:w="http://schemas.openxmlformats.org/wordprocessingml/2006/main" w:rsidRPr="00631CF5">
              <w:rPr>
                <w:rFonts w:ascii="GHEA Grapalat" w:eastAsia="Times New Roman" w:hAnsi="GHEA Grapalat" w:cs="Times New Roman"/>
                <w:b/>
                <w:bCs/>
                <w:sz w:val="16"/>
                <w:szCs w:val="18"/>
                <w:lang w:val="es-ES"/>
              </w:rPr>
              <w:t xml:space="preserve">/</w:t>
            </w:r>
          </w:p>
        </w:tc>
        <w:tc>
          <w:tcPr>
            <w:tcW w:w="1656" w:type="dxa"/>
            <w:tcBorders>
              <w:top w:val="single" w:sz="4" w:space="0" w:color="auto"/>
              <w:left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Arial" w:eastAsia="Times New Roman" w:hAnsi="Arial" w:cs="Arial"/>
                <w:b/>
                <w:bCs/>
                <w:sz w:val="16"/>
                <w:szCs w:val="18"/>
                <w:lang w:val="es-ES"/>
              </w:rPr>
              <w:t xml:space="preserve">VAT </w:t>
            </w:r>
            <w:r xmlns:w="http://schemas.openxmlformats.org/wordprocessingml/2006/main" w:rsidRPr="00631CF5">
              <w:rPr>
                <w:rFonts w:ascii="GHEA Grapalat" w:eastAsia="Times New Roman" w:hAnsi="GHEA Grapalat" w:cs="Times New Roman"/>
                <w:b/>
                <w:bCs/>
                <w:sz w:val="16"/>
                <w:szCs w:val="18"/>
                <w:lang w:val="es-E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letters</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and:</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numbers </w:t>
            </w:r>
            <w:r xmlns:w="http://schemas.openxmlformats.org/wordprocessingml/2006/main" w:rsidRPr="00631CF5">
              <w:rPr>
                <w:rFonts w:ascii="GHEA Grapalat" w:eastAsia="Times New Roman" w:hAnsi="GHEA Grapalat" w:cs="Times New Roman"/>
                <w:b/>
                <w:bCs/>
                <w:sz w:val="16"/>
                <w:szCs w:val="18"/>
                <w:lang w:val="es-ES"/>
              </w:rPr>
              <w:t xml:space="preserve">/</w:t>
            </w:r>
          </w:p>
        </w:tc>
        <w:tc>
          <w:tcPr>
            <w:tcW w:w="1433" w:type="dxa"/>
            <w:tcBorders>
              <w:top w:val="single" w:sz="4" w:space="0" w:color="auto"/>
              <w:left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Arial" w:eastAsia="Times New Roman" w:hAnsi="Arial" w:cs="Arial"/>
                <w:b/>
                <w:bCs/>
                <w:sz w:val="16"/>
                <w:szCs w:val="18"/>
                <w:lang w:val="es-ES"/>
              </w:rPr>
              <w:t xml:space="preserve">General:</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the price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letters</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and:</w:t>
            </w:r>
            <w:r xmlns:w="http://schemas.openxmlformats.org/wordprocessingml/2006/main" w:rsidRPr="00631CF5">
              <w:rPr>
                <w:rFonts w:ascii="GHEA Grapalat" w:eastAsia="Times New Roman" w:hAnsi="GHEA Grapalat" w:cs="Times New Roman"/>
                <w:b/>
                <w:bCs/>
                <w:sz w:val="16"/>
                <w:szCs w:val="18"/>
                <w:lang w:val="es-ES"/>
              </w:rPr>
              <w:t xml:space="preserve"> </w:t>
            </w:r>
            <w:r xmlns:w="http://schemas.openxmlformats.org/wordprocessingml/2006/main" w:rsidRPr="00631CF5">
              <w:rPr>
                <w:rFonts w:ascii="Arial" w:eastAsia="Times New Roman" w:hAnsi="Arial" w:cs="Arial"/>
                <w:b/>
                <w:bCs/>
                <w:sz w:val="16"/>
                <w:szCs w:val="18"/>
                <w:lang w:val="es-ES"/>
              </w:rPr>
              <w:t xml:space="preserve">in numbers </w:t>
            </w:r>
            <w:r xmlns:w="http://schemas.openxmlformats.org/wordprocessingml/2006/main" w:rsidRPr="00631CF5">
              <w:rPr>
                <w:rFonts w:ascii="GHEA Grapalat" w:eastAsia="Times New Roman" w:hAnsi="GHEA Grapalat" w:cs="Times New Roman"/>
                <w:b/>
                <w:bCs/>
                <w:sz w:val="16"/>
                <w:szCs w:val="18"/>
                <w:lang w:val="es-ES"/>
              </w:rPr>
              <w:t xml:space="preserve">/</w:t>
            </w:r>
          </w:p>
        </w:tc>
      </w:tr>
      <w:tr w:rsidR="00BB1514" w:rsidRPr="00631CF5" w:rsidTr="007913DD">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i/>
                <w:sz w:val="16"/>
                <w:szCs w:val="24"/>
                <w:lang w:val="es-ES"/>
              </w:rPr>
            </w:pPr>
            <w:r xmlns:w="http://schemas.openxmlformats.org/wordprocessingml/2006/main" w:rsidRPr="00631CF5">
              <w:rPr>
                <w:rFonts w:ascii="GHEA Grapalat" w:eastAsia="Times New Roman" w:hAnsi="GHEA Grapalat" w:cs="Times New Roman"/>
                <w:b/>
                <w:i/>
                <w:sz w:val="16"/>
                <w:szCs w:val="24"/>
                <w:lang w:val="es-ES"/>
              </w:rPr>
              <w:t xml:space="preserve">1:</w:t>
            </w:r>
          </w:p>
        </w:tc>
        <w:tc>
          <w:tcPr>
            <w:tcW w:w="3387"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i/>
                <w:sz w:val="16"/>
                <w:szCs w:val="24"/>
                <w:lang w:val="es-ES"/>
              </w:rPr>
            </w:pPr>
            <w:r xmlns:w="http://schemas.openxmlformats.org/wordprocessingml/2006/main" w:rsidRPr="00631CF5">
              <w:rPr>
                <w:rFonts w:ascii="GHEA Grapalat" w:eastAsia="Times New Roman" w:hAnsi="GHEA Grapalat" w:cs="Times New Roman"/>
                <w:b/>
                <w:i/>
                <w:sz w:val="16"/>
                <w:szCs w:val="24"/>
                <w:lang w:val="es-ES"/>
              </w:rPr>
              <w:t xml:space="preserve">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
                <w:sz w:val="16"/>
                <w:szCs w:val="24"/>
                <w:lang w:val="es-ES"/>
              </w:rPr>
            </w:pPr>
            <w:r xmlns:w="http://schemas.openxmlformats.org/wordprocessingml/2006/main" w:rsidRPr="00631CF5">
              <w:rPr>
                <w:rFonts w:ascii="GHEA Grapalat" w:eastAsia="Times New Roman" w:hAnsi="GHEA Grapalat" w:cs="Times New Roman"/>
                <w:b/>
                <w:i/>
                <w:sz w:val="16"/>
                <w:szCs w:val="24"/>
                <w:lang w:val="es-ES"/>
              </w:rPr>
              <w:t xml:space="preserve">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
                <w:sz w:val="16"/>
                <w:szCs w:val="24"/>
                <w:lang w:val="es-ES"/>
              </w:rPr>
            </w:pPr>
            <w:r xmlns:w="http://schemas.openxmlformats.org/wordprocessingml/2006/main" w:rsidRPr="00631CF5">
              <w:rPr>
                <w:rFonts w:ascii="GHEA Grapalat" w:eastAsia="Times New Roman" w:hAnsi="GHEA Grapalat" w:cs="Times New Roman"/>
                <w:b/>
                <w:i/>
                <w:sz w:val="16"/>
                <w:szCs w:val="24"/>
                <w:lang w:val="es-ES"/>
              </w:rPr>
              <w:t xml:space="preserve">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
                <w:sz w:val="16"/>
                <w:szCs w:val="24"/>
                <w:lang w:val="es-ES"/>
              </w:rPr>
            </w:pPr>
            <w:r xmlns:w="http://schemas.openxmlformats.org/wordprocessingml/2006/main" w:rsidRPr="00631CF5">
              <w:rPr>
                <w:rFonts w:ascii="GHEA Grapalat" w:eastAsia="Times New Roman" w:hAnsi="GHEA Grapalat" w:cs="Times New Roman"/>
                <w:b/>
                <w:i/>
                <w:sz w:val="16"/>
                <w:szCs w:val="24"/>
                <w:lang w:val="es-ES"/>
              </w:rPr>
              <w:t xml:space="preserve">5=3+4</w:t>
            </w:r>
          </w:p>
        </w:tc>
      </w:tr>
      <w:tr w:rsidR="00BB1514" w:rsidRPr="00FC6A11" w:rsidTr="007913DD">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631CF5">
              <w:rPr>
                <w:rFonts w:ascii="GHEA Grapalat" w:eastAsia="Times New Roman" w:hAnsi="GHEA Grapalat" w:cs="Times New Roman"/>
                <w:b/>
                <w:bCs/>
                <w:sz w:val="18"/>
                <w:szCs w:val="24"/>
                <w:lang w:val="es-ES"/>
              </w:rPr>
              <w:t xml:space="preserve">1:</w:t>
            </w:r>
          </w:p>
        </w:tc>
        <w:tc>
          <w:tcPr>
            <w:tcW w:w="3387"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631CF5">
              <w:rPr>
                <w:rFonts w:ascii="Arial" w:eastAsia="Times New Roman" w:hAnsi="Arial" w:cs="Arial"/>
                <w:b/>
                <w:sz w:val="20"/>
                <w:szCs w:val="24"/>
                <w:lang w:val="en-US"/>
              </w:rPr>
              <w:t xml:space="preserve">TUMANIAN</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OF THE COMMUNITY</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A PLACE</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AND:</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s-ES"/>
              </w:rPr>
              <w:t xml:space="preserve">WITHOUT</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COUNTRIES </w:t>
            </w:r>
            <w:r xmlns:w="http://schemas.openxmlformats.org/wordprocessingml/2006/main" w:rsidRPr="00631CF5">
              <w:rPr>
                <w:rFonts w:ascii="Arial" w:eastAsia="Times New Roman" w:hAnsi="Arial" w:cs="Arial"/>
                <w:b/>
                <w:sz w:val="20"/>
                <w:szCs w:val="24"/>
                <w:lang w:val="en-US"/>
              </w:rPr>
              <w:t xml:space="preserve">OF </w:t>
            </w:r>
            <w:r xmlns:w="http://schemas.openxmlformats.org/wordprocessingml/2006/main" w:rsidRPr="00631CF5">
              <w:rPr>
                <w:rFonts w:ascii="Arial" w:eastAsia="Times New Roman" w:hAnsi="Arial" w:cs="Arial"/>
                <w:b/>
                <w:sz w:val="20"/>
                <w:szCs w:val="24"/>
                <w:lang w:val="hy-AM"/>
              </w:rPr>
              <w:t xml:space="preserve">RESIDENCE</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LIVING</w:t>
            </w:r>
            <w:r xmlns:w="http://schemas.openxmlformats.org/wordprocessingml/2006/main" w:rsidRPr="00631CF5">
              <w:rPr>
                <w:rFonts w:ascii="GHEA Grapalat" w:eastAsia="Times New Roman" w:hAnsi="GHEA Grapalat" w:cs="Times New Roman"/>
                <w:b/>
                <w:sz w:val="20"/>
                <w:szCs w:val="24"/>
                <w:lang w:val="es-ES"/>
              </w:rPr>
              <w:t xml:space="preserve"> </w:t>
            </w:r>
            <w:r xmlns:w="http://schemas.openxmlformats.org/wordprocessingml/2006/main" w:rsidRPr="00631CF5">
              <w:rPr>
                <w:rFonts w:ascii="Arial" w:eastAsia="Times New Roman" w:hAnsi="Arial" w:cs="Arial"/>
                <w:b/>
                <w:sz w:val="20"/>
                <w:szCs w:val="24"/>
                <w:lang w:val="en-US"/>
              </w:rPr>
              <w:t xml:space="preserve">WASHINGTON</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en-US"/>
              </w:rPr>
              <w:t xml:space="preserve">SERVICES:</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r>
    </w:tbl>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hy-AM"/>
        </w:rPr>
      </w:pPr>
    </w:p>
    <w:p w:rsidR="00BB1514" w:rsidRPr="00631CF5" w:rsidRDefault="00BB1514" w:rsidP="00BB1514">
      <w:pPr xmlns:w="http://schemas.openxmlformats.org/wordprocessingml/2006/main">
        <w:spacing w:after="0" w:line="240" w:lineRule="auto"/>
        <w:ind w:left="720"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________________________________________ </w:t>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_____________</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4"/>
          <w:vertAlign w:val="superscript"/>
          <w:lang w:val="hy-AM"/>
        </w:rPr>
      </w:pP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to participate</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name </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of manager :</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position </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name</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surname </w:t>
      </w:r>
      <w:r xmlns:w="http://schemas.openxmlformats.org/wordprocessingml/2006/main" w:rsidRPr="00631CF5">
        <w:rPr>
          <w:rFonts w:ascii="GHEA Grapalat" w:eastAsia="Times New Roman" w:hAnsi="GHEA Grapalat" w:cs="Times New Roman"/>
          <w:sz w:val="20"/>
          <w:szCs w:val="24"/>
          <w:vertAlign w:val="superscript"/>
          <w:lang w:val="hy-AM"/>
        </w:rPr>
        <w:t xml:space="preserve">) </w:t>
      </w:r>
      <w:r xmlns:w="http://schemas.openxmlformats.org/wordprocessingml/2006/main" w:rsidRPr="00631CF5">
        <w:rPr>
          <w:rFonts w:ascii="Arial" w:eastAsia="Times New Roman" w:hAnsi="Arial" w:cs="Arial"/>
          <w:sz w:val="20"/>
          <w:szCs w:val="24"/>
          <w:vertAlign w:val="superscript"/>
          <w:lang w:val="hy-AM"/>
        </w:rPr>
        <w:t xml:space="preserve">signature</w:t>
      </w:r>
      <w:r xmlns:w="http://schemas.openxmlformats.org/wordprocessingml/2006/main" w:rsidRPr="00631CF5">
        <w:rPr>
          <w:rFonts w:ascii="GHEA Grapalat" w:eastAsia="Times New Roman" w:hAnsi="GHEA Grapalat" w:cs="Times New Roman"/>
          <w:sz w:val="20"/>
          <w:szCs w:val="24"/>
          <w:vertAlign w:val="superscript"/>
          <w:lang w:val="hy-AM"/>
        </w:rPr>
        <w:tab xmlns:w="http://schemas.openxmlformats.org/wordprocessingml/2006/main"/>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K.</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w:t>
      </w:r>
      <w:r xmlns:w="http://schemas.openxmlformats.org/wordprocessingml/2006/main" w:rsidRPr="00631CF5">
        <w:rPr>
          <w:rFonts w:ascii="GHEA Grapalat" w:eastAsia="Times New Roman" w:hAnsi="GHEA Grapalat" w:cs="Times New Roman"/>
          <w:sz w:val="20"/>
          <w:szCs w:val="24"/>
          <w:lang w:val="hy-AM"/>
        </w:rPr>
        <w:t xml:space="preserve">​</w:t>
      </w:r>
      <w:r xmlns:w="http://schemas.openxmlformats.org/wordprocessingml/2006/main" w:rsidRPr="00631CF5">
        <w:rPr>
          <w:rFonts w:ascii="GHEA Grapalat" w:eastAsia="Times New Roman" w:hAnsi="GHEA Grapalat" w:cs="Times New Roman"/>
          <w:color w:val="FFFFFF"/>
          <w:sz w:val="20"/>
          <w:szCs w:val="24"/>
          <w:vertAlign w:val="superscript"/>
          <w:lang w:val="hy-AM"/>
        </w:rPr>
        <w:footnoteReference xmlns:w="http://schemas.openxmlformats.org/wordprocessingml/2006/main" w:id="5"/>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es-ES" w:eastAsia="ru-RU"/>
        </w:rPr>
      </w:pPr>
    </w:p>
    <w:p w:rsidR="003A7AF1" w:rsidRPr="00631CF5" w:rsidRDefault="00BB1514" w:rsidP="003A7AF1">
      <w:pPr xmlns:w="http://schemas.openxmlformats.org/wordprocessingml/2006/main">
        <w:spacing w:after="0" w:line="240" w:lineRule="auto"/>
        <w:ind w:firstLine="567"/>
        <w:jc w:val="right"/>
        <w:rPr>
          <w:rFonts w:ascii="Arial" w:eastAsia="Times New Roman" w:hAnsi="Arial" w:cs="Arial"/>
          <w:b/>
          <w:sz w:val="20"/>
          <w:szCs w:val="20"/>
          <w:lang w:val="hy-AM" w:eastAsia="x-none"/>
        </w:rPr>
      </w:pPr>
      <w:r xmlns:w="http://schemas.openxmlformats.org/wordprocessingml/2006/main" w:rsidRPr="00631CF5">
        <w:rPr>
          <w:rFonts w:ascii="GHEA Grapalat" w:eastAsia="Times New Roman" w:hAnsi="GHEA Grapalat" w:cs="Times New Roman"/>
          <w:i/>
          <w:sz w:val="20"/>
          <w:szCs w:val="20"/>
          <w:lang w:val="es-ES" w:eastAsia="ru-RU"/>
        </w:rPr>
        <w:br xmlns:w="http://schemas.openxmlformats.org/wordprocessingml/2006/main" w:type="page"/>
      </w:r>
      <w:r xmlns:w="http://schemas.openxmlformats.org/wordprocessingml/2006/main" w:rsidR="003A7AF1" w:rsidRPr="00631CF5">
        <w:rPr>
          <w:rFonts w:ascii="Arial" w:eastAsia="Times New Roman" w:hAnsi="Arial" w:cs="Arial"/>
          <w:b/>
          <w:sz w:val="20"/>
          <w:szCs w:val="20"/>
          <w:lang w:val="hy-AM" w:eastAsia="x-none"/>
        </w:rPr>
        <w:lastRenderedPageBreak xmlns:w="http://schemas.openxmlformats.org/wordprocessingml/2006/main"/>
      </w:r>
      <w:r xmlns:w="http://schemas.openxmlformats.org/wordprocessingml/2006/main" w:rsidR="003A7AF1" w:rsidRPr="00631CF5">
        <w:rPr>
          <w:rFonts w:ascii="Arial" w:eastAsia="Times New Roman" w:hAnsi="Arial" w:cs="Arial"/>
          <w:b/>
          <w:sz w:val="20"/>
          <w:szCs w:val="20"/>
          <w:lang w:val="hy-AM" w:eastAsia="x-none"/>
        </w:rPr>
        <w:t xml:space="preserve"> </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Arial"/>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Appendix </w:t>
      </w:r>
      <w:r xmlns:w="http://schemas.openxmlformats.org/wordprocessingml/2006/main" w:rsidRPr="00631CF5">
        <w:rPr>
          <w:rFonts w:ascii="GHEA Grapalat" w:eastAsia="Times New Roman" w:hAnsi="GHEA Grapalat" w:cs="Arial"/>
          <w:b/>
          <w:sz w:val="20"/>
          <w:szCs w:val="20"/>
          <w:lang w:val="hy-AM" w:eastAsia="x-none"/>
        </w:rPr>
        <w:t xml:space="preserve">4.2</w:t>
      </w:r>
    </w:p>
    <w:p w:rsidR="00BB1514" w:rsidRPr="00631CF5" w:rsidRDefault="003A7AF1" w:rsidP="00BB1514">
      <w:pPr xmlns:w="http://schemas.openxmlformats.org/wordprocessingml/2006/main">
        <w:spacing w:after="0" w:line="240" w:lineRule="auto"/>
        <w:ind w:firstLine="567"/>
        <w:jc w:val="right"/>
        <w:rPr>
          <w:rFonts w:ascii="GHEA Grapalat" w:eastAsia="Times New Roman" w:hAnsi="GHEA Grapalat" w:cs="Arial"/>
          <w:b/>
          <w:sz w:val="20"/>
          <w:szCs w:val="20"/>
          <w:lang w:val="hy-AM" w:eastAsia="x-none"/>
        </w:rPr>
      </w:pPr>
      <w:r xmlns:w="http://schemas.openxmlformats.org/wordprocessingml/2006/main">
        <w:rPr>
          <w:rFonts w:ascii="Arial" w:eastAsia="Times New Roman" w:hAnsi="Arial" w:cs="Arial"/>
          <w:b/>
          <w:i/>
          <w:color w:val="000000"/>
          <w:sz w:val="20"/>
          <w:szCs w:val="27"/>
          <w:lang w:val="hy-AM" w:eastAsia="x-none"/>
        </w:rPr>
        <w:t xml:space="preserve">LM-THAT-GHTSDB-25/01</w:t>
      </w:r>
      <w:r xmlns:w="http://schemas.openxmlformats.org/wordprocessingml/2006/main" w:rsidR="00BB1514" w:rsidRPr="00631CF5">
        <w:rPr>
          <w:rFonts w:ascii="GHEA Grapalat" w:eastAsia="Times New Roman" w:hAnsi="GHEA Grapalat" w:cs="Times New Roman"/>
          <w:b/>
          <w:sz w:val="20"/>
          <w:szCs w:val="20"/>
          <w:lang w:val="hy-AM" w:eastAsia="x-none"/>
        </w:rPr>
        <w:t xml:space="preserve">  </w:t>
      </w:r>
      <w:r xmlns:w="http://schemas.openxmlformats.org/wordprocessingml/2006/main" w:rsidR="00BB1514" w:rsidRPr="00631CF5">
        <w:rPr>
          <w:rFonts w:ascii="Arial" w:eastAsia="Times New Roman" w:hAnsi="Arial" w:cs="Arial"/>
          <w:b/>
          <w:sz w:val="20"/>
          <w:szCs w:val="20"/>
          <w:lang w:val="hy-AM" w:eastAsia="x-none"/>
        </w:rPr>
        <w:t xml:space="preserve">with code</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quote</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inquiry</w:t>
      </w:r>
      <w:r xmlns:w="http://schemas.openxmlformats.org/wordprocessingml/2006/main" w:rsidRPr="00631CF5">
        <w:rPr>
          <w:rFonts w:ascii="GHEA Grapalat" w:eastAsia="Times New Roman" w:hAnsi="GHEA Grapalat" w:cs="Arial"/>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invitation</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20"/>
          <w:szCs w:val="20"/>
          <w:lang w:val="hy-AM"/>
        </w:rPr>
        <w:t xml:space="preserve">SUFFERING</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ABOUT:</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AGREEMENT</w:t>
      </w:r>
      <w:r xmlns:w="http://schemas.openxmlformats.org/wordprocessingml/2006/main" w:rsidRPr="00631CF5">
        <w:rPr>
          <w:rFonts w:ascii="GHEA Grapalat" w:eastAsia="Times New Roman" w:hAnsi="GHEA Grapalat" w:cs="GHEA Grapalat"/>
          <w:b/>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qualification</w:t>
      </w: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provide </w:t>
      </w:r>
      <w:r xmlns:w="http://schemas.openxmlformats.org/wordprocessingml/2006/main" w:rsidRPr="00631CF5">
        <w:rPr>
          <w:rFonts w:ascii="GHEA Grapalat" w:eastAsia="Times New Roman" w:hAnsi="GHEA Grapalat" w:cs="GHEA Grapalat"/>
          <w:b/>
          <w:sz w:val="18"/>
          <w:szCs w:val="18"/>
          <w:lang w:val="hy-AM"/>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GHEA Grapalat"/>
          <w:b/>
          <w:sz w:val="20"/>
          <w:szCs w:val="20"/>
          <w:lang w:val="hy-AM"/>
        </w:rPr>
      </w:pPr>
      <w:r xmlns:w="http://schemas.openxmlformats.org/wordprocessingml/2006/main" w:rsidRPr="00631CF5">
        <w:rPr>
          <w:rFonts w:ascii="GHEA Grapalat" w:eastAsia="Times New Roman" w:hAnsi="GHEA Grapalat" w:cs="GHEA Grapalat"/>
          <w:color w:val="FF0000"/>
          <w:sz w:val="20"/>
          <w:szCs w:val="20"/>
          <w:shd w:val="clear" w:color="auto" w:fill="92CDDC"/>
          <w:lang w:val="hy-AM"/>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Yerevan</w:t>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GHEA Grapalat"/>
          <w:sz w:val="20"/>
          <w:szCs w:val="20"/>
          <w:u w:val="single"/>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GHEA Grapalat"/>
          <w:sz w:val="20"/>
          <w:szCs w:val="20"/>
          <w:u w:val="single"/>
          <w:lang w:val="hy-AM"/>
        </w:rPr>
        <w:t xml:space="preserve"> </w:t>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 xml:space="preserve">20 </w:t>
      </w:r>
      <w:r xmlns:w="http://schemas.openxmlformats.org/wordprocessingml/2006/main" w:rsidRPr="00631CF5">
        <w:rPr>
          <w:rFonts w:ascii="Arial" w:eastAsia="Times New Roman" w:hAnsi="Arial" w:cs="Arial"/>
          <w:sz w:val="20"/>
          <w:szCs w:val="20"/>
          <w:lang w:val="hy-AM"/>
        </w:rPr>
        <w:t xml:space="preserve">years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face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director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director</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surname </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passport</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lang w:val="hy-AM"/>
        </w:rPr>
        <w:t xml:space="preserve">the </w:t>
      </w:r>
      <w:r xmlns:w="http://schemas.openxmlformats.org/wordprocessingml/2006/main" w:rsidRPr="00631CF5">
        <w:rPr>
          <w:rFonts w:ascii="Arial" w:eastAsia="Times New Roman" w:hAnsi="Arial" w:cs="Arial"/>
          <w:sz w:val="20"/>
          <w:szCs w:val="20"/>
          <w:vertAlign w:val="superscript"/>
          <w:lang w:val="hy-AM"/>
        </w:rPr>
        <w:t xml:space="preserve">data </w:t>
      </w:r>
      <w:r xmlns:w="http://schemas.openxmlformats.org/wordprocessingml/2006/main" w:rsidRPr="00631CF5">
        <w:rPr>
          <w:rFonts w:ascii="GHEA Grapalat" w:eastAsia="Times New Roman" w:hAnsi="GHEA Grapalat" w:cs="GHEA Grapalat"/>
          <w:sz w:val="20"/>
          <w:szCs w:val="20"/>
          <w:vertAlign w:val="subscript"/>
          <w:lang w:val="hy-AM"/>
        </w:rPr>
        <w:t xml:space="preserve">which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action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charter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based 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hereinafter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Company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unilateral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definition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as follows: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consent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pt-BR"/>
        </w:rPr>
      </w:pP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H </w:t>
      </w:r>
      <w:r xmlns:w="http://schemas.openxmlformats.org/wordprocessingml/2006/main" w:rsidRPr="00631CF5">
        <w:rPr>
          <w:rFonts w:ascii="Arial" w:eastAsia="Times New Roman" w:hAnsi="Arial" w:cs="Arial"/>
          <w:b/>
          <w:sz w:val="20"/>
          <w:szCs w:val="20"/>
          <w:lang w:val="en-US"/>
        </w:rPr>
        <w:t xml:space="preserve">consent</w:t>
      </w:r>
      <w:r xmlns:w="http://schemas.openxmlformats.org/wordprocessingml/2006/main" w:rsidRPr="00631CF5">
        <w:rPr>
          <w:rFonts w:ascii="GHEA Grapalat" w:eastAsia="Times New Roman" w:hAnsi="GHEA Grapalat" w:cs="GHEA Grapalat"/>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the subject</w:t>
      </w: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631CF5">
        <w:rPr>
          <w:rFonts w:ascii="GHEA Grapalat" w:eastAsia="Times New Roman" w:hAnsi="GHEA Grapalat" w:cs="GHEA Grapalat"/>
          <w:sz w:val="20"/>
          <w:szCs w:val="20"/>
          <w:lang w:val="pt-BR"/>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pt-BR"/>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pt-BR"/>
        </w:rPr>
        <w:t xml:space="preserve">                               </w:t>
      </w:r>
    </w:p>
    <w:p w:rsidR="00BB1514" w:rsidRPr="00631CF5" w:rsidRDefault="00BB1514" w:rsidP="00BB1514">
      <w:pPr xmlns:w="http://schemas.openxmlformats.org/wordprocessingml/2006/main">
        <w:numPr>
          <w:ilvl w:val="1"/>
          <w:numId w:val="7"/>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participates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RA:</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Lori</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SHUT UP!</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REGION:</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TUMANIAN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COMMUNITY </w:t>
      </w:r>
      <w:r xmlns:w="http://schemas.openxmlformats.org/wordprocessingml/2006/main" w:rsidRPr="00631CF5">
        <w:rPr>
          <w:rFonts w:ascii="Arial" w:eastAsia="Times New Roman" w:hAnsi="Arial" w:cs="Arial"/>
          <w:b/>
          <w:sz w:val="20"/>
          <w:szCs w:val="20"/>
          <w:lang w:val="hy-AM"/>
        </w:rPr>
        <w:t xml:space="preserve">IN:</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UTILITY</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ECONOMY </w:t>
      </w:r>
      <w:r xmlns:w="http://schemas.openxmlformats.org/wordprocessingml/2006/main" w:rsidRPr="00631CF5">
        <w:rPr>
          <w:rFonts w:ascii="GHEA Grapalat" w:eastAsia="Times New Roman" w:hAnsi="GHEA Grapalat" w:cs="Times New Roman"/>
          <w:b/>
          <w:sz w:val="20"/>
          <w:szCs w:val="20"/>
          <w:lang w:val="af-ZA"/>
        </w:rPr>
        <w:t xml:space="preserve">»</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HOAK </w:t>
      </w:r>
      <w:r xmlns:w="http://schemas.openxmlformats.org/wordprocessingml/2006/main" w:rsidRPr="00631CF5">
        <w:rPr>
          <w:rFonts w:ascii="GHEA Grapalat" w:eastAsia="Times New Roman" w:hAnsi="GHEA Grapalat" w:cs="Times New Roman"/>
          <w:b/>
          <w:sz w:val="20"/>
          <w:szCs w:val="20"/>
          <w:lang w:val="af-ZA"/>
        </w:rPr>
        <w:t xml:space="preserve">- </w:t>
      </w:r>
      <w:r xmlns:w="http://schemas.openxmlformats.org/wordprocessingml/2006/main" w:rsidRPr="00631CF5">
        <w:rPr>
          <w:rFonts w:ascii="Arial" w:eastAsia="Times New Roman" w:hAnsi="Arial" w:cs="Arial"/>
          <w:b/>
          <w:sz w:val="20"/>
          <w:szCs w:val="20"/>
          <w:lang w:val="en-US"/>
        </w:rPr>
        <w:t xml:space="preserve">I</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hereinafter </w:t>
      </w:r>
      <w:r xmlns:w="http://schemas.openxmlformats.org/wordprocessingml/2006/main" w:rsidRPr="00631CF5">
        <w:rPr>
          <w:rFonts w:ascii="GHEA Grapalat" w:eastAsia="Times New Roman" w:hAnsi="GHEA Grapalat" w:cs="GHEA Grapalat"/>
          <w:sz w:val="20"/>
          <w:szCs w:val="20"/>
          <w:lang w:val="pt-BR"/>
        </w:rPr>
        <w:t xml:space="preserve">referred </w:t>
      </w:r>
      <w:r xmlns:w="http://schemas.openxmlformats.org/wordprocessingml/2006/main" w:rsidRPr="00631CF5">
        <w:rPr>
          <w:rFonts w:ascii="Arial" w:eastAsia="Times New Roman" w:hAnsi="Arial" w:cs="Arial"/>
          <w:sz w:val="20"/>
          <w:szCs w:val="20"/>
          <w:lang w:val="pt-BR"/>
        </w:rPr>
        <w:t xml:space="preserve">to as </w:t>
      </w:r>
      <w:r xmlns:w="http://schemas.openxmlformats.org/wordprocessingml/2006/main" w:rsidRPr="00631CF5">
        <w:rPr>
          <w:rFonts w:ascii="Arial" w:eastAsia="Times New Roman" w:hAnsi="Arial" w:cs="Arial"/>
          <w:sz w:val="20"/>
          <w:szCs w:val="20"/>
          <w:lang w:val="pt-BR"/>
        </w:rPr>
        <w:t xml:space="preserve">the Client </w:t>
      </w:r>
      <w:r xmlns:w="http://schemas.openxmlformats.org/wordprocessingml/2006/main" w:rsidRPr="00631CF5">
        <w:rPr>
          <w:rFonts w:ascii="GHEA Grapalat" w:eastAsia="Times New Roman" w:hAnsi="GHEA Grapalat" w:cs="GHEA Grapalat"/>
          <w:sz w:val="20"/>
          <w:szCs w:val="20"/>
          <w:lang w:val="pt-BR"/>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organized by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GHEA Grapalat" w:eastAsia="Times New Roman" w:hAnsi="GHEA Grapalat" w:cs="Times New Roman"/>
          <w:b/>
          <w:i/>
          <w:color w:val="000000"/>
          <w:sz w:val="20"/>
          <w:szCs w:val="27"/>
          <w:lang w:val="af-ZA"/>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rPr>
        <w:t xml:space="preserve">"</w:t>
      </w:r>
      <w:r xmlns:w="http://schemas.openxmlformats.org/wordprocessingml/2006/main" w:rsidRPr="00631CF5">
        <w:rPr>
          <w:rFonts w:ascii="GHEA Grapalat" w:eastAsia="Times New Roman" w:hAnsi="GHEA Grapalat" w:cs="Times New Roman"/>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with code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procedure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spacing w:after="0" w:line="240" w:lineRule="auto"/>
        <w:ind w:firstLine="360"/>
        <w:jc w:val="both"/>
        <w:rPr>
          <w:rFonts w:ascii="GHEA Grapalat" w:eastAsia="Times New Roman" w:hAnsi="GHEA Grapalat" w:cs="GHEA Grapalat"/>
          <w:color w:val="5B9BD5"/>
          <w:sz w:val="20"/>
          <w:szCs w:val="20"/>
          <w:lang w:val="hy-AM"/>
        </w:rPr>
      </w:pPr>
      <w:r xmlns:w="http://schemas.openxmlformats.org/wordprocessingml/2006/main" w:rsidRPr="00631CF5">
        <w:rPr>
          <w:rFonts w:ascii="GHEA Grapalat" w:eastAsia="Times New Roman" w:hAnsi="GHEA Grapalat" w:cs="GHEA Grapalat"/>
          <w:sz w:val="20"/>
          <w:szCs w:val="20"/>
          <w:lang w:val="pt-BR"/>
        </w:rPr>
        <w:t xml:space="preserve">1.2 </w:t>
      </w:r>
      <w:r xmlns:w="http://schemas.openxmlformats.org/wordprocessingml/2006/main" w:rsidRPr="00631CF5">
        <w:rPr>
          <w:rFonts w:ascii="Arial" w:eastAsia="Times New Roman" w:hAnsi="Arial" w:cs="Arial"/>
          <w:sz w:val="20"/>
          <w:szCs w:val="20"/>
          <w:lang w:val="pt-BR"/>
        </w:rPr>
        <w:t xml:space="preserve">As: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procedure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selected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Participant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be sealed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 contract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planned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obligations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performance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for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necessary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qualification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provides </w:t>
      </w:r>
      <w:r xmlns:w="http://schemas.openxmlformats.org/wordprocessingml/2006/main" w:rsidRPr="00631CF5">
        <w:rPr>
          <w:rFonts w:ascii="Arial" w:eastAsia="Times New Roman" w:hAnsi="Arial" w:cs="Arial"/>
          <w:sz w:val="20"/>
          <w:szCs w:val="20"/>
          <w:lang w:val="pt-BR"/>
        </w:rPr>
        <w:t xml:space="preserve">the Company </w:t>
      </w:r>
      <w:r xmlns:w="http://schemas.openxmlformats.org/wordprocessingml/2006/main" w:rsidRPr="00631CF5">
        <w:rPr>
          <w:rFonts w:ascii="GHEA Grapalat" w:eastAsia="Times New Roman" w:hAnsi="GHEA Grapalat" w:cs="GHEA Grapalat"/>
          <w:sz w:val="20"/>
          <w:szCs w:val="20"/>
          <w:lang w:val="pt-BR"/>
        </w:rPr>
        <w:t xml:space="preserve">to </w:t>
      </w:r>
      <w:r xmlns:w="http://schemas.openxmlformats.org/wordprocessingml/2006/main" w:rsidRPr="00631CF5">
        <w:rPr>
          <w:rFonts w:ascii="Arial" w:eastAsia="Times New Roman" w:hAnsi="Arial" w:cs="Arial"/>
          <w:sz w:val="20"/>
          <w:szCs w:val="20"/>
          <w:lang w:val="pt-BR"/>
        </w:rPr>
        <w:t xml:space="preserve">the </w:t>
      </w:r>
      <w:r xmlns:w="http://schemas.openxmlformats.org/wordprocessingml/2006/main" w:rsidRPr="00631CF5">
        <w:rPr>
          <w:rFonts w:ascii="GHEA Grapalat" w:eastAsia="Times New Roman" w:hAnsi="GHEA Grapalat" w:cs="GHEA Grapalat"/>
          <w:sz w:val="20"/>
          <w:szCs w:val="20"/>
          <w:lang w:val="pt-BR"/>
        </w:rPr>
        <w:t xml:space="preserve">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present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application form </w:t>
      </w:r>
      <w:r xmlns:w="http://schemas.openxmlformats.org/wordprocessingml/2006/main" w:rsidRPr="00631CF5">
        <w:rPr>
          <w:rFonts w:ascii="GHEA Grapalat" w:eastAsia="Times New Roman" w:hAnsi="GHEA Grapalat" w:cs="GHEA Grapalat"/>
          <w:sz w:val="20"/>
          <w:szCs w:val="20"/>
          <w:lang w:val="pt-BR"/>
        </w:rPr>
        <w:t xml:space="preserve">is </w:t>
      </w:r>
      <w:r xmlns:w="http://schemas.openxmlformats.org/wordprocessingml/2006/main" w:rsidRPr="00631CF5">
        <w:rPr>
          <w:rFonts w:ascii="Arial" w:eastAsia="Times New Roman" w:hAnsi="Arial" w:cs="Arial"/>
          <w:sz w:val="20"/>
          <w:szCs w:val="20"/>
          <w:lang w:val="pt-BR"/>
        </w:rPr>
        <w:t xml:space="preserve">completed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approved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spacing w:after="0" w:line="240" w:lineRule="auto"/>
        <w:ind w:firstLine="360"/>
        <w:jc w:val="both"/>
        <w:rPr>
          <w:rFonts w:ascii="GHEA Grapalat" w:eastAsia="Times New Roman" w:hAnsi="GHEA Grapalat" w:cs="GHEA Grapalat"/>
          <w:color w:val="000000"/>
          <w:sz w:val="20"/>
          <w:szCs w:val="20"/>
          <w:lang w:val="pt-BR"/>
        </w:rPr>
      </w:pPr>
      <w:r xmlns:w="http://schemas.openxmlformats.org/wordprocessingml/2006/main" w:rsidRPr="00631CF5">
        <w:rPr>
          <w:rFonts w:ascii="GHEA Grapalat" w:eastAsia="Times New Roman" w:hAnsi="GHEA Grapalat" w:cs="GHEA Grapalat"/>
          <w:color w:val="000000"/>
          <w:sz w:val="20"/>
          <w:szCs w:val="20"/>
          <w:lang w:val="pt-BR"/>
        </w:rPr>
        <w:t xml:space="preserve">1.3 </w:t>
      </w:r>
      <w:r xmlns:w="http://schemas.openxmlformats.org/wordprocessingml/2006/main" w:rsidRPr="00631CF5">
        <w:rPr>
          <w:rFonts w:ascii="Arial" w:eastAsia="Times New Roman" w:hAnsi="Arial" w:cs="Arial"/>
          <w:color w:val="000000"/>
          <w:sz w:val="20"/>
          <w:szCs w:val="20"/>
          <w:lang w:val="pt-BR"/>
        </w:rPr>
        <w:t xml:space="preserve">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hereby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of suffering</w:t>
      </w:r>
      <w:r xmlns:w="http://schemas.openxmlformats.org/wordprocessingml/2006/main" w:rsidRPr="00631CF5">
        <w:rPr>
          <w:rFonts w:ascii="GHEA Grapalat" w:eastAsia="Times New Roman" w:hAnsi="GHEA Grapalat" w:cs="GHEA Grapalat"/>
          <w:color w:val="000000"/>
          <w:sz w:val="20"/>
          <w:szCs w:val="20"/>
          <w:lang w:val="pt-BR"/>
        </w:rPr>
        <w:t xml:space="preserve"> </w:t>
      </w:r>
      <w:r xmlns:w="http://schemas.openxmlformats.org/wordprocessingml/2006/main" w:rsidRPr="00631CF5">
        <w:rPr>
          <w:rFonts w:ascii="Arial" w:eastAsia="Times New Roman" w:hAnsi="Arial" w:cs="Arial"/>
          <w:color w:val="000000"/>
          <w:sz w:val="20"/>
          <w:szCs w:val="20"/>
          <w:lang w:val="hy-AM"/>
        </w:rPr>
        <w:t xml:space="preserve">I </w:t>
      </w:r>
      <w:r xmlns:w="http://schemas.openxmlformats.org/wordprocessingml/2006/main" w:rsidRPr="00631CF5">
        <w:rPr>
          <w:rFonts w:ascii="Arial" w:eastAsia="Times New Roman" w:hAnsi="Arial" w:cs="Arial"/>
          <w:color w:val="000000"/>
          <w:sz w:val="20"/>
          <w:szCs w:val="20"/>
          <w:lang w:val="pt-BR"/>
        </w:rPr>
        <w:t xml:space="preserve">agree</w:t>
      </w:r>
      <w:r xmlns:w="http://schemas.openxmlformats.org/wordprocessingml/2006/main" w:rsidRPr="00631CF5">
        <w:rPr>
          <w:rFonts w:ascii="Arial" w:eastAsia="Times New Roman" w:hAnsi="Arial" w:cs="Arial"/>
          <w:color w:val="000000"/>
          <w:sz w:val="20"/>
          <w:szCs w:val="20"/>
          <w:lang w:val="pt-BR"/>
        </w:rPr>
        <w:t xml:space="preserve">​</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next to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presentable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signing </w:t>
      </w:r>
      <w:r xmlns:w="http://schemas.openxmlformats.org/wordprocessingml/2006/main" w:rsidRPr="00631CF5">
        <w:rPr>
          <w:rFonts w:ascii="Arial" w:eastAsia="Times New Roman" w:hAnsi="Arial" w:cs="Arial"/>
          <w:color w:val="000000"/>
          <w:sz w:val="20"/>
          <w:szCs w:val="20"/>
          <w:lang w:val="hy-AM"/>
        </w:rPr>
        <w:t xml:space="preserve">the demand letter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hereinafter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Demand Letter </w:t>
      </w:r>
      <w:r xmlns:w="http://schemas.openxmlformats.org/wordprocessingml/2006/main" w:rsidRPr="00631CF5">
        <w:rPr>
          <w:rFonts w:ascii="GHEA Grapalat" w:eastAsia="Times New Roman" w:hAnsi="GHEA Grapalat" w:cs="GHEA Grapalat"/>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irrevocably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 </w:t>
      </w:r>
      <w:r xmlns:w="http://schemas.openxmlformats.org/wordprocessingml/2006/main" w:rsidRPr="00631CF5">
        <w:rPr>
          <w:rFonts w:ascii="Arial" w:eastAsia="Times New Roman" w:hAnsi="Arial" w:cs="Arial"/>
          <w:color w:val="000000"/>
          <w:sz w:val="20"/>
          <w:szCs w:val="20"/>
          <w:lang w:val="hy-AM"/>
        </w:rPr>
        <w:t xml:space="preserve">that </w:t>
      </w:r>
      <w:r xmlns:w="http://schemas.openxmlformats.org/wordprocessingml/2006/main" w:rsidRPr="00631CF5">
        <w:rPr>
          <w:rFonts w:ascii="GHEA Grapalat" w:eastAsia="Times New Roman" w:hAnsi="GHEA Grapalat" w:cs="GHEA Grapalat"/>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a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signing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certification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Franklin Gothic Medium Cond"/>
          <w:color w:val="000000"/>
          <w:sz w:val="20"/>
          <w:szCs w:val="20"/>
          <w:lang w:val="hy-AM"/>
        </w:rPr>
        <w:t xml:space="preserve">Payment</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conditions </w:t>
      </w:r>
      <w:r xmlns:w="http://schemas.openxmlformats.org/wordprocessingml/2006/main" w:rsidRPr="00631CF5">
        <w:rPr>
          <w:rFonts w:ascii="GHEA Grapalat" w:eastAsia="Times New Roman" w:hAnsi="GHEA Grapalat" w:cs="Franklin Gothic Medium Cond"/>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the field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completed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Franklin Gothic Medium Cond"/>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accepted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payment </w:t>
      </w:r>
      <w:r xmlns:w="http://schemas.openxmlformats.org/wordprocessingml/2006/main" w:rsidRPr="00631CF5">
        <w:rPr>
          <w:rFonts w:ascii="GHEA Grapalat" w:eastAsia="Times New Roman" w:hAnsi="GHEA Grapalat" w:cs="Franklin Gothic Medium Cond"/>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which</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case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specified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money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charging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connected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servicer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 </w:t>
      </w:r>
      <w:r xmlns:w="http://schemas.openxmlformats.org/wordprocessingml/2006/main" w:rsidRPr="00631CF5">
        <w:rPr>
          <w:rFonts w:ascii="GHEA Grapalat" w:eastAsia="Times New Roman" w:hAnsi="GHEA Grapalat" w:cs="GHEA Grapalat"/>
          <w:color w:val="000000"/>
          <w:sz w:val="20"/>
          <w:szCs w:val="20"/>
          <w:lang w:val="hy-AM"/>
        </w:rPr>
        <w:t xml:space="preserve">: / </w:t>
      </w:r>
      <w:r xmlns:w="http://schemas.openxmlformats.org/wordprocessingml/2006/main" w:rsidRPr="00631CF5">
        <w:rPr>
          <w:rFonts w:ascii="Arial" w:eastAsia="Times New Roman" w:hAnsi="Arial" w:cs="Arial"/>
          <w:color w:val="000000"/>
          <w:sz w:val="20"/>
          <w:szCs w:val="20"/>
          <w:lang w:val="hy-AM"/>
        </w:rPr>
        <w:t xml:space="preserve">hereinafter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received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requirement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receive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how </w:t>
      </w:r>
      <w:r xmlns:w="http://schemas.openxmlformats.org/wordprocessingml/2006/main" w:rsidRPr="00631CF5">
        <w:rPr>
          <w:rFonts w:ascii="Arial" w:eastAsia="Times New Roman" w:hAnsi="Arial" w:cs="Arial"/>
          <w:color w:val="000000"/>
          <w:sz w:val="20"/>
          <w:szCs w:val="20"/>
          <w:lang w:val="hy-AM"/>
        </w:rPr>
        <w:t xml:space="preserve">many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that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already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be put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signature: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acceptance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the purpose </w:t>
      </w:r>
      <w:r xmlns:w="http://schemas.openxmlformats.org/wordprocessingml/2006/main" w:rsidRPr="00631CF5">
        <w:rPr>
          <w:rFonts w:ascii="GHEA Grapalat" w:eastAsia="Times New Roman" w:hAnsi="GHEA Grapalat" w:cs="GHEA Grapalat"/>
          <w:color w:val="000000"/>
          <w:sz w:val="20"/>
          <w:szCs w:val="20"/>
          <w:lang w:val="hy-AM"/>
        </w:rPr>
        <w:t xml:space="preserve">of</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b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basis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specified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whole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amount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the account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charge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without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acceptance </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c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writing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manner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order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acceptance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call</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about</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d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certification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 </w:t>
      </w:r>
      <w:r xmlns:w="http://schemas.openxmlformats.org/wordprocessingml/2006/main" w:rsidRPr="00631CF5">
        <w:rPr>
          <w:rFonts w:ascii="GHEA Grapalat" w:eastAsia="Times New Roman" w:hAnsi="GHEA Grapalat" w:cs="GHEA Grapalat"/>
          <w:color w:val="000000"/>
          <w:sz w:val="20"/>
          <w:szCs w:val="20"/>
          <w:lang w:val="hy-AM"/>
        </w:rPr>
        <w:t xml:space="preserve">that</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requirement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accept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suffering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whole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GHEA Grapalat"/>
          <w:color w:val="000000"/>
          <w:sz w:val="20"/>
          <w:szCs w:val="20"/>
          <w:lang w:val="hy-AM"/>
        </w:rPr>
        <w:t xml:space="preserve">with </w:t>
      </w:r>
      <w:r xmlns:w="http://schemas.openxmlformats.org/wordprocessingml/2006/main" w:rsidRPr="00631CF5">
        <w:rPr>
          <w:rFonts w:ascii="Arial" w:eastAsia="Times New Roman" w:hAnsi="Arial" w:cs="Arial"/>
          <w:color w:val="000000"/>
          <w:sz w:val="20"/>
          <w:szCs w:val="20"/>
          <w:lang w:val="hy-AM"/>
        </w:rPr>
        <w:t xml:space="preserve">money</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631CF5">
        <w:rPr>
          <w:rFonts w:ascii="Arial" w:eastAsia="Times New Roman" w:hAnsi="Arial" w:cs="Arial"/>
          <w:sz w:val="20"/>
          <w:szCs w:val="20"/>
          <w:lang w:val="hy-AM"/>
        </w:rPr>
        <w:t xml:space="preserve">e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responsibility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wearing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Requisition: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legality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validity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representation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dates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Requisition: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provide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carried out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actions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1.4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procedure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sealed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contract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fail</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proper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perform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 </w:t>
      </w:r>
      <w:r xmlns:w="http://schemas.openxmlformats.org/wordprocessingml/2006/main" w:rsidRPr="00631CF5">
        <w:rPr>
          <w:rFonts w:ascii="Arial" w:eastAsia="Times New Roman" w:hAnsi="Arial" w:cs="Arial"/>
          <w:sz w:val="20"/>
          <w:szCs w:val="20"/>
          <w:lang w:val="pt-BR"/>
        </w:rPr>
        <w:t xml:space="preserve">case </w:t>
      </w:r>
      <w:r xmlns:w="http://schemas.openxmlformats.org/wordprocessingml/2006/main" w:rsidRPr="00631CF5">
        <w:rPr>
          <w:rFonts w:ascii="GHEA Grapalat" w:eastAsia="Times New Roman" w:hAnsi="GHEA Grapalat" w:cs="GHEA Grapalat"/>
          <w:sz w:val="20"/>
          <w:szCs w:val="20"/>
          <w:lang w:val="pt-BR"/>
        </w:rPr>
        <w:t xml:space="preserve">if</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leads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contract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unilateral</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solution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 originals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present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that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about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 writing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informing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Company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digital</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with a signature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approved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to be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To 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is introduced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GHEA Grapalat" w:eastAsia="Times New Roman" w:hAnsi="GHEA Grapalat" w:cs="GHEA Grapalat"/>
          <w:sz w:val="20"/>
          <w:szCs w:val="20"/>
          <w:lang w:val="pt-BR"/>
        </w:rPr>
        <w:t xml:space="preserve">with </w:t>
      </w:r>
      <w:r xmlns:w="http://schemas.openxmlformats.org/wordprocessingml/2006/main" w:rsidRPr="00631CF5">
        <w:rPr>
          <w:rFonts w:ascii="Arial" w:eastAsia="Times New Roman" w:hAnsi="Arial" w:cs="Arial"/>
          <w:sz w:val="20"/>
          <w:szCs w:val="20"/>
          <w:lang w:val="hy-AM"/>
        </w:rPr>
        <w:t xml:space="preserve">carriers </w:t>
      </w:r>
      <w:r xmlns:w="http://schemas.openxmlformats.org/wordprocessingml/2006/main" w:rsidRPr="00631CF5">
        <w:rPr>
          <w:rFonts w:ascii="Arial" w:eastAsia="Times New Roman" w:hAnsi="Arial" w:cs="Arial"/>
          <w:sz w:val="20"/>
          <w:szCs w:val="20"/>
          <w:lang w:val="hy-AM"/>
        </w:rPr>
        <w:t xml:space="preserve">like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also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of them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out of print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with options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numPr>
          <w:ilvl w:val="1"/>
          <w:numId w:val="25"/>
        </w:numPr>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Client: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submit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documents</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hy-AM"/>
        </w:rPr>
        <w:t xml:space="preserve">1.6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Registration</w:t>
      </w:r>
      <w:r xmlns:w="http://schemas.openxmlformats.org/wordprocessingml/2006/main" w:rsidRPr="00631CF5">
        <w:rPr>
          <w:rFonts w:ascii="Arial" w:eastAsia="Times New Roman" w:hAnsi="Arial" w:cs="Arial"/>
          <w:sz w:val="20"/>
          <w:szCs w:val="20"/>
          <w:lang w:val="pt-BR"/>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specified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money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caused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risks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worn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damages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negative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consequences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for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responsibility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wear</w:t>
      </w:r>
      <w:r xmlns:w="http://schemas.openxmlformats.org/wordprocessingml/2006/main" w:rsidRPr="00631CF5">
        <w:rPr>
          <w:rFonts w:ascii="GHEA Grapalat" w:eastAsia="Times New Roman" w:hAnsi="GHEA Grapalat" w:cs="GHEA Grapalat"/>
          <w:sz w:val="20"/>
          <w:szCs w:val="20"/>
          <w:lang w:val="hy-AM"/>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must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check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contract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violate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facts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1.7 </w:t>
      </w:r>
      <w:r xmlns:w="http://schemas.openxmlformats.org/wordprocessingml/2006/main" w:rsidRPr="00631CF5">
        <w:rPr>
          <w:rFonts w:ascii="Arial" w:eastAsia="Times New Roman" w:hAnsi="Arial" w:cs="Arial"/>
          <w:sz w:val="20"/>
          <w:szCs w:val="20"/>
          <w:lang w:val="hy-AM"/>
        </w:rPr>
        <w:t xml:space="preserve">It: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GHEA Grapalat"/>
          <w:sz w:val="20"/>
          <w:szCs w:val="20"/>
          <w:lang w:val="pt-BR"/>
        </w:rPr>
        <w:t xml:space="preserve">in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account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means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they are not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satisfy</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from getting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then: </w:t>
      </w:r>
      <w:r xmlns:w="http://schemas.openxmlformats.org/wordprocessingml/2006/main" w:rsidRPr="00631CF5">
        <w:rPr>
          <w:rFonts w:ascii="GHEA Grapalat" w:eastAsia="Times New Roman" w:hAnsi="GHEA Grapalat" w:cs="GHEA Grapalat"/>
          <w:sz w:val="20"/>
          <w:szCs w:val="20"/>
          <w:lang w:val="pt-BR"/>
        </w:rPr>
        <w:t xml:space="preserve">2 ( </w:t>
      </w:r>
      <w:r xmlns:w="http://schemas.openxmlformats.org/wordprocessingml/2006/main" w:rsidRPr="00631CF5">
        <w:rPr>
          <w:rFonts w:ascii="Arial" w:eastAsia="Times New Roman" w:hAnsi="Arial" w:cs="Arial"/>
          <w:sz w:val="20"/>
          <w:szCs w:val="20"/>
          <w:lang w:val="en-US"/>
        </w:rPr>
        <w:t xml:space="preserve">two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working days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during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inform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To the customer: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 writing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 the form </w:t>
      </w:r>
      <w:r xmlns:w="http://schemas.openxmlformats.org/wordprocessingml/2006/main" w:rsidRPr="00631CF5">
        <w:rPr>
          <w:rFonts w:ascii="GHEA Grapalat" w:eastAsia="Times New Roman" w:hAnsi="GHEA Grapalat" w:cs="GHEA Grapalat"/>
          <w:sz w:val="20"/>
          <w:szCs w:val="20"/>
          <w:lang w:val="pt-BR"/>
        </w:rPr>
        <w:t xml:space="preserve">of</w:t>
      </w:r>
    </w:p>
    <w:p w:rsidR="00BB1514" w:rsidRPr="00631CF5" w:rsidRDefault="00BB1514" w:rsidP="00BB1514">
      <w:pPr xmlns:w="http://schemas.openxmlformats.org/wordprocessingml/2006/main">
        <w:spacing w:after="0" w:line="240" w:lineRule="auto"/>
        <w:ind w:firstLine="360"/>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1.8 </w:t>
      </w:r>
      <w:r xmlns:w="http://schemas.openxmlformats.org/wordprocessingml/2006/main" w:rsidRPr="00631CF5">
        <w:rPr>
          <w:rFonts w:ascii="Arial" w:eastAsia="Times New Roman" w:hAnsi="Arial" w:cs="Arial"/>
          <w:sz w:val="20"/>
          <w:szCs w:val="20"/>
          <w:lang w:val="pt-BR"/>
        </w:rPr>
        <w:t xml:space="preserve">Herein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w:t>
      </w:r>
      <w:r xmlns:w="http://schemas.openxmlformats.org/wordprocessingml/2006/main" w:rsidRPr="00631CF5">
        <w:rPr>
          <w:rFonts w:ascii="Arial" w:eastAsia="Times New Roman" w:hAnsi="Arial" w:cs="Arial"/>
          <w:sz w:val="20"/>
          <w:szCs w:val="20"/>
          <w:lang w:val="hy-AM"/>
        </w:rPr>
        <w:t xml:space="preserve">challenge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from presenting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then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from 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independently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reasons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ten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working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day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during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amount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not to be paid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 case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non-payment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with</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connected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about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information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transfer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 </w:t>
      </w:r>
      <w:r xmlns:w="http://schemas.openxmlformats.org/wordprocessingml/2006/main" w:rsidRPr="00631CF5">
        <w:rPr>
          <w:rFonts w:ascii="GHEA Grapalat" w:eastAsia="Times New Roman" w:hAnsi="GHEA Grapalat" w:cs="GHEA Grapalat"/>
          <w:sz w:val="20"/>
          <w:szCs w:val="20"/>
          <w:lang w:val="pt-BR"/>
        </w:rPr>
        <w:t xml:space="preserve">&lt;&lt; </w:t>
      </w:r>
      <w:r xmlns:w="http://schemas.openxmlformats.org/wordprocessingml/2006/main" w:rsidRPr="00631CF5">
        <w:rPr>
          <w:rFonts w:ascii="Arial" w:eastAsia="Times New Roman" w:hAnsi="Arial" w:cs="Arial"/>
          <w:sz w:val="20"/>
          <w:szCs w:val="20"/>
          <w:lang w:val="pt-BR"/>
        </w:rPr>
        <w:t xml:space="preserve">ACRA</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Credit: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Reporting </w:t>
      </w:r>
      <w:r xmlns:w="http://schemas.openxmlformats.org/wordprocessingml/2006/main" w:rsidRPr="00631CF5">
        <w:rPr>
          <w:rFonts w:ascii="GHEA Grapalat" w:eastAsia="Times New Roman" w:hAnsi="GHEA Grapalat" w:cs="GHEA Grapalat"/>
          <w:sz w:val="20"/>
          <w:szCs w:val="20"/>
          <w:lang w:val="pt-BR"/>
        </w:rPr>
        <w:t xml:space="preserve">&gt;&gt; </w:t>
      </w:r>
      <w:r xmlns:w="http://schemas.openxmlformats.org/wordprocessingml/2006/main" w:rsidRPr="00631CF5">
        <w:rPr>
          <w:rFonts w:ascii="Arial" w:eastAsia="Times New Roman" w:hAnsi="Arial" w:cs="Arial"/>
          <w:sz w:val="20"/>
          <w:szCs w:val="20"/>
          <w:lang w:val="pt-BR"/>
        </w:rPr>
        <w:t xml:space="preserve">CJSC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Credit: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bureau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en-US"/>
        </w:rPr>
      </w:pPr>
      <w:r xmlns:w="http://schemas.openxmlformats.org/wordprocessingml/2006/main" w:rsidRPr="00631CF5">
        <w:rPr>
          <w:rFonts w:ascii="Arial" w:eastAsia="Times New Roman" w:hAnsi="Arial" w:cs="Arial"/>
          <w:b/>
          <w:bCs/>
          <w:sz w:val="20"/>
          <w:szCs w:val="20"/>
          <w:lang w:val="en-US"/>
        </w:rPr>
        <w:t xml:space="preserve">Other:</w:t>
      </w:r>
      <w:r xmlns:w="http://schemas.openxmlformats.org/wordprocessingml/2006/main" w:rsidRPr="00631CF5">
        <w:rPr>
          <w:rFonts w:ascii="GHEA Grapalat" w:eastAsia="Times New Roman" w:hAnsi="GHEA Grapalat" w:cs="GHEA Grapalat"/>
          <w:b/>
          <w:bCs/>
          <w:sz w:val="20"/>
          <w:szCs w:val="20"/>
          <w:lang w:val="en-US"/>
        </w:rPr>
        <w:t xml:space="preserve"> </w:t>
      </w:r>
      <w:r xmlns:w="http://schemas.openxmlformats.org/wordprocessingml/2006/main" w:rsidRPr="00631CF5">
        <w:rPr>
          <w:rFonts w:ascii="Arial" w:eastAsia="Times New Roman" w:hAnsi="Arial" w:cs="Arial"/>
          <w:b/>
          <w:bCs/>
          <w:sz w:val="20"/>
          <w:szCs w:val="20"/>
          <w:lang w:val="en-US"/>
        </w:rPr>
        <w:t xml:space="preserve">conditions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proofErr xmlns:w="http://schemas.openxmlformats.org/wordprocessingml/2006/main" w:type="gramStart"/>
      <w:r xmlns:w="http://schemas.openxmlformats.org/wordprocessingml/2006/main" w:rsidRPr="00631CF5">
        <w:rPr>
          <w:rFonts w:ascii="GHEA Grapalat" w:eastAsia="Times New Roman" w:hAnsi="GHEA Grapalat" w:cs="GHEA Grapalat"/>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GHEA Grapalat"/>
          <w:sz w:val="20"/>
          <w:szCs w:val="20"/>
          <w:lang w:val="en-US"/>
        </w:rPr>
        <w:t xml:space="preserve">2.1:</w:t>
      </w:r>
      <w:proofErr xmlns:w="http://schemas.openxmlformats.org/wordprocessingml/2006/main" w:type="gramEnd"/>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irrevocable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strength</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enter</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Company</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validation</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the moment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strength</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until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To the client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sealed</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contract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performance</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result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complete</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accepted</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on the day</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next</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twentieth</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working</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day</w:t>
      </w:r>
      <w:r xmlns:w="http://schemas.openxmlformats.org/wordprocessingml/2006/main" w:rsidRPr="00631CF5">
        <w:rPr>
          <w:rFonts w:ascii="GHEA Grapalat" w:eastAsia="Times New Roman" w:hAnsi="GHEA Grapalat" w:cs="GHEA Grapalat"/>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inclusive.</w:t>
      </w:r>
      <w:r xmlns:w="http://schemas.openxmlformats.org/wordprocessingml/2006/main" w:rsidRPr="00631CF5">
        <w:rPr>
          <w:rFonts w:ascii="GHEA Grapalat" w:eastAsia="Times New Roman" w:hAnsi="GHEA Grapalat" w:cs="GHEA Grapalat"/>
          <w:sz w:val="20"/>
          <w:szCs w:val="20"/>
          <w:lang w:val="en-US"/>
        </w:rPr>
        <w:t xml:space="preserve"> </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 </w:t>
      </w: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 to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presenting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2.2.1.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certified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weak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contractual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obligations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violation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p>
    <w:p w:rsidR="00BB1514" w:rsidRPr="00631CF5" w:rsidDel="00A1321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2.2.2.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certified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 to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proper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signed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competent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person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2.3 </w:t>
      </w:r>
      <w:r xmlns:w="http://schemas.openxmlformats.org/wordprocessingml/2006/main" w:rsidRPr="00631CF5">
        <w:rPr>
          <w:rFonts w:ascii="Arial" w:eastAsia="Times New Roman" w:hAnsi="Arial" w:cs="Arial"/>
          <w:sz w:val="20"/>
          <w:szCs w:val="20"/>
          <w:lang w:val="hy-AM"/>
        </w:rPr>
        <w:t xml:space="preserve">Herein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regarding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originated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disputes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being resolved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negotiations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through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 to bring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disputes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being resolved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judicial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order.</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b/>
          <w:sz w:val="20"/>
          <w:szCs w:val="20"/>
          <w:lang w:val="hy-AM"/>
        </w:rPr>
        <w:t xml:space="preserve">3. </w:t>
      </w:r>
      <w:r xmlns:w="http://schemas.openxmlformats.org/wordprocessingml/2006/main" w:rsidRPr="00631CF5">
        <w:rPr>
          <w:rFonts w:ascii="Arial" w:eastAsia="Times New Roman" w:hAnsi="Arial" w:cs="Arial"/>
          <w:b/>
          <w:sz w:val="20"/>
          <w:szCs w:val="20"/>
          <w:lang w:val="hy-AM"/>
        </w:rPr>
        <w:t xml:space="preserve">Company</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address </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bank</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valid conditions </w:t>
      </w:r>
      <w:r xmlns:w="http://schemas.openxmlformats.org/wordprocessingml/2006/main" w:rsidRPr="00631CF5">
        <w:rPr>
          <w:rFonts w:ascii="GHEA Grapalat" w:eastAsia="Times New Roman" w:hAnsi="GHEA Grapalat" w:cs="GHEA Grapalat"/>
          <w:b/>
          <w:sz w:val="20"/>
          <w:szCs w:val="20"/>
          <w:lang w:val="hy-AM"/>
        </w:rPr>
        <w:t xml:space="preserve">:</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of the company</w:t>
      </w: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name: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8"/>
          <w:szCs w:val="18"/>
          <w:u w:val="single"/>
          <w:vertAlign w:val="superscript"/>
          <w:lang w:val="hy-AM"/>
        </w:rPr>
      </w:pP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18"/>
          <w:szCs w:val="18"/>
          <w:u w:val="single"/>
          <w:vertAlign w:val="superscript"/>
          <w:lang w:val="hy-AM"/>
        </w:rPr>
        <w:tab xmlns:w="http://schemas.openxmlformats.org/wordprocessingml/2006/main"/>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of the company</w:t>
      </w: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the address</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to the company</w:t>
      </w: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attendant</w:t>
      </w: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bank</w:t>
      </w:r>
      <w:r xmlns:w="http://schemas.openxmlformats.org/wordprocessingml/2006/main" w:rsidRPr="00631CF5">
        <w:rPr>
          <w:rFonts w:ascii="GHEA Grapalat" w:eastAsia="Times New Roman" w:hAnsi="GHEA Grapalat" w:cs="Times New Roman"/>
          <w:sz w:val="18"/>
          <w:szCs w:val="18"/>
          <w:vertAlign w:val="superscript"/>
          <w:lang w:val="hy-AM"/>
        </w:rPr>
        <w:t xml:space="preserve"> </w:t>
      </w:r>
      <w:r xmlns:w="http://schemas.openxmlformats.org/wordprocessingml/2006/main" w:rsidRPr="00631CF5">
        <w:rPr>
          <w:rFonts w:ascii="Arial" w:eastAsia="Times New Roman" w:hAnsi="Arial" w:cs="Arial"/>
          <w:sz w:val="18"/>
          <w:szCs w:val="18"/>
          <w:vertAlign w:val="superscript"/>
          <w:lang w:val="hy-AM"/>
        </w:rPr>
        <w:t xml:space="preserve">name:</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K.</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Day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month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year</w:t>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p>
    <w:p w:rsidR="00BB1514" w:rsidRPr="00631CF5" w:rsidRDefault="00BB1514" w:rsidP="00BB1514">
      <w:pPr>
        <w:spacing w:after="0" w:line="240" w:lineRule="auto"/>
        <w:jc w:val="both"/>
        <w:rPr>
          <w:rFonts w:ascii="GHEA Grapalat" w:eastAsia="Times New Roman" w:hAnsi="GHEA Grapalat" w:cs="GHEA Grapalat"/>
          <w:i/>
          <w:sz w:val="18"/>
          <w:szCs w:val="18"/>
          <w:lang w:val="hy-AM"/>
        </w:rPr>
      </w:pPr>
    </w:p>
    <w:p w:rsidR="00BB1514" w:rsidRPr="00631CF5" w:rsidRDefault="00BB1514" w:rsidP="00BB1514">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16"/>
          <w:lang w:val="hy-AM"/>
        </w:rPr>
      </w:pPr>
      <w:r xmlns:w="http://schemas.openxmlformats.org/wordprocessingml/2006/main" w:rsidRPr="00631CF5">
        <w:rPr>
          <w:rFonts w:ascii="GHEA Grapalat" w:eastAsia="Times New Roman" w:hAnsi="GHEA Grapalat" w:cs="Sylfae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to be completed</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is</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of the commission</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of the secretary</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by </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until</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the invitation</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in the newsletter</w:t>
      </w:r>
      <w:r xmlns:w="http://schemas.openxmlformats.org/wordprocessingml/2006/main" w:rsidRPr="00631CF5">
        <w:rPr>
          <w:rFonts w:ascii="GHEA Grapalat" w:eastAsia="Times New Roman" w:hAnsi="GHEA Grapalat" w:cs="Times New Roman"/>
          <w:i/>
          <w:sz w:val="16"/>
          <w:szCs w:val="16"/>
          <w:lang w:val="hy-AM"/>
        </w:rPr>
        <w:t xml:space="preserve"> </w:t>
      </w:r>
      <w:r xmlns:w="http://schemas.openxmlformats.org/wordprocessingml/2006/main" w:rsidRPr="00631CF5">
        <w:rPr>
          <w:rFonts w:ascii="Arial" w:eastAsia="Times New Roman" w:hAnsi="Arial" w:cs="Arial"/>
          <w:i/>
          <w:sz w:val="16"/>
          <w:szCs w:val="16"/>
          <w:lang w:val="hy-AM"/>
        </w:rPr>
        <w:t xml:space="preserve">publishing</w:t>
      </w:r>
      <w:r xmlns:w="http://schemas.openxmlformats.org/wordprocessingml/2006/main" w:rsidRPr="00631CF5">
        <w:rPr>
          <w:rFonts w:ascii="GHEA Grapalat" w:eastAsia="Times New Roman" w:hAnsi="GHEA Grapalat" w:cs="Times New Roman"/>
          <w:i/>
          <w:sz w:val="16"/>
          <w:szCs w:val="16"/>
          <w:lang w:val="hy-AM"/>
        </w:rPr>
        <w:t xml:space="preserve">​</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631CF5">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Arial" w:eastAsia="Times New Roman" w:hAnsi="Arial" w:cs="Arial"/>
                <w:b/>
                <w:bCs/>
                <w:sz w:val="20"/>
                <w:szCs w:val="20"/>
                <w:lang w:val="en-US"/>
              </w:rPr>
              <w:t xml:space="preserve">PAYMENT</w:t>
            </w:r>
            <w:r xmlns:w="http://schemas.openxmlformats.org/wordprocessingml/2006/main" w:rsidRPr="00631CF5">
              <w:rPr>
                <w:rFonts w:ascii="GHEA Grapalat" w:eastAsia="Times New Roman" w:hAnsi="GHEA Grapalat" w:cs="Arial"/>
                <w:b/>
                <w:bCs/>
                <w:sz w:val="20"/>
                <w:szCs w:val="20"/>
                <w:lang w:val="en-US"/>
              </w:rPr>
              <w:t xml:space="preserve"> </w:t>
            </w:r>
            <w:r xmlns:w="http://schemas.openxmlformats.org/wordprocessingml/2006/main" w:rsidRPr="00631CF5">
              <w:rPr>
                <w:rFonts w:ascii="Arial" w:eastAsia="Times New Roman" w:hAnsi="Arial" w:cs="Arial"/>
                <w:b/>
                <w:bCs/>
                <w:sz w:val="20"/>
                <w:szCs w:val="20"/>
                <w:lang w:val="en-US"/>
              </w:rPr>
              <w:t xml:space="preserve">REQUIREMENT </w:t>
            </w:r>
            <w:r xmlns:w="http://schemas.openxmlformats.org/wordprocessingml/2006/main" w:rsidRPr="00631CF5">
              <w:rPr>
                <w:rFonts w:ascii="GHEA Grapalat" w:eastAsia="Times New Roman" w:hAnsi="GHEA Grapalat" w:cs="Sylfaen"/>
                <w:b/>
                <w:bCs/>
                <w:sz w:val="20"/>
                <w:szCs w:val="20"/>
                <w:lang w:val="en-US"/>
              </w:rPr>
              <w:t xml:space="preserve">*</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lang w:val="en-US"/>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Number:</w:t>
            </w:r>
            <w:r xmlns:w="http://schemas.openxmlformats.org/wordprocessingml/2006/main"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3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Tahoma"/>
                <w:color w:val="000000"/>
                <w:sz w:val="20"/>
                <w:szCs w:val="20"/>
                <w:lang w:val="en-US"/>
              </w:rPr>
              <w:t xml:space="preserve">___ </w:t>
            </w:r>
            <w:r xmlns:w="http://schemas.openxmlformats.org/wordprocessingml/2006/main" w:rsidRPr="00631CF5">
              <w:rPr>
                <w:rFonts w:ascii="Arial" w:eastAsia="Times New Roman" w:hAnsi="Arial" w:cs="Arial"/>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Company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5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Payer's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organization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6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number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7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8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9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 </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b/>
                <w:sz w:val="18"/>
                <w:szCs w:val="18"/>
                <w:lang w:val="af-ZA"/>
              </w:rPr>
              <w:t xml:space="preserve">RA</w:t>
            </w:r>
            <w:r xmlns:w="http://schemas.openxmlformats.org/wordprocessingml/2006/main" w:rsidRPr="00631CF5">
              <w:rPr>
                <w:rFonts w:ascii="GHEA Grapalat" w:eastAsia="Times New Roman" w:hAnsi="GHEA Grapalat" w:cs="Arial"/>
                <w:b/>
                <w:sz w:val="18"/>
                <w:szCs w:val="18"/>
                <w:lang w:val="af-ZA"/>
              </w:rPr>
              <w:t xml:space="preserve">​</w:t>
            </w:r>
            <w:r xmlns:w="http://schemas.openxmlformats.org/wordprocessingml/2006/main" w:rsidRPr="00631CF5">
              <w:rPr>
                <w:rFonts w:ascii="GHEA Grapalat" w:eastAsia="Times New Roman" w:hAnsi="GHEA Grapalat" w:cs="Arial"/>
                <w:b/>
                <w:sz w:val="18"/>
                <w:szCs w:val="18"/>
                <w:lang w:val="af-ZA"/>
              </w:rPr>
              <w:t xml:space="preserve"> </w:t>
            </w:r>
            <w:r xmlns:w="http://schemas.openxmlformats.org/wordprocessingml/2006/main" w:rsidRPr="00631CF5">
              <w:rPr>
                <w:rFonts w:ascii="Arial" w:eastAsia="Times New Roman" w:hAnsi="Arial" w:cs="Arial"/>
                <w:b/>
                <w:sz w:val="18"/>
                <w:szCs w:val="18"/>
                <w:lang w:val="af-ZA"/>
              </w:rPr>
              <w:t xml:space="preserve">SHUT UP!</w:t>
            </w:r>
            <w:r xmlns:w="http://schemas.openxmlformats.org/wordprocessingml/2006/main" w:rsidRPr="00631CF5">
              <w:rPr>
                <w:rFonts w:ascii="GHEA Grapalat" w:eastAsia="Times New Roman" w:hAnsi="GHEA Grapalat" w:cs="Arial"/>
                <w:b/>
                <w:sz w:val="18"/>
                <w:szCs w:val="18"/>
                <w:lang w:val="af-ZA"/>
              </w:rPr>
              <w:t xml:space="preserve"> </w:t>
            </w:r>
            <w:r xmlns:w="http://schemas.openxmlformats.org/wordprocessingml/2006/main" w:rsidRPr="00631CF5">
              <w:rPr>
                <w:rFonts w:ascii="Arial" w:eastAsia="Times New Roman" w:hAnsi="Arial" w:cs="Arial"/>
                <w:b/>
                <w:sz w:val="18"/>
                <w:szCs w:val="18"/>
                <w:lang w:val="af-ZA"/>
              </w:rPr>
              <w:t xml:space="preserve">REGION:</w:t>
            </w:r>
            <w:r xmlns:w="http://schemas.openxmlformats.org/wordprocessingml/2006/main" w:rsidRPr="00631CF5">
              <w:rPr>
                <w:rFonts w:ascii="GHEA Grapalat" w:eastAsia="Times New Roman" w:hAnsi="GHEA Grapalat" w:cs="Arial"/>
                <w:b/>
                <w:sz w:val="18"/>
                <w:szCs w:val="18"/>
                <w:lang w:val="af-ZA"/>
              </w:rPr>
              <w:t xml:space="preserve"> </w:t>
            </w:r>
            <w:r xmlns:w="http://schemas.openxmlformats.org/wordprocessingml/2006/main" w:rsidRPr="00631CF5">
              <w:rPr>
                <w:rFonts w:ascii="Arial" w:eastAsia="Times New Roman" w:hAnsi="Arial" w:cs="Arial"/>
                <w:b/>
                <w:sz w:val="18"/>
                <w:szCs w:val="18"/>
                <w:lang w:val="af-ZA"/>
              </w:rPr>
              <w:t xml:space="preserve">TUMANIAN</w:t>
            </w:r>
            <w:r xmlns:w="http://schemas.openxmlformats.org/wordprocessingml/2006/main" w:rsidRPr="00631CF5">
              <w:rPr>
                <w:rFonts w:ascii="GHEA Grapalat" w:eastAsia="Times New Roman" w:hAnsi="GHEA Grapalat" w:cs="Arial"/>
                <w:b/>
                <w:sz w:val="18"/>
                <w:szCs w:val="18"/>
                <w:lang w:val="hy-AM"/>
              </w:rPr>
              <w:t xml:space="preserve"> </w:t>
            </w:r>
            <w:r xmlns:w="http://schemas.openxmlformats.org/wordprocessingml/2006/main" w:rsidRPr="00631CF5">
              <w:rPr>
                <w:rFonts w:ascii="GHEA Grapalat" w:eastAsia="Times New Roman" w:hAnsi="GHEA Grapalat" w:cs="Arial"/>
                <w:b/>
                <w:sz w:val="18"/>
                <w:szCs w:val="18"/>
                <w:lang w:val="af-ZA"/>
              </w:rPr>
              <w:t xml:space="preserve"> </w:t>
            </w:r>
            <w:r xmlns:w="http://schemas.openxmlformats.org/wordprocessingml/2006/main" w:rsidRPr="00631CF5">
              <w:rPr>
                <w:rFonts w:ascii="Arial" w:eastAsia="Times New Roman" w:hAnsi="Arial" w:cs="Arial"/>
                <w:b/>
                <w:sz w:val="18"/>
                <w:szCs w:val="18"/>
                <w:lang w:val="af-ZA"/>
              </w:rPr>
              <w:t xml:space="preserve">COMMUNITY </w:t>
            </w:r>
            <w:r xmlns:w="http://schemas.openxmlformats.org/wordprocessingml/2006/main" w:rsidRPr="00631CF5">
              <w:rPr>
                <w:rFonts w:ascii="Arial" w:eastAsia="Times New Roman" w:hAnsi="Arial" w:cs="Arial"/>
                <w:b/>
                <w:sz w:val="18"/>
                <w:szCs w:val="18"/>
                <w:lang w:val="hy-AM"/>
              </w:rPr>
              <w:t xml:space="preserve">IN:</w:t>
            </w:r>
            <w:r xmlns:w="http://schemas.openxmlformats.org/wordprocessingml/2006/main" w:rsidRPr="00631CF5">
              <w:rPr>
                <w:rFonts w:ascii="GHEA Grapalat" w:eastAsia="Times New Roman" w:hAnsi="GHEA Grapalat" w:cs="Arial"/>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UTILITY</w:t>
            </w:r>
            <w:r xmlns:w="http://schemas.openxmlformats.org/wordprocessingml/2006/main" w:rsidRPr="00631CF5">
              <w:rPr>
                <w:rFonts w:ascii="GHEA Grapalat" w:eastAsia="Times New Roman" w:hAnsi="GHEA Grapalat" w:cs="Arial"/>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ECONOMY </w:t>
            </w:r>
            <w:r xmlns:w="http://schemas.openxmlformats.org/wordprocessingml/2006/main" w:rsidRPr="00631CF5">
              <w:rPr>
                <w:rFonts w:ascii="GHEA Grapalat" w:eastAsia="Times New Roman" w:hAnsi="GHEA Grapalat" w:cs="Arial"/>
                <w:b/>
                <w:sz w:val="18"/>
                <w:szCs w:val="18"/>
                <w:lang w:val="af-ZA"/>
              </w:rPr>
              <w:t xml:space="preserve">»</w:t>
            </w:r>
            <w:r xmlns:w="http://schemas.openxmlformats.org/wordprocessingml/2006/main" w:rsidRPr="00631CF5">
              <w:rPr>
                <w:rFonts w:ascii="GHEA Grapalat" w:eastAsia="Times New Roman" w:hAnsi="GHEA Grapalat" w:cs="Arial"/>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HOAK </w:t>
            </w:r>
            <w:r xmlns:w="http://schemas.openxmlformats.org/wordprocessingml/2006/main" w:rsidRPr="00631CF5">
              <w:rPr>
                <w:rFonts w:ascii="GHEA Grapalat" w:eastAsia="Times New Roman" w:hAnsi="GHEA Grapalat" w:cs="Arial"/>
                <w:b/>
                <w:sz w:val="18"/>
                <w:szCs w:val="18"/>
                <w:lang w:val="af-ZA"/>
              </w:rPr>
              <w:t xml:space="preserve">- </w:t>
            </w:r>
            <w:r xmlns:w="http://schemas.openxmlformats.org/wordprocessingml/2006/main" w:rsidRPr="00631CF5">
              <w:rPr>
                <w:rFonts w:ascii="Arial" w:eastAsia="Times New Roman" w:hAnsi="Arial" w:cs="Arial"/>
                <w:b/>
                <w:sz w:val="18"/>
                <w:szCs w:val="18"/>
                <w:lang w:val="en-US"/>
              </w:rPr>
              <w:t xml:space="preserve">I</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10.</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11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 </w:t>
            </w:r>
            <w:r xmlns:w="http://schemas.openxmlformats.org/wordprocessingml/2006/main" w:rsidRPr="00631CF5">
              <w:rPr>
                <w:rFonts w:ascii="GHEA Grapalat" w:eastAsia="Times New Roman" w:hAnsi="GHEA Grapalat" w:cs="Arial"/>
                <w:sz w:val="20"/>
                <w:szCs w:val="20"/>
                <w:lang w:val="en-US"/>
              </w:rPr>
              <w:t xml:space="preserve">:</w:t>
            </w:r>
            <w:r xmlns:w="http://schemas.openxmlformats.org/wordprocessingml/2006/main"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Beneficiary's </w:t>
            </w:r>
            <w:r xmlns:w="http://schemas.openxmlformats.org/wordprocessingml/2006/main" w:rsidRPr="00631CF5">
              <w:rPr>
                <w:rFonts w:ascii="Arial" w:eastAsia="Times New Roman" w:hAnsi="Arial" w:cs="Arial"/>
                <w:sz w:val="20"/>
                <w:szCs w:val="20"/>
                <w:lang w:val="hy-AM"/>
              </w:rPr>
              <w:t xml:space="preserve">name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organization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b/>
                <w:sz w:val="20"/>
                <w:szCs w:val="20"/>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3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number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note </w:t>
            </w:r>
            <w:r xmlns:w="http://schemas.openxmlformats.org/wordprocessingml/2006/main" w:rsidRPr="00631CF5">
              <w:rPr>
                <w:rFonts w:ascii="GHEA Grapalat" w:eastAsia="Times New Roman" w:hAnsi="GHEA Grapalat" w:cs="Arial"/>
                <w:sz w:val="20"/>
                <w:szCs w:val="20"/>
              </w:rPr>
              <w:t xml:space="preserve">N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15.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t>
            </w:r>
            <w:proofErr xmlns:w="http://schemas.openxmlformats.org/wordprocessingml/2006/main" w:type="gramStart"/>
            <w:r xmlns:w="http://schemas.openxmlformats.org/wordprocessingml/2006/main" w:rsidRPr="00631CF5">
              <w:rPr>
                <w:rFonts w:ascii="Arial" w:eastAsia="Times New Roman" w:hAnsi="Arial" w:cs="Arial"/>
                <w:sz w:val="20"/>
                <w:szCs w:val="20"/>
                <w:lang w:val="hy-AM"/>
              </w:rPr>
              <w:t xml:space="preserve">amount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intended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accept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Sylfaen"/>
                <w:sz w:val="20"/>
                <w:szCs w:val="20"/>
                <w:lang w:val="hy-AM"/>
              </w:rPr>
              <w:t xml:space="preserve">which</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GHEA Grapalat" w:eastAsia="Times New Roman" w:hAnsi="GHEA Grapalat" w:cs="Sylfaen"/>
                <w:sz w:val="20"/>
                <w:szCs w:val="20"/>
              </w:rPr>
              <w:t xml:space="preserve">6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Currency </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with code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7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631CF5">
              <w:rPr>
                <w:rFonts w:ascii="Arial" w:eastAsia="Times New Roman" w:hAnsi="Arial" w:cs="Arial"/>
                <w:sz w:val="20"/>
                <w:szCs w:val="20"/>
                <w:lang w:val="en-US"/>
              </w:rPr>
              <w:t xml:space="preserve">of transaction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payment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Sylfaen"/>
                <w:bCs/>
                <w:i/>
                <w:sz w:val="20"/>
                <w:szCs w:val="20"/>
              </w:rPr>
              <w:t xml:space="preserve">( </w:t>
            </w:r>
            <w:proofErr xmlns:w="http://schemas.openxmlformats.org/wordprocessingml/2006/main" w:type="gramEnd"/>
            <w:r xmlns:w="http://schemas.openxmlformats.org/wordprocessingml/2006/main" w:rsidRPr="00631CF5">
              <w:rPr>
                <w:rFonts w:ascii="Arial" w:eastAsia="Times New Roman" w:hAnsi="Arial" w:cs="Arial"/>
                <w:bCs/>
                <w:i/>
                <w:sz w:val="20"/>
                <w:szCs w:val="20"/>
                <w:lang w:val="en-US"/>
              </w:rPr>
              <w:t xml:space="preserve">qualification</w:t>
            </w:r>
            <w:r xmlns:w="http://schemas.openxmlformats.org/wordprocessingml/2006/main" w:rsidRPr="00631CF5">
              <w:rPr>
                <w:rFonts w:ascii="GHEA Grapalat" w:eastAsia="Times New Roman" w:hAnsi="GHEA Grapalat" w:cs="Sylfaen"/>
                <w:bCs/>
                <w:i/>
                <w:sz w:val="20"/>
                <w:szCs w:val="20"/>
              </w:rPr>
              <w:t xml:space="preserve"> </w:t>
            </w:r>
            <w:r xmlns:w="http://schemas.openxmlformats.org/wordprocessingml/2006/main" w:rsidRPr="00631CF5">
              <w:rPr>
                <w:rFonts w:ascii="Arial" w:eastAsia="Times New Roman" w:hAnsi="Arial" w:cs="Arial"/>
                <w:bCs/>
                <w:i/>
                <w:sz w:val="20"/>
                <w:szCs w:val="20"/>
                <w:lang w:val="en-US"/>
              </w:rPr>
              <w:t xml:space="preserve">ensure </w:t>
            </w:r>
            <w:r xmlns:w="http://schemas.openxmlformats.org/wordprocessingml/2006/main" w:rsidRPr="00631CF5">
              <w:rPr>
                <w:rFonts w:ascii="Arial" w:eastAsia="Times New Roman" w:hAnsi="Arial" w:cs="Arial"/>
                <w:bCs/>
                <w:i/>
                <w:sz w:val="20"/>
                <w:szCs w:val="20"/>
                <w:lang w:val="hy-AM"/>
              </w:rPr>
              <w:t xml:space="preserve">it</w:t>
            </w:r>
            <w:r xmlns:w="http://schemas.openxmlformats.org/wordprocessingml/2006/main" w:rsidRPr="00631CF5">
              <w:rPr>
                <w:rFonts w:ascii="GHEA Grapalat" w:eastAsia="Times New Roman" w:hAnsi="GHEA Grapalat" w:cs="Sylfaen"/>
                <w:bCs/>
                <w:i/>
                <w:sz w:val="20"/>
                <w:szCs w:val="20"/>
                <w:lang w:val="hy-AM"/>
              </w:rPr>
              <w:t xml:space="preserve"> </w:t>
            </w:r>
            <w:r xmlns:w="http://schemas.openxmlformats.org/wordprocessingml/2006/main" w:rsidRPr="00631CF5">
              <w:rPr>
                <w:rFonts w:ascii="Arial" w:eastAsia="Times New Roman" w:hAnsi="Arial" w:cs="Arial"/>
                <w:bCs/>
                <w:i/>
                <w:sz w:val="20"/>
                <w:szCs w:val="20"/>
                <w:lang w:val="hy-AM"/>
              </w:rPr>
              <w:t xml:space="preserve">for </w:t>
            </w:r>
            <w:r xmlns:w="http://schemas.openxmlformats.org/wordprocessingml/2006/main" w:rsidRPr="00631CF5">
              <w:rPr>
                <w:rFonts w:ascii="GHEA Grapalat" w:eastAsia="Times New Roman" w:hAnsi="GHEA Grapalat" w:cs="Sylfaen"/>
                <w:bCs/>
                <w:i/>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8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foundations: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Documents: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Arial"/>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that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including: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about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 </w:t>
            </w:r>
            <w:r xmlns:w="http://schemas.openxmlformats.org/wordprocessingml/2006/main" w:rsidRPr="00631CF5">
              <w:rPr>
                <w:rFonts w:ascii="Arial" w:eastAsia="Times New Roman" w:hAnsi="Arial" w:cs="Arial"/>
                <w:sz w:val="20"/>
                <w:szCs w:val="20"/>
                <w:lang w:val="hy-AM"/>
              </w:rPr>
              <w:t xml:space="preserve">to </w:t>
            </w:r>
            <w:r xmlns:w="http://schemas.openxmlformats.org/wordprocessingml/2006/main" w:rsidRPr="00631CF5">
              <w:rPr>
                <w:rFonts w:ascii="GHEA Grapalat" w:eastAsia="Times New Roman" w:hAnsi="GHEA Grapalat" w:cs="Arial"/>
                <w:sz w:val="20"/>
                <w:szCs w:val="20"/>
                <w:lang w:val="hy-AM"/>
              </w:rPr>
              <w:t xml:space="preserve">them</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Arial"/>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numbers</w:t>
            </w:r>
            <w:r xmlns:w="http://schemas.openxmlformats.org/wordprocessingml/2006/main" w:rsidRPr="00631CF5">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hy-AM"/>
              </w:rPr>
              <w:t xml:space="preserve">p</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code</w:t>
            </w:r>
            <w:proofErr xmlns:w="http://schemas.openxmlformats.org/wordprocessingml/2006/main" w:type="gramEnd"/>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whose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based on</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happening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charge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Sylfaen"/>
                <w:sz w:val="20"/>
                <w:szCs w:val="20"/>
              </w:rPr>
              <w:t xml:space="preserve">.</w:t>
            </w: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19.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terms: </w:t>
            </w:r>
            <w:r xmlns:w="http://schemas.openxmlformats.org/wordprocessingml/2006/main" w:rsidRPr="00631CF5">
              <w:rPr>
                <w:rFonts w:ascii="GHEA Grapalat" w:eastAsia="Times New Roman" w:hAnsi="GHEA Grapalat" w:cs="Sylfae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Sylfaen"/>
                <w:sz w:val="20"/>
                <w:szCs w:val="20"/>
                <w:lang w:val="hy-AM"/>
              </w:rPr>
              <w:t xml:space="preserve">&gt;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20. </w:t>
            </w:r>
            <w:r xmlns:w="http://schemas.openxmlformats.org/wordprocessingml/2006/main" w:rsidRPr="00631CF5">
              <w:rPr>
                <w:rFonts w:ascii="Arial" w:eastAsia="Times New Roman" w:hAnsi="Arial" w:cs="Arial"/>
                <w:sz w:val="20"/>
                <w:szCs w:val="20"/>
                <w:lang w:val="hy-AM"/>
              </w:rPr>
              <w:t xml:space="preserve">Adverb</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pages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quantity: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Arial"/>
                <w:sz w:val="20"/>
                <w:szCs w:val="20"/>
                <w:lang w:val="en-US"/>
              </w:rPr>
              <w:t xml:space="preserv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page:</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Courier New"/>
                <w:sz w:val="20"/>
                <w:szCs w:val="20"/>
                <w:lang w:val="en-US"/>
              </w:rPr>
              <w:t xml:space="preserve"> </w:t>
            </w:r>
            <w:r xmlns:w="http://schemas.openxmlformats.org/wordprocessingml/2006/main" w:rsidRPr="00631CF5">
              <w:rPr>
                <w:rFonts w:ascii="GHEA Grapalat" w:eastAsia="Times New Roman" w:hAnsi="GHEA Grapalat" w:cs="Arial"/>
                <w:sz w:val="20"/>
                <w:szCs w:val="20"/>
                <w:lang w:val="hy-AM"/>
              </w:rPr>
              <w:t xml:space="preserve">22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signatures</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lang w:val="hy-AM"/>
              </w:rPr>
              <w:t xml:space="preserve">22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Arial"/>
                <w:sz w:val="20"/>
                <w:szCs w:val="20"/>
                <w:lang w:val="hy-AM"/>
              </w:rPr>
              <w:t xml:space="preserve">2 </w:t>
            </w:r>
            <w:r xmlns:w="http://schemas.openxmlformats.org/wordprocessingml/2006/main" w:rsidRPr="00631CF5">
              <w:rPr>
                <w:rFonts w:ascii="GHEA Grapalat" w:eastAsia="Times New Roman" w:hAnsi="GHEA Grapalat" w:cs="Arial"/>
                <w:sz w:val="20"/>
                <w:szCs w:val="20"/>
              </w:rPr>
              <w:t xml:space="preserve">1.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Courier New"/>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signatures </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rPr>
              <w:t xml:space="preserve">2 </w:t>
            </w:r>
            <w:r xmlns:w="http://schemas.openxmlformats.org/wordprocessingml/2006/main" w:rsidRPr="00631CF5">
              <w:rPr>
                <w:rFonts w:ascii="GHEA Grapalat" w:eastAsia="Times New Roman" w:hAnsi="GHEA Grapalat" w:cs="Tahoma"/>
                <w:color w:val="000000"/>
                <w:sz w:val="20"/>
                <w:szCs w:val="20"/>
                <w:lang w:val="hy-AM"/>
              </w:rPr>
              <w:t xml:space="preserve">4 </w:t>
            </w: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Arial" w:eastAsia="Times New Roman" w:hAnsi="Arial" w:cs="Arial"/>
                <w:color w:val="000000"/>
                <w:sz w:val="20"/>
                <w:szCs w:val="20"/>
                <w:lang w:val="en-US"/>
              </w:rPr>
              <w:t xml:space="preserve">a </w:t>
            </w: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Arial" w:eastAsia="Times New Roman" w:hAnsi="Arial" w:cs="Arial"/>
                <w:color w:val="000000"/>
                <w:sz w:val="20"/>
                <w:szCs w:val="20"/>
                <w:lang w:val="hy-AM"/>
              </w:rPr>
              <w:t xml:space="preserve">To the beneficiary</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attendant</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financial</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organization</w:t>
            </w:r>
            <w:r xmlns:w="http://schemas.openxmlformats.org/wordprocessingml/2006/main" w:rsidRPr="00631CF5">
              <w:rPr>
                <w:rFonts w:ascii="GHEA Grapalat" w:eastAsia="Times New Roman" w:hAnsi="GHEA Grapalat" w:cs="Tahoma"/>
                <w:color w:val="000000"/>
                <w:sz w:val="20"/>
                <w:szCs w:val="20"/>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GHEA Grapalat" w:eastAsia="Times New Roman" w:hAnsi="GHEA Grapalat" w:cs="Tahoma"/>
                <w:color w:val="000000"/>
                <w:sz w:val="20"/>
                <w:szCs w:val="20"/>
                <w:lang w:val="hy-AM"/>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signature </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2 </w:t>
            </w:r>
            <w:r xmlns:w="http://schemas.openxmlformats.org/wordprocessingml/2006/main" w:rsidRPr="00631CF5">
              <w:rPr>
                <w:rFonts w:ascii="GHEA Grapalat" w:eastAsia="Times New Roman" w:hAnsi="GHEA Grapalat" w:cs="Tahoma"/>
                <w:color w:val="000000"/>
                <w:sz w:val="20"/>
                <w:szCs w:val="20"/>
                <w:lang w:val="hy-AM"/>
              </w:rPr>
              <w:t xml:space="preserve">3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en-US"/>
              </w:rPr>
              <w:t xml:space="preserve">a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hy-AM"/>
              </w:rPr>
              <w:t xml:space="preserve">To the payer</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attendant</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financial</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organization</w:t>
            </w:r>
            <w:r xmlns:w="http://schemas.openxmlformats.org/wordprocessingml/2006/main"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signature </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FC6A11"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24.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2 </w:t>
            </w: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en-US"/>
              </w:rPr>
              <w:t xml:space="preserve">___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r xmlns:w="http://schemas.openxmlformats.org/wordprocessingml/2006/main"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23.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23.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Execution:</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Tahoma"/>
                <w:color w:val="000000"/>
                <w:sz w:val="20"/>
                <w:szCs w:val="20"/>
                <w:lang w:val="en-US"/>
              </w:rPr>
              <w:t xml:space="preserve">___ </w:t>
            </w:r>
            <w:r xmlns:w="http://schemas.openxmlformats.org/wordprocessingml/2006/main" w:rsidRPr="00631CF5">
              <w:rPr>
                <w:rFonts w:ascii="Arial" w:eastAsia="Times New Roman" w:hAnsi="Arial" w:cs="Arial"/>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Payment:</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demand letter</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to be completed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is</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according to</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hereby</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by invitation</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defined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GHEA Grapalat" w:eastAsia="Times New Roman" w:hAnsi="GHEA Grapalat" w:cs="Franklin Gothic Medium Cond"/>
          <w:i/>
          <w:sz w:val="16"/>
          <w:szCs w:val="24"/>
          <w:lang w:val="hy-AM"/>
        </w:rPr>
        <w:t xml:space="preserve">Payment</w:t>
      </w:r>
      <w:r xmlns:w="http://schemas.openxmlformats.org/wordprocessingml/2006/main" w:rsidRPr="00631CF5">
        <w:rPr>
          <w:rFonts w:ascii="Arial" w:eastAsia="Times New Roman" w:hAnsi="Arial" w:cs="Arial"/>
          <w:i/>
          <w:sz w:val="16"/>
          <w:szCs w:val="24"/>
          <w:lang w:val="hy-AM"/>
        </w:rPr>
        <w:t xml:space="preserve">​</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of demand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mandatory</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valid conditions</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and: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filling</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order </w:t>
      </w:r>
      <w:r xmlns:w="http://schemas.openxmlformats.org/wordprocessingml/2006/main" w:rsidRPr="00631CF5">
        <w:rPr>
          <w:rFonts w:ascii="GHEA Grapalat" w:eastAsia="Times New Roman" w:hAnsi="GHEA Grapalat" w:cs="Franklin Gothic Medium Cond"/>
          <w:i/>
          <w:sz w:val="16"/>
          <w:szCs w:val="24"/>
          <w:lang w:val="hy-AM"/>
        </w:rPr>
        <w:t xml:space="preserve">" </w:t>
      </w:r>
      <w:r xmlns:w="http://schemas.openxmlformats.org/wordprocessingml/2006/main" w:rsidRPr="00631CF5">
        <w:rPr>
          <w:rFonts w:ascii="GHEA Grapalat" w:eastAsia="Times New Roman" w:hAnsi="GHEA Grapalat" w:cs="Times New Roman"/>
          <w:i/>
          <w:sz w:val="16"/>
          <w:szCs w:val="24"/>
          <w:lang w:val="hy-AM"/>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631CF5">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631CF5">
        <w:rPr>
          <w:rFonts w:ascii="Arial" w:eastAsia="Times New Roman" w:hAnsi="Arial" w:cs="Arial"/>
          <w:b/>
          <w:lang w:val="hy-AM"/>
        </w:rPr>
        <w:lastRenderedPageBreak xmlns:w="http://schemas.openxmlformats.org/wordprocessingml/2006/main"/>
      </w:r>
      <w:r xmlns:w="http://schemas.openxmlformats.org/wordprocessingml/2006/main" w:rsidRPr="00631CF5">
        <w:rPr>
          <w:rFonts w:ascii="Arial" w:eastAsia="Times New Roman" w:hAnsi="Arial" w:cs="Arial"/>
          <w:b/>
          <w:lang w:val="hy-AM"/>
        </w:rPr>
        <w:t xml:space="preserve">Payment:</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of demand</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mandatory</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valid conditions</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and:</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filling</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the guide</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Q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&lt;&lt; </w:t>
            </w:r>
            <w:r xmlns:w="http://schemas.openxmlformats.org/wordprocessingml/2006/main" w:rsidRPr="00631CF5">
              <w:rPr>
                <w:rFonts w:ascii="Arial" w:eastAsia="Times New Roman" w:hAnsi="Arial" w:cs="Arial"/>
                <w:b/>
                <w:sz w:val="20"/>
                <w:szCs w:val="20"/>
                <w:lang w:val="en-US"/>
              </w:rPr>
              <w:t xml:space="preserve">Payment</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requisition </w:t>
            </w:r>
            <w:r xmlns:w="http://schemas.openxmlformats.org/wordprocessingml/2006/main" w:rsidRPr="00631CF5">
              <w:rPr>
                <w:rFonts w:ascii="GHEA Grapalat" w:eastAsia="Times New Roman" w:hAnsi="GHEA Grapalat" w:cs="Times New Roman"/>
                <w:b/>
                <w:sz w:val="20"/>
                <w:szCs w:val="20"/>
                <w:lang w:val="en-US"/>
              </w:rPr>
              <w:t xml:space="preserve">&gt;&gt; </w:t>
            </w:r>
            <w:r xmlns:w="http://schemas.openxmlformats.org/wordprocessingml/2006/main" w:rsidRPr="00631CF5">
              <w:rPr>
                <w:rFonts w:ascii="Arial" w:eastAsia="Times New Roman" w:hAnsi="Arial" w:cs="Arial"/>
                <w:b/>
                <w:sz w:val="20"/>
                <w:szCs w:val="20"/>
                <w:lang w:val="en-US"/>
              </w:rPr>
              <w:t xml:space="preserve">document</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Marked</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field </w:t>
            </w:r>
            <w:r xmlns:w="http://schemas.openxmlformats.org/wordprocessingml/2006/main" w:rsidRPr="00631CF5">
              <w:rPr>
                <w:rFonts w:ascii="GHEA Grapalat" w:eastAsia="Times New Roman" w:hAnsi="GHEA Grapalat" w:cs="Times New Roman"/>
                <w:b/>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of validity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availability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631CF5">
              <w:rPr>
                <w:rFonts w:ascii="Arial" w:eastAsia="Times New Roman" w:hAnsi="Arial" w:cs="Arial"/>
                <w:b/>
                <w:sz w:val="20"/>
                <w:szCs w:val="20"/>
                <w:lang w:val="en-US"/>
              </w:rPr>
              <w:t xml:space="preserve">Valid condition</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filling</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the requirement</w:t>
            </w:r>
            <w:r xmlns:w="http://schemas.openxmlformats.org/wordprocessingml/2006/main" w:rsidRPr="00631CF5">
              <w:rPr>
                <w:rFonts w:ascii="GHEA Grapalat" w:eastAsia="Times New Roman" w:hAnsi="GHEA Grapalat" w:cs="Times New Roman"/>
                <w:b/>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hy-AM"/>
              </w:rPr>
              <w:t xml:space="preserve">shopping</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process</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related </w:t>
            </w:r>
            <w:r xmlns:w="http://schemas.openxmlformats.org/wordprocessingml/2006/main" w:rsidRPr="00631CF5">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Validity:</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complementary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side </w:t>
            </w:r>
            <w:r xmlns:w="http://schemas.openxmlformats.org/wordprocessingml/2006/main" w:rsidRPr="00631CF5">
              <w:rPr>
                <w:rFonts w:ascii="GHEA Grapalat" w:eastAsia="Times New Roman" w:hAnsi="GHEA Grapalat" w:cs="Times New Roman"/>
                <w:b/>
                <w:sz w:val="20"/>
                <w:szCs w:val="20"/>
                <w:lang w:val="en-US"/>
              </w:rPr>
              <w:t xml:space="preserve">:</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beneficiary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or</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the payer</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hy-AM"/>
              </w:rPr>
              <w:t xml:space="preserve">shopping</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process</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related </w:t>
            </w:r>
            <w:r xmlns:w="http://schemas.openxmlformats.org/wordprocessingml/2006/main" w:rsidRPr="00631CF5">
              <w:rPr>
                <w:rFonts w:ascii="GHEA Grapalat" w:eastAsia="Times New Roman" w:hAnsi="GHEA Grapalat" w:cs="Times New Roman"/>
                <w:b/>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5:00</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of the document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of the document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 </w:t>
            </w:r>
            <w:r xmlns:w="http://schemas.openxmlformats.org/wordprocessingml/2006/main" w:rsidRPr="00631CF5">
              <w:rPr>
                <w:rFonts w:ascii="GHEA Grapalat" w:eastAsia="Times New Roman" w:hAnsi="GHEA Grapalat" w:cs="Times New Roman"/>
                <w:sz w:val="20"/>
                <w:szCs w:val="20"/>
                <w:lang w:val="hy-AM"/>
              </w:rPr>
              <w:t xml:space="preserve">&gt;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when presenting</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hy-AM"/>
              </w:rPr>
              <w:t xml:space="preserve">day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en-US"/>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name of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Arial" w:eastAsia="Times New Roman" w:hAnsi="Arial" w:cs="Arial"/>
                <w:sz w:val="20"/>
                <w:szCs w:val="20"/>
                <w:lang w:val="en-US"/>
              </w:rPr>
              <w:t xml:space="preserve">person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whose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the 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Amount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added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first name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last name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physical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w:t>
            </w:r>
            <w:r xmlns:w="http://schemas.openxmlformats.org/wordprocessingml/2006/main" w:rsidRPr="00631CF5">
              <w:rPr>
                <w:rFonts w:ascii="Arial" w:eastAsia="Times New Roman" w:hAnsi="Arial" w:cs="Arial"/>
                <w:sz w:val="20"/>
                <w:szCs w:val="20"/>
                <w:lang w:val="en-US"/>
              </w:rPr>
              <w:t xml:space="preserve">if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Mentioned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also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other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data </w:t>
            </w:r>
            <w:r xmlns:w="http://schemas.openxmlformats.org/wordprocessingml/2006/main" w:rsidRPr="00631CF5">
              <w:rPr>
                <w:rFonts w:ascii="Arial" w:eastAsia="Times New Roman" w:hAnsi="Arial" w:cs="Arial"/>
                <w:sz w:val="20"/>
                <w:szCs w:val="20"/>
                <w:lang w:val="en-US"/>
              </w:rPr>
              <w:t xml:space="preserve">according </w:t>
            </w:r>
            <w:r xmlns:w="http://schemas.openxmlformats.org/wordprocessingml/2006/main" w:rsidRPr="00631CF5">
              <w:rPr>
                <w:rFonts w:ascii="GHEA Grapalat" w:eastAsia="Times New Roman" w:hAnsi="GHEA Grapalat" w:cs="Times New Roman"/>
                <w:sz w:val="20"/>
                <w:szCs w:val="20"/>
                <w:lang w:val="en-US"/>
              </w:rPr>
              <w:t xml:space="preserve">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necessity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Filling up</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bank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himself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bounded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accounted 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physical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 </w:t>
            </w:r>
            <w:r xmlns:w="http://schemas.openxmlformats.org/wordprocessingml/2006/main" w:rsidRPr="00631CF5">
              <w:rPr>
                <w:rFonts w:ascii="Arial" w:eastAsia="Times New Roman" w:hAnsi="Arial" w:cs="Arial"/>
                <w:sz w:val="20"/>
                <w:szCs w:val="20"/>
                <w:lang w:val="hy-AM"/>
              </w:rPr>
              <w:t xml:space="preserve">of:</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en-US"/>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person's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Recipient's </w:t>
            </w:r>
            <w:r xmlns:w="http://schemas.openxmlformats.org/wordprocessingml/2006/main" w:rsidRPr="00631CF5">
              <w:rPr>
                <w:rFonts w:ascii="GHEA Grapalat" w:eastAsia="Times New Roman" w:hAnsi="GHEA Grapalat" w:cs="Times New Roman"/>
                <w:sz w:val="20"/>
                <w:szCs w:val="20"/>
                <w:lang w:val="en-US"/>
              </w:rPr>
              <w:t xml:space="preserve">name </w:t>
            </w:r>
            <w:r xmlns:w="http://schemas.openxmlformats.org/wordprocessingml/2006/main" w:rsidRPr="00631CF5">
              <w:rPr>
                <w:rFonts w:ascii="Arial" w:eastAsia="Times New Roman" w:hAnsi="Arial" w:cs="Arial"/>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be noted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also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other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data </w:t>
            </w:r>
            <w:r xmlns:w="http://schemas.openxmlformats.org/wordprocessingml/2006/main" w:rsidRPr="00631CF5">
              <w:rPr>
                <w:rFonts w:ascii="Arial" w:eastAsia="Times New Roman" w:hAnsi="Arial" w:cs="Arial"/>
                <w:sz w:val="20"/>
                <w:szCs w:val="20"/>
                <w:lang w:val="en-US"/>
              </w:rPr>
              <w:t xml:space="preserve">according </w:t>
            </w:r>
            <w:r xmlns:w="http://schemas.openxmlformats.org/wordprocessingml/2006/main" w:rsidRPr="00631CF5">
              <w:rPr>
                <w:rFonts w:ascii="GHEA Grapalat" w:eastAsia="Times New Roman" w:hAnsi="GHEA Grapalat" w:cs="Times New Roman"/>
                <w:sz w:val="20"/>
                <w:szCs w:val="20"/>
                <w:lang w:val="en-US"/>
              </w:rPr>
              <w:t xml:space="preserve">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 </w:t>
            </w:r>
            <w:r xmlns:w="http://schemas.openxmlformats.org/wordprocessingml/2006/main" w:rsidRPr="00631CF5">
              <w:rPr>
                <w:rFonts w:ascii="Arial" w:eastAsia="Times New Roman" w:hAnsi="Arial"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shopping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connected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process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accounted 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taxpayer</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treasury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transferred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amount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subject 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amount: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numbers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words </w:t>
            </w:r>
            <w:r xmlns:w="http://schemas.openxmlformats.org/wordprocessingml/2006/main" w:rsidRPr="00631CF5">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intended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accept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Sylfaen"/>
                <w:sz w:val="20"/>
                <w:szCs w:val="20"/>
                <w:lang w:val="hy-AM"/>
              </w:rPr>
              <w:t xml:space="preserve">which</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shopping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connected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lang w:val="hy-AM"/>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currency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with code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transaction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qualification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GHEA Grapalat" w:eastAsia="Times New Roman" w:hAnsi="GHEA Grapalat" w:cs="Times New Roman"/>
                <w:sz w:val="20"/>
                <w:szCs w:val="20"/>
                <w:lang w:val="hy-AM"/>
              </w:rPr>
              <w:t xml:space="preserve">invitation</w:t>
            </w:r>
            <w:r xmlns:w="http://schemas.openxmlformats.org/wordprocessingml/2006/main" w:rsidRPr="00631CF5">
              <w:rPr>
                <w:rFonts w:ascii="Arial" w:eastAsia="Times New Roman" w:hAnsi="Arial" w:cs="Arial"/>
                <w:sz w:val="20"/>
                <w:szCs w:val="20"/>
                <w:lang w:val="hy-AM"/>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foundations:</w:t>
            </w:r>
            <w:r xmlns:w="http://schemas.openxmlformats.org/wordprocessingml/2006/main"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money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charging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document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data </w:t>
            </w:r>
            <w:r xmlns:w="http://schemas.openxmlformats.org/wordprocessingml/2006/main" w:rsidRPr="00631CF5">
              <w:rPr>
                <w:rFonts w:ascii="GHEA Grapalat" w:eastAsia="Times New Roman" w:hAnsi="GHEA Grapalat" w:cs="Times New Roman"/>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based 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contract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hy-AM"/>
              </w:rPr>
              <w:t xml:space="preserve">the </w:t>
            </w:r>
            <w:r xmlns:w="http://schemas.openxmlformats.org/wordprocessingml/2006/main" w:rsidRPr="00631CF5">
              <w:rPr>
                <w:rFonts w:ascii="Arial" w:eastAsia="Times New Roman" w:hAnsi="Arial" w:cs="Arial"/>
                <w:sz w:val="20"/>
                <w:szCs w:val="20"/>
                <w:lang w:val="en-US"/>
              </w:rPr>
              <w:t xml:space="preserve">number</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purchase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procedure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code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according to</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about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 </w:t>
            </w:r>
            <w:r xmlns:w="http://schemas.openxmlformats.org/wordprocessingml/2006/main" w:rsidRPr="00631CF5">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Beneficiary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Sylfae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Sylfaen"/>
                <w:sz w:val="20"/>
                <w:szCs w:val="20"/>
                <w:lang w:val="hy-AM"/>
              </w:rPr>
              <w:t xml:space="preserve">&gt; </w:t>
            </w:r>
            <w:r xmlns:w="http://schemas.openxmlformats.org/wordprocessingml/2006/main" w:rsidRPr="00631CF5">
              <w:rPr>
                <w:rFonts w:ascii="GHEA Grapalat" w:eastAsia="Times New Roman" w:hAnsi="GHEA Grapalat" w:cs="Sylfaen"/>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words</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which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mean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that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signing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gives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amount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account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charge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adjective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pages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requisition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next 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documents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pages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provided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If:</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bases </w:t>
            </w:r>
            <w:r xmlns:w="http://schemas.openxmlformats.org/wordprocessingml/2006/main" w:rsidRPr="00631CF5">
              <w:rPr>
                <w:rFonts w:ascii="GHEA Grapalat" w:eastAsia="Times New Roman" w:hAnsi="GHEA Grapalat" w:cs="Sylfaen"/>
                <w:sz w:val="20"/>
                <w:szCs w:val="20"/>
                <w:lang w:val="hy-AM"/>
              </w:rPr>
              <w:t xml:space="preserve">&gt; </w:t>
            </w:r>
            <w:r xmlns:w="http://schemas.openxmlformats.org/wordprocessingml/2006/main" w:rsidRPr="00631CF5">
              <w:rPr>
                <w:rFonts w:ascii="Arial" w:eastAsia="Times New Roman" w:hAnsi="Arial" w:cs="Arial"/>
                <w:sz w:val="20"/>
                <w:szCs w:val="20"/>
                <w:lang w:val="hy-AM"/>
              </w:rPr>
              <w:t xml:space="preserve">field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data</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mandatory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 </w:t>
            </w:r>
            <w:r xmlns:w="http://schemas.openxmlformats.org/wordprocessingml/2006/main" w:rsidRPr="00631CF5">
              <w:rPr>
                <w:rFonts w:ascii="GHEA Grapalat" w:eastAsia="Times New Roman" w:hAnsi="GHEA Grapalat" w:cs="Times New Roman"/>
                <w:sz w:val="20"/>
                <w:szCs w:val="20"/>
                <w:lang w:val="en-US"/>
              </w:rPr>
              <w:t xml:space="preserve">1.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this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field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in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field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Times New Roman"/>
                <w:sz w:val="20"/>
                <w:szCs w:val="20"/>
                <w:lang w:val="hy-AM"/>
              </w:rPr>
              <w:t xml:space="preserve">&gt; </w:t>
            </w:r>
            <w:r xmlns:w="http://schemas.openxmlformats.org/wordprocessingml/2006/main" w:rsidRPr="00631CF5">
              <w:rPr>
                <w:rFonts w:ascii="Arial" w:eastAsia="Times New Roman" w:hAnsi="Arial" w:cs="Arial"/>
                <w:sz w:val="20"/>
                <w:szCs w:val="20"/>
                <w:lang w:val="hy-AM"/>
              </w:rPr>
              <w:t xml:space="preserve">then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signing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amount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account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charge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field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signature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being signed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signature</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 </w:t>
            </w:r>
            <w:r xmlns:w="http://schemas.openxmlformats.org/wordprocessingml/2006/main" w:rsidRPr="00631CF5">
              <w:rPr>
                <w:rFonts w:ascii="GHEA Grapalat" w:eastAsia="Times New Roman" w:hAnsi="GHEA Grapalat" w:cs="Times New Roman"/>
                <w:sz w:val="20"/>
                <w:szCs w:val="20"/>
                <w:lang w:val="en-US"/>
              </w:rPr>
              <w:t xml:space="preserve">1.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seal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availability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in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being sealed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 presenting</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22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being signed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22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seal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availability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being sealed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 presenting</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employee </w:t>
            </w:r>
            <w:r xmlns:w="http://schemas.openxmlformats.org/wordprocessingml/2006/main" w:rsidRPr="00631CF5">
              <w:rPr>
                <w:rFonts w:ascii="Arial" w:eastAsia="Times New Roman" w:hAnsi="Arial" w:cs="Arial"/>
                <w:sz w:val="20"/>
                <w:szCs w:val="20"/>
                <w:lang w:val="en-US"/>
              </w:rPr>
              <w:t xml:space="preserve">of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full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stamp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full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to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Arial" w:eastAsia="Times New Roman" w:hAnsi="Arial" w:cs="Arial"/>
                <w:sz w:val="20"/>
                <w:szCs w:val="20"/>
                <w:lang w:val="hy-AM"/>
              </w:rPr>
              <w:t xml:space="preserve">the organization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branch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date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hour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performance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hour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employee </w:t>
            </w:r>
            <w:r xmlns:w="http://schemas.openxmlformats.org/wordprocessingml/2006/main" w:rsidRPr="00631CF5">
              <w:rPr>
                <w:rFonts w:ascii="Arial" w:eastAsia="Times New Roman" w:hAnsi="Arial" w:cs="Arial"/>
                <w:sz w:val="20"/>
                <w:szCs w:val="20"/>
                <w:lang w:val="en-US"/>
              </w:rPr>
              <w:t xml:space="preserve">of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Arial" w:eastAsia="Times New Roman" w:hAnsi="Arial" w:cs="Arial"/>
                <w:sz w:val="20"/>
                <w:szCs w:val="20"/>
                <w:lang w:val="en-US"/>
              </w:rPr>
              <w:t xml:space="preserve">of an employee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stamp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the latter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stamp</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hour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the latter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data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jc w:val="center"/>
        <w:rPr>
          <w:rFonts w:ascii="GHEA Grapalat" w:eastAsia="Times New Roman" w:hAnsi="GHEA Grapalat" w:cs="GHEA Grapalat"/>
          <w:lang w:val="hy-AM"/>
        </w:rPr>
      </w:pP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Times New Roman"/>
          <w:b/>
          <w:sz w:val="20"/>
          <w:szCs w:val="20"/>
          <w:lang w:val="hy-AM" w:eastAsia="x-none"/>
        </w:rPr>
        <w:br xmlns:w="http://schemas.openxmlformats.org/wordprocessingml/2006/main" w:type="page"/>
      </w:r>
      <w:r xmlns:w="http://schemas.openxmlformats.org/wordprocessingml/2006/main" w:rsidRPr="00631CF5">
        <w:rPr>
          <w:rFonts w:ascii="Arial" w:eastAsia="Times New Roman" w:hAnsi="Arial" w:cs="Arial"/>
          <w:b/>
          <w:sz w:val="20"/>
          <w:szCs w:val="20"/>
          <w:lang w:val="hy-AM" w:eastAsia="x-none"/>
        </w:rPr>
        <w:lastRenderedPageBreak xmlns:w="http://schemas.openxmlformats.org/wordprocessingml/2006/main"/>
      </w:r>
      <w:r xmlns:w="http://schemas.openxmlformats.org/wordprocessingml/2006/main" w:rsidRPr="00631CF5">
        <w:rPr>
          <w:rFonts w:ascii="Arial" w:eastAsia="Times New Roman" w:hAnsi="Arial" w:cs="Arial"/>
          <w:b/>
          <w:sz w:val="20"/>
          <w:szCs w:val="20"/>
          <w:lang w:val="hy-AM" w:eastAsia="x-none"/>
        </w:rPr>
        <w:t xml:space="preserve">Appendix </w:t>
      </w:r>
      <w:r xmlns:w="http://schemas.openxmlformats.org/wordprocessingml/2006/main" w:rsidRPr="00631CF5">
        <w:rPr>
          <w:rFonts w:ascii="GHEA Grapalat" w:eastAsia="Times New Roman" w:hAnsi="GHEA Grapalat" w:cs="Sylfaen"/>
          <w:b/>
          <w:sz w:val="20"/>
          <w:szCs w:val="20"/>
          <w:lang w:val="hy-AM" w:eastAsia="x-none"/>
        </w:rPr>
        <w:t xml:space="preserve">5.1</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003A7AF1">
        <w:rPr>
          <w:rFonts w:ascii="Arial" w:eastAsia="Times New Roman" w:hAnsi="Arial" w:cs="Arial"/>
          <w:b/>
          <w:i/>
          <w:color w:val="000000"/>
          <w:sz w:val="20"/>
          <w:szCs w:val="27"/>
          <w:lang w:val="hy-AM" w:eastAsia="x-none"/>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code</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quote</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inquiry</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invitation</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b/>
          <w:sz w:val="18"/>
          <w:szCs w:val="18"/>
          <w:lang w:val="hy-AM"/>
        </w:rPr>
      </w:pPr>
      <w:r xmlns:w="http://schemas.openxmlformats.org/wordprocessingml/2006/main" w:rsidRPr="00631CF5">
        <w:rPr>
          <w:rFonts w:ascii="GHEA Grapalat" w:eastAsia="Times New Roman" w:hAnsi="GHEA Grapalat" w:cs="GHEA Grapalat"/>
          <w:b/>
          <w:sz w:val="18"/>
          <w:szCs w:val="18"/>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20"/>
          <w:szCs w:val="20"/>
          <w:lang w:val="hy-AM"/>
        </w:rPr>
        <w:t xml:space="preserve">SUFFERING</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ABOUT:</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AGREEMENT</w:t>
      </w:r>
      <w:r xmlns:w="http://schemas.openxmlformats.org/wordprocessingml/2006/main" w:rsidRPr="00631CF5">
        <w:rPr>
          <w:rFonts w:ascii="GHEA Grapalat" w:eastAsia="Times New Roman" w:hAnsi="GHEA Grapalat" w:cs="GHEA Grapalat"/>
          <w:b/>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contract:</w:t>
      </w:r>
      <w:r xmlns:w="http://schemas.openxmlformats.org/wordprocessingml/2006/main" w:rsidRPr="00631CF5">
        <w:rPr>
          <w:rFonts w:ascii="GHEA Grapalat" w:eastAsia="Times New Roman" w:hAnsi="GHEA Grapalat" w:cs="GHEA Grapalat"/>
          <w:b/>
          <w:sz w:val="18"/>
          <w:szCs w:val="18"/>
          <w:lang w:val="hy-AM"/>
        </w:rPr>
        <w:t xml:space="preserve"> </w:t>
      </w:r>
      <w:r xmlns:w="http://schemas.openxmlformats.org/wordprocessingml/2006/main" w:rsidRPr="00631CF5">
        <w:rPr>
          <w:rFonts w:ascii="Arial" w:eastAsia="Times New Roman" w:hAnsi="Arial" w:cs="Arial"/>
          <w:b/>
          <w:sz w:val="18"/>
          <w:szCs w:val="18"/>
          <w:lang w:val="hy-AM"/>
        </w:rPr>
        <w:t xml:space="preserve">provide </w:t>
      </w:r>
      <w:r xmlns:w="http://schemas.openxmlformats.org/wordprocessingml/2006/main" w:rsidRPr="00631CF5">
        <w:rPr>
          <w:rFonts w:ascii="GHEA Grapalat" w:eastAsia="Times New Roman" w:hAnsi="GHEA Grapalat" w:cs="GHEA Grapalat"/>
          <w:b/>
          <w:sz w:val="18"/>
          <w:szCs w:val="18"/>
          <w:lang w:val="hy-AM"/>
        </w:rPr>
        <w:t xml:space="preserve">)</w:t>
      </w:r>
    </w:p>
    <w:p w:rsidR="00BB1514" w:rsidRPr="00631CF5" w:rsidRDefault="00BB1514" w:rsidP="00BB1514">
      <w:pPr>
        <w:spacing w:after="0" w:line="240" w:lineRule="auto"/>
        <w:rPr>
          <w:rFonts w:ascii="GHEA Grapalat" w:eastAsia="Times New Roman" w:hAnsi="GHEA Grapalat" w:cs="GHEA Grapalat"/>
          <w:b/>
          <w:sz w:val="20"/>
          <w:szCs w:val="20"/>
          <w:lang w:val="hy-AM"/>
        </w:rPr>
      </w:pPr>
    </w:p>
    <w:p w:rsidR="00BB1514" w:rsidRPr="00631CF5" w:rsidRDefault="00BB1514" w:rsidP="00BB1514">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Yerevan</w:t>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GHEA Grapalat"/>
          <w:sz w:val="20"/>
          <w:szCs w:val="20"/>
          <w:u w:val="single"/>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GHEA Grapalat"/>
          <w:sz w:val="20"/>
          <w:szCs w:val="20"/>
          <w:u w:val="single"/>
          <w:lang w:val="hy-AM"/>
        </w:rPr>
        <w:t xml:space="preserve"> </w:t>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hy-AM"/>
        </w:rPr>
        <w:t xml:space="preserve">20 </w:t>
      </w:r>
      <w:r xmlns:w="http://schemas.openxmlformats.org/wordprocessingml/2006/main" w:rsidRPr="00631CF5">
        <w:rPr>
          <w:rFonts w:ascii="Arial" w:eastAsia="Times New Roman" w:hAnsi="Arial" w:cs="Arial"/>
          <w:sz w:val="20"/>
          <w:szCs w:val="20"/>
          <w:lang w:val="hy-AM"/>
        </w:rPr>
        <w:t xml:space="preserve">years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face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director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u w:val="single"/>
          <w:lang w:val="hy-AM"/>
        </w:rPr>
        <w:tab xmlns:w="http://schemas.openxmlformats.org/wordprocessingml/2006/main"/>
      </w: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631CF5">
        <w:rPr>
          <w:rFonts w:ascii="GHEA Grapalat" w:eastAsia="Times New Roman" w:hAnsi="GHEA Grapalat" w:cs="GHEA Grapalat"/>
          <w:sz w:val="20"/>
          <w:szCs w:val="20"/>
          <w:vertAlign w:val="sub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director</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surname </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passport</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lang w:val="hy-AM"/>
        </w:rPr>
        <w:t xml:space="preserve">the </w:t>
      </w:r>
      <w:r xmlns:w="http://schemas.openxmlformats.org/wordprocessingml/2006/main" w:rsidRPr="00631CF5">
        <w:rPr>
          <w:rFonts w:ascii="Arial" w:eastAsia="Times New Roman" w:hAnsi="Arial" w:cs="Arial"/>
          <w:sz w:val="20"/>
          <w:szCs w:val="20"/>
          <w:vertAlign w:val="superscript"/>
          <w:lang w:val="hy-AM"/>
        </w:rPr>
        <w:t xml:space="preserve">data </w:t>
      </w:r>
      <w:r xmlns:w="http://schemas.openxmlformats.org/wordprocessingml/2006/main" w:rsidRPr="00631CF5">
        <w:rPr>
          <w:rFonts w:ascii="GHEA Grapalat" w:eastAsia="Times New Roman" w:hAnsi="GHEA Grapalat" w:cs="GHEA Grapalat"/>
          <w:sz w:val="20"/>
          <w:szCs w:val="20"/>
          <w:vertAlign w:val="subscript"/>
          <w:lang w:val="hy-AM"/>
        </w:rPr>
        <w:t xml:space="preserve">which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action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charter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based 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hereinafter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Company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unilateral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definition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as follows: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consent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ind w:left="360"/>
        <w:jc w:val="center"/>
        <w:rPr>
          <w:rFonts w:ascii="GHEA Grapalat" w:eastAsia="Times New Roman" w:hAnsi="GHEA Grapalat" w:cs="GHEA Grapalat"/>
          <w:b/>
          <w:bCs/>
          <w:sz w:val="20"/>
          <w:szCs w:val="20"/>
          <w:lang w:val="pt-BR"/>
        </w:rPr>
      </w:pPr>
      <w:r xmlns:w="http://schemas.openxmlformats.org/wordprocessingml/2006/main" w:rsidRPr="00631CF5">
        <w:rPr>
          <w:rFonts w:ascii="GHEA Grapalat" w:eastAsia="Times New Roman" w:hAnsi="GHEA Grapalat" w:cs="GHEA Grapalat"/>
          <w:b/>
          <w:sz w:val="20"/>
          <w:szCs w:val="20"/>
          <w:lang w:val="hy-AM"/>
        </w:rPr>
        <w:t xml:space="preserve">1. </w:t>
      </w:r>
      <w:r xmlns:w="http://schemas.openxmlformats.org/wordprocessingml/2006/main" w:rsidRPr="00631CF5">
        <w:rPr>
          <w:rFonts w:ascii="Arial" w:eastAsia="Times New Roman" w:hAnsi="Arial" w:cs="Arial"/>
          <w:b/>
          <w:sz w:val="20"/>
          <w:szCs w:val="20"/>
          <w:lang w:val="hy-AM"/>
        </w:rPr>
        <w:t xml:space="preserve">Consent</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the subject</w:t>
      </w:r>
    </w:p>
    <w:p w:rsidR="00BB1514" w:rsidRPr="00631CF5" w:rsidRDefault="00BB1514" w:rsidP="00BB1514">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631CF5">
        <w:rPr>
          <w:rFonts w:ascii="GHEA Grapalat" w:eastAsia="Times New Roman" w:hAnsi="GHEA Grapalat" w:cs="GHEA Grapalat"/>
          <w:sz w:val="20"/>
          <w:szCs w:val="20"/>
          <w:lang w:val="pt-BR"/>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pt-BR"/>
        </w:rPr>
        <w:tab xmlns:w="http://schemas.openxmlformats.org/wordprocessingml/2006/main"/>
      </w:r>
      <w:r xmlns:w="http://schemas.openxmlformats.org/wordprocessingml/2006/main" w:rsidRPr="00631CF5">
        <w:rPr>
          <w:rFonts w:ascii="GHEA Grapalat" w:eastAsia="Times New Roman" w:hAnsi="GHEA Grapalat" w:cs="GHEA Grapalat"/>
          <w:sz w:val="20"/>
          <w:szCs w:val="20"/>
          <w:lang w:val="pt-BR"/>
        </w:rPr>
        <w:t xml:space="preserve">                               </w:t>
      </w:r>
    </w:p>
    <w:p w:rsidR="00BB1514" w:rsidRPr="00631CF5" w:rsidRDefault="00BB1514" w:rsidP="00BB1514">
      <w:pPr xmlns:w="http://schemas.openxmlformats.org/wordprocessingml/2006/main">
        <w:spacing w:after="0" w:line="240" w:lineRule="auto"/>
        <w:ind w:left="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1.1 </w:t>
      </w:r>
      <w:r xmlns:w="http://schemas.openxmlformats.org/wordprocessingml/2006/main" w:rsidRPr="00631CF5">
        <w:rPr>
          <w:rFonts w:ascii="Arial" w:eastAsia="Times New Roman" w:hAnsi="Arial" w:cs="Arial"/>
          <w:sz w:val="20"/>
          <w:szCs w:val="20"/>
          <w:lang w:val="pt-BR"/>
        </w:rPr>
        <w:t xml:space="preserve">The 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participates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u w:val="single"/>
          <w:lang w:val="hy-AM"/>
        </w:rPr>
        <w:t xml:space="preserve">RA:</w:t>
      </w:r>
      <w:r xmlns:w="http://schemas.openxmlformats.org/wordprocessingml/2006/main" w:rsidRPr="00631CF5">
        <w:rPr>
          <w:rFonts w:ascii="GHEA Grapalat" w:eastAsia="Times New Roman" w:hAnsi="GHEA Grapalat" w:cs="GHEA Grapalat"/>
          <w:sz w:val="20"/>
          <w:szCs w:val="20"/>
          <w:u w:val="single"/>
          <w:lang w:val="pt-BR"/>
        </w:rPr>
        <w:t xml:space="preserve"> </w:t>
      </w:r>
      <w:r xmlns:w="http://schemas.openxmlformats.org/wordprocessingml/2006/main" w:rsidRPr="00631CF5">
        <w:rPr>
          <w:rFonts w:ascii="Arial" w:eastAsia="Times New Roman" w:hAnsi="Arial" w:cs="Arial"/>
          <w:sz w:val="20"/>
          <w:szCs w:val="20"/>
          <w:u w:val="single"/>
          <w:lang w:val="hy-AM"/>
        </w:rPr>
        <w:t xml:space="preserve">Lori</w:t>
      </w:r>
      <w:r xmlns:w="http://schemas.openxmlformats.org/wordprocessingml/2006/main" w:rsidRPr="00631CF5">
        <w:rPr>
          <w:rFonts w:ascii="GHEA Grapalat" w:eastAsia="Times New Roman" w:hAnsi="GHEA Grapalat" w:cs="GHEA Grapalat"/>
          <w:sz w:val="20"/>
          <w:szCs w:val="20"/>
          <w:u w:val="single"/>
          <w:lang w:val="pt-BR"/>
        </w:rPr>
        <w:t xml:space="preserve"> </w:t>
      </w:r>
      <w:r xmlns:w="http://schemas.openxmlformats.org/wordprocessingml/2006/main" w:rsidRPr="00631CF5">
        <w:rPr>
          <w:rFonts w:ascii="Arial" w:eastAsia="Times New Roman" w:hAnsi="Arial" w:cs="Arial"/>
          <w:sz w:val="20"/>
          <w:szCs w:val="20"/>
          <w:u w:val="single"/>
          <w:lang w:val="hy-AM"/>
        </w:rPr>
        <w:t xml:space="preserve">region:</w:t>
      </w:r>
      <w:r xmlns:w="http://schemas.openxmlformats.org/wordprocessingml/2006/main" w:rsidRPr="00631CF5">
        <w:rPr>
          <w:rFonts w:ascii="GHEA Grapalat" w:eastAsia="Times New Roman" w:hAnsi="GHEA Grapalat" w:cs="GHEA Grapalat"/>
          <w:sz w:val="20"/>
          <w:szCs w:val="20"/>
          <w:u w:val="single"/>
          <w:lang w:val="pt-BR"/>
        </w:rPr>
        <w:t xml:space="preserve"> </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RA</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SHUT UP!</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REGION:</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TUMANIAN</w:t>
      </w:r>
      <w:r xmlns:w="http://schemas.openxmlformats.org/wordprocessingml/2006/main" w:rsidRPr="00631CF5">
        <w:rPr>
          <w:rFonts w:ascii="GHEA Grapalat" w:eastAsia="Times New Roman" w:hAnsi="GHEA Grapalat" w:cs="GHEA Grapalat"/>
          <w:b/>
          <w:sz w:val="20"/>
          <w:szCs w:val="20"/>
          <w:u w:val="single"/>
          <w:lang w:val="hy-AM"/>
        </w:rPr>
        <w:t xml:space="preserve"> </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af-ZA"/>
        </w:rPr>
        <w:t xml:space="preserve">COMMUNITY </w:t>
      </w:r>
      <w:r xmlns:w="http://schemas.openxmlformats.org/wordprocessingml/2006/main" w:rsidRPr="00631CF5">
        <w:rPr>
          <w:rFonts w:ascii="Arial" w:eastAsia="Times New Roman" w:hAnsi="Arial" w:cs="Arial"/>
          <w:b/>
          <w:sz w:val="20"/>
          <w:szCs w:val="20"/>
          <w:u w:val="single"/>
          <w:lang w:val="hy-AM"/>
        </w:rPr>
        <w:t xml:space="preserve">IN:</w:t>
      </w:r>
      <w:r xmlns:w="http://schemas.openxmlformats.org/wordprocessingml/2006/main" w:rsidRPr="00631CF5">
        <w:rPr>
          <w:rFonts w:ascii="GHEA Grapalat" w:eastAsia="Times New Roman" w:hAnsi="GHEA Grapalat" w:cs="GHEA Grapalat"/>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UTILITY</w:t>
      </w:r>
      <w:r xmlns:w="http://schemas.openxmlformats.org/wordprocessingml/2006/main" w:rsidRPr="00631CF5">
        <w:rPr>
          <w:rFonts w:ascii="GHEA Grapalat" w:eastAsia="Times New Roman" w:hAnsi="GHEA Grapalat" w:cs="GHEA Grapalat"/>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ECONOMY </w:t>
      </w:r>
      <w:r xmlns:w="http://schemas.openxmlformats.org/wordprocessingml/2006/main" w:rsidRPr="00631CF5">
        <w:rPr>
          <w:rFonts w:ascii="GHEA Grapalat" w:eastAsia="Times New Roman" w:hAnsi="GHEA Grapalat" w:cs="GHEA Grapalat"/>
          <w:b/>
          <w:sz w:val="20"/>
          <w:szCs w:val="20"/>
          <w:u w:val="single"/>
          <w:lang w:val="af-ZA"/>
        </w:rPr>
        <w:t xml:space="preserve">»</w:t>
      </w:r>
      <w:r xmlns:w="http://schemas.openxmlformats.org/wordprocessingml/2006/main" w:rsidRPr="00631CF5">
        <w:rPr>
          <w:rFonts w:ascii="GHEA Grapalat" w:eastAsia="Times New Roman" w:hAnsi="GHEA Grapalat" w:cs="GHEA Grapalat"/>
          <w:b/>
          <w:sz w:val="20"/>
          <w:szCs w:val="20"/>
          <w:u w:val="single"/>
          <w:lang w:val="hy-AM"/>
        </w:rPr>
        <w:t xml:space="preserve"> </w:t>
      </w:r>
      <w:r xmlns:w="http://schemas.openxmlformats.org/wordprocessingml/2006/main" w:rsidRPr="00631CF5">
        <w:rPr>
          <w:rFonts w:ascii="Arial" w:eastAsia="Times New Roman" w:hAnsi="Arial" w:cs="Arial"/>
          <w:b/>
          <w:sz w:val="20"/>
          <w:szCs w:val="20"/>
          <w:u w:val="single"/>
          <w:lang w:val="hy-AM"/>
        </w:rPr>
        <w:t xml:space="preserve">HOAK </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Arial" w:eastAsia="Times New Roman" w:hAnsi="Arial" w:cs="Arial"/>
          <w:b/>
          <w:sz w:val="20"/>
          <w:szCs w:val="20"/>
          <w:u w:val="single"/>
          <w:lang w:val="hy-AM"/>
        </w:rPr>
        <w:t xml:space="preserve">I</w:t>
      </w:r>
      <w:r xmlns:w="http://schemas.openxmlformats.org/wordprocessingml/2006/main" w:rsidRPr="00631CF5">
        <w:rPr>
          <w:rFonts w:ascii="GHEA Grapalat" w:eastAsia="Times New Roman" w:hAnsi="GHEA Grapalat" w:cs="GHEA Grapalat"/>
          <w:b/>
          <w:sz w:val="20"/>
          <w:szCs w:val="20"/>
          <w:u w:val="single"/>
          <w:lang w:val="af-ZA"/>
        </w:rPr>
        <w:t xml:space="preserve">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hereinafter </w:t>
      </w:r>
      <w:r xmlns:w="http://schemas.openxmlformats.org/wordprocessingml/2006/main" w:rsidRPr="00631CF5">
        <w:rPr>
          <w:rFonts w:ascii="GHEA Grapalat" w:eastAsia="Times New Roman" w:hAnsi="GHEA Grapalat" w:cs="GHEA Grapalat"/>
          <w:sz w:val="20"/>
          <w:szCs w:val="20"/>
          <w:lang w:val="pt-BR"/>
        </w:rPr>
        <w:t xml:space="preserve">referred </w:t>
      </w:r>
      <w:r xmlns:w="http://schemas.openxmlformats.org/wordprocessingml/2006/main" w:rsidRPr="00631CF5">
        <w:rPr>
          <w:rFonts w:ascii="Arial" w:eastAsia="Times New Roman" w:hAnsi="Arial" w:cs="Arial"/>
          <w:sz w:val="20"/>
          <w:szCs w:val="20"/>
          <w:lang w:val="pt-BR"/>
        </w:rPr>
        <w:t xml:space="preserve">to as </w:t>
      </w:r>
      <w:r xmlns:w="http://schemas.openxmlformats.org/wordprocessingml/2006/main" w:rsidRPr="00631CF5">
        <w:rPr>
          <w:rFonts w:ascii="Arial" w:eastAsia="Times New Roman" w:hAnsi="Arial" w:cs="Arial"/>
          <w:sz w:val="20"/>
          <w:szCs w:val="20"/>
          <w:lang w:val="pt-BR"/>
        </w:rPr>
        <w:t xml:space="preserve">the Client </w:t>
      </w:r>
      <w:r xmlns:w="http://schemas.openxmlformats.org/wordprocessingml/2006/main" w:rsidRPr="00631CF5">
        <w:rPr>
          <w:rFonts w:ascii="GHEA Grapalat" w:eastAsia="Times New Roman" w:hAnsi="GHEA Grapalat" w:cs="GHEA Grapalat"/>
          <w:sz w:val="20"/>
          <w:szCs w:val="20"/>
          <w:lang w:val="pt-BR"/>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organized under </w:t>
      </w:r>
      <w:r xmlns:w="http://schemas.openxmlformats.org/wordprocessingml/2006/main" w:rsidRPr="00631CF5">
        <w:rPr>
          <w:rFonts w:ascii="GHEA Grapalat" w:eastAsia="Times New Roman" w:hAnsi="GHEA Grapalat" w:cs="Times New Roman"/>
          <w:b/>
          <w:i/>
          <w:color w:val="000000"/>
          <w:sz w:val="20"/>
          <w:szCs w:val="27"/>
          <w:lang w:val="af-ZA"/>
        </w:rPr>
        <w:t xml:space="preserve">the </w:t>
      </w:r>
      <w:r xmlns:w="http://schemas.openxmlformats.org/wordprocessingml/2006/main" w:rsidRPr="00631CF5">
        <w:rPr>
          <w:rFonts w:ascii="Arial" w:eastAsia="Times New Roman" w:hAnsi="Arial" w:cs="Arial"/>
          <w:sz w:val="20"/>
          <w:szCs w:val="20"/>
          <w:lang w:val="pt-BR"/>
        </w:rPr>
        <w:t xml:space="preserve">code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003A7AF1">
        <w:rPr>
          <w:rFonts w:ascii="Arial" w:eastAsia="Times New Roman" w:hAnsi="Arial" w:cs="Arial"/>
          <w:b/>
          <w:i/>
          <w:color w:val="000000"/>
          <w:sz w:val="20"/>
          <w:szCs w:val="27"/>
          <w:lang w:val="hy-AM"/>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procedure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5B9BD5"/>
          <w:sz w:val="20"/>
          <w:szCs w:val="20"/>
          <w:lang w:val="hy-AM"/>
        </w:rPr>
      </w:pPr>
      <w:r xmlns:w="http://schemas.openxmlformats.org/wordprocessingml/2006/main" w:rsidRPr="00631CF5">
        <w:rPr>
          <w:rFonts w:ascii="GHEA Grapalat" w:eastAsia="Times New Roman" w:hAnsi="GHEA Grapalat" w:cs="GHEA Grapalat"/>
          <w:sz w:val="20"/>
          <w:szCs w:val="20"/>
          <w:lang w:val="pt-BR"/>
        </w:rPr>
        <w:t xml:space="preserve">1.2 </w:t>
      </w:r>
      <w:r xmlns:w="http://schemas.openxmlformats.org/wordprocessingml/2006/main" w:rsidRPr="00631CF5">
        <w:rPr>
          <w:rFonts w:ascii="Arial" w:eastAsia="Times New Roman" w:hAnsi="Arial" w:cs="Arial"/>
          <w:sz w:val="20"/>
          <w:szCs w:val="20"/>
          <w:lang w:val="pt-BR"/>
        </w:rPr>
        <w:t xml:space="preserve">As: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procedure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be sealed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contract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performance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provides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present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application form </w:t>
      </w:r>
      <w:r xmlns:w="http://schemas.openxmlformats.org/wordprocessingml/2006/main" w:rsidRPr="00631CF5">
        <w:rPr>
          <w:rFonts w:ascii="GHEA Grapalat" w:eastAsia="Times New Roman" w:hAnsi="GHEA Grapalat" w:cs="GHEA Grapalat"/>
          <w:sz w:val="20"/>
          <w:szCs w:val="20"/>
          <w:lang w:val="pt-BR"/>
        </w:rPr>
        <w:t xml:space="preserve">is </w:t>
      </w:r>
      <w:r xmlns:w="http://schemas.openxmlformats.org/wordprocessingml/2006/main" w:rsidRPr="00631CF5">
        <w:rPr>
          <w:rFonts w:ascii="Arial" w:eastAsia="Times New Roman" w:hAnsi="Arial" w:cs="Arial"/>
          <w:sz w:val="20"/>
          <w:szCs w:val="20"/>
          <w:lang w:val="pt-BR"/>
        </w:rPr>
        <w:t xml:space="preserve">completed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approved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pt-BR"/>
        </w:rPr>
      </w:pPr>
      <w:r xmlns:w="http://schemas.openxmlformats.org/wordprocessingml/2006/main" w:rsidRPr="00631CF5">
        <w:rPr>
          <w:rFonts w:ascii="GHEA Grapalat" w:eastAsia="Times New Roman" w:hAnsi="GHEA Grapalat" w:cs="GHEA Grapalat"/>
          <w:color w:val="000000"/>
          <w:sz w:val="20"/>
          <w:szCs w:val="20"/>
          <w:lang w:val="pt-BR"/>
        </w:rPr>
        <w:t xml:space="preserve">1.3 </w:t>
      </w:r>
      <w:r xmlns:w="http://schemas.openxmlformats.org/wordprocessingml/2006/main" w:rsidRPr="00631CF5">
        <w:rPr>
          <w:rFonts w:ascii="Arial" w:eastAsia="Times New Roman" w:hAnsi="Arial" w:cs="Arial"/>
          <w:color w:val="000000"/>
          <w:sz w:val="20"/>
          <w:szCs w:val="20"/>
          <w:lang w:val="pt-BR"/>
        </w:rPr>
        <w:t xml:space="preserve">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hereby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of suffering</w:t>
      </w:r>
      <w:r xmlns:w="http://schemas.openxmlformats.org/wordprocessingml/2006/main" w:rsidRPr="00631CF5">
        <w:rPr>
          <w:rFonts w:ascii="GHEA Grapalat" w:eastAsia="Times New Roman" w:hAnsi="GHEA Grapalat" w:cs="GHEA Grapalat"/>
          <w:color w:val="000000"/>
          <w:sz w:val="20"/>
          <w:szCs w:val="20"/>
          <w:lang w:val="pt-BR"/>
        </w:rPr>
        <w:t xml:space="preserve"> </w:t>
      </w:r>
      <w:r xmlns:w="http://schemas.openxmlformats.org/wordprocessingml/2006/main" w:rsidRPr="00631CF5">
        <w:rPr>
          <w:rFonts w:ascii="Arial" w:eastAsia="Times New Roman" w:hAnsi="Arial" w:cs="Arial"/>
          <w:color w:val="000000"/>
          <w:sz w:val="20"/>
          <w:szCs w:val="20"/>
          <w:lang w:val="hy-AM"/>
        </w:rPr>
        <w:t xml:space="preserve">I </w:t>
      </w:r>
      <w:r xmlns:w="http://schemas.openxmlformats.org/wordprocessingml/2006/main" w:rsidRPr="00631CF5">
        <w:rPr>
          <w:rFonts w:ascii="Arial" w:eastAsia="Times New Roman" w:hAnsi="Arial" w:cs="Arial"/>
          <w:color w:val="000000"/>
          <w:sz w:val="20"/>
          <w:szCs w:val="20"/>
          <w:lang w:val="pt-BR"/>
        </w:rPr>
        <w:t xml:space="preserve">agree</w:t>
      </w:r>
      <w:r xmlns:w="http://schemas.openxmlformats.org/wordprocessingml/2006/main" w:rsidRPr="00631CF5">
        <w:rPr>
          <w:rFonts w:ascii="Arial" w:eastAsia="Times New Roman" w:hAnsi="Arial" w:cs="Arial"/>
          <w:color w:val="000000"/>
          <w:sz w:val="20"/>
          <w:szCs w:val="20"/>
          <w:lang w:val="pt-BR"/>
        </w:rPr>
        <w:t xml:space="preserve">​</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next to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presentable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signing </w:t>
      </w:r>
      <w:r xmlns:w="http://schemas.openxmlformats.org/wordprocessingml/2006/main" w:rsidRPr="00631CF5">
        <w:rPr>
          <w:rFonts w:ascii="Arial" w:eastAsia="Times New Roman" w:hAnsi="Arial" w:cs="Arial"/>
          <w:color w:val="000000"/>
          <w:sz w:val="20"/>
          <w:szCs w:val="20"/>
          <w:lang w:val="hy-AM"/>
        </w:rPr>
        <w:t xml:space="preserve">the demand letter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hereinafter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Demand Letter </w:t>
      </w:r>
      <w:r xmlns:w="http://schemas.openxmlformats.org/wordprocessingml/2006/main" w:rsidRPr="00631CF5">
        <w:rPr>
          <w:rFonts w:ascii="GHEA Grapalat" w:eastAsia="Times New Roman" w:hAnsi="GHEA Grapalat" w:cs="GHEA Grapalat"/>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irrevocably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 </w:t>
      </w:r>
      <w:r xmlns:w="http://schemas.openxmlformats.org/wordprocessingml/2006/main" w:rsidRPr="00631CF5">
        <w:rPr>
          <w:rFonts w:ascii="GHEA Grapalat" w:eastAsia="Times New Roman" w:hAnsi="GHEA Grapalat" w:cs="GHEA Grapalat"/>
          <w:color w:val="000000"/>
          <w:sz w:val="20"/>
          <w:szCs w:val="20"/>
          <w:lang w:val="hy-AM"/>
        </w:rPr>
        <w:t xml:space="preserve">that</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a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signing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gives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certification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Franklin Gothic Medium Cond"/>
          <w:color w:val="000000"/>
          <w:sz w:val="20"/>
          <w:szCs w:val="20"/>
          <w:lang w:val="hy-AM"/>
        </w:rPr>
        <w:t xml:space="preserve">Payment</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conditions </w:t>
      </w:r>
      <w:r xmlns:w="http://schemas.openxmlformats.org/wordprocessingml/2006/main" w:rsidRPr="00631CF5">
        <w:rPr>
          <w:rFonts w:ascii="GHEA Grapalat" w:eastAsia="Times New Roman" w:hAnsi="GHEA Grapalat" w:cs="Franklin Gothic Medium Cond"/>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the field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completed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Franklin Gothic Medium Cond"/>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accepted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payment </w:t>
      </w:r>
      <w:r xmlns:w="http://schemas.openxmlformats.org/wordprocessingml/2006/main" w:rsidRPr="00631CF5">
        <w:rPr>
          <w:rFonts w:ascii="GHEA Grapalat" w:eastAsia="Times New Roman" w:hAnsi="GHEA Grapalat" w:cs="Franklin Gothic Medium Cond"/>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which</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case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specified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money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charging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connected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servicer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 </w:t>
      </w:r>
      <w:r xmlns:w="http://schemas.openxmlformats.org/wordprocessingml/2006/main" w:rsidRPr="00631CF5">
        <w:rPr>
          <w:rFonts w:ascii="GHEA Grapalat" w:eastAsia="Times New Roman" w:hAnsi="GHEA Grapalat" w:cs="GHEA Grapalat"/>
          <w:color w:val="000000"/>
          <w:sz w:val="20"/>
          <w:szCs w:val="20"/>
          <w:lang w:val="hy-AM"/>
        </w:rPr>
        <w:t xml:space="preserve">: / </w:t>
      </w:r>
      <w:r xmlns:w="http://schemas.openxmlformats.org/wordprocessingml/2006/main" w:rsidRPr="00631CF5">
        <w:rPr>
          <w:rFonts w:ascii="Arial" w:eastAsia="Times New Roman" w:hAnsi="Arial" w:cs="Arial"/>
          <w:color w:val="000000"/>
          <w:sz w:val="20"/>
          <w:szCs w:val="20"/>
          <w:lang w:val="hy-AM"/>
        </w:rPr>
        <w:t xml:space="preserve">hereinafter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received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requirement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present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agreement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receive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how </w:t>
      </w:r>
      <w:r xmlns:w="http://schemas.openxmlformats.org/wordprocessingml/2006/main" w:rsidRPr="00631CF5">
        <w:rPr>
          <w:rFonts w:ascii="Arial" w:eastAsia="Times New Roman" w:hAnsi="Arial" w:cs="Arial"/>
          <w:color w:val="000000"/>
          <w:sz w:val="20"/>
          <w:szCs w:val="20"/>
          <w:lang w:val="hy-AM"/>
        </w:rPr>
        <w:t xml:space="preserve">many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that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already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be put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signature: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acceptance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the purpose </w:t>
      </w:r>
      <w:r xmlns:w="http://schemas.openxmlformats.org/wordprocessingml/2006/main" w:rsidRPr="00631CF5">
        <w:rPr>
          <w:rFonts w:ascii="GHEA Grapalat" w:eastAsia="Times New Roman" w:hAnsi="GHEA Grapalat" w:cs="GHEA Grapalat"/>
          <w:color w:val="000000"/>
          <w:sz w:val="20"/>
          <w:szCs w:val="20"/>
          <w:lang w:val="hy-AM"/>
        </w:rPr>
        <w:t xml:space="preserve">of</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basis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by Demand Letter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specified</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whole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amount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from the account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charge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for: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without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acceptance </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c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in writing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manner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order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Requisition: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set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acceptance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with</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call</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about</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631CF5">
        <w:rPr>
          <w:rFonts w:ascii="Arial" w:eastAsia="Times New Roman" w:hAnsi="Arial" w:cs="Arial"/>
          <w:color w:val="000000"/>
          <w:sz w:val="20"/>
          <w:szCs w:val="20"/>
          <w:lang w:val="hy-AM"/>
        </w:rPr>
        <w:t xml:space="preserve">d </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pt-BR"/>
        </w:rPr>
        <w:t xml:space="preserve">Company</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certification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 </w:t>
      </w:r>
      <w:r xmlns:w="http://schemas.openxmlformats.org/wordprocessingml/2006/main" w:rsidRPr="00631CF5">
        <w:rPr>
          <w:rFonts w:ascii="GHEA Grapalat" w:eastAsia="Times New Roman" w:hAnsi="GHEA Grapalat" w:cs="GHEA Grapalat"/>
          <w:color w:val="000000"/>
          <w:sz w:val="20"/>
          <w:szCs w:val="20"/>
          <w:lang w:val="hy-AM"/>
        </w:rPr>
        <w:t xml:space="preserve">that</w:t>
      </w:r>
      <w:r xmlns:w="http://schemas.openxmlformats.org/wordprocessingml/2006/main" w:rsidRPr="00631CF5">
        <w:rPr>
          <w:rFonts w:ascii="Arial" w:eastAsia="Times New Roman" w:hAnsi="Arial" w:cs="Arial"/>
          <w:color w:val="000000"/>
          <w:sz w:val="20"/>
          <w:szCs w:val="20"/>
          <w:lang w:val="hy-AM"/>
        </w:rPr>
        <w:t xml:space="preserv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The requirement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accept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of suffering</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whole</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GHEA Grapalat" w:eastAsia="Times New Roman" w:hAnsi="GHEA Grapalat" w:cs="GHEA Grapalat"/>
          <w:color w:val="000000"/>
          <w:sz w:val="20"/>
          <w:szCs w:val="20"/>
          <w:lang w:val="hy-AM"/>
        </w:rPr>
        <w:t xml:space="preserve">with </w:t>
      </w:r>
      <w:r xmlns:w="http://schemas.openxmlformats.org/wordprocessingml/2006/main" w:rsidRPr="00631CF5">
        <w:rPr>
          <w:rFonts w:ascii="Arial" w:eastAsia="Times New Roman" w:hAnsi="Arial" w:cs="Arial"/>
          <w:color w:val="000000"/>
          <w:sz w:val="20"/>
          <w:szCs w:val="20"/>
          <w:lang w:val="hy-AM"/>
        </w:rPr>
        <w:t xml:space="preserve">money</w:t>
      </w:r>
    </w:p>
    <w:p w:rsidR="00BB1514" w:rsidRPr="00631CF5" w:rsidRDefault="00BB1514" w:rsidP="00BB1514">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631CF5">
        <w:rPr>
          <w:rFonts w:ascii="Arial" w:eastAsia="Times New Roman" w:hAnsi="Arial" w:cs="Arial"/>
          <w:sz w:val="20"/>
          <w:szCs w:val="20"/>
          <w:lang w:val="hy-AM"/>
        </w:rPr>
        <w:t xml:space="preserve">e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responsibility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wearing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Requisition: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legality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validity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representation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dates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Requisition: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provide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carried out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actions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purchase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procedure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sealed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contract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fail</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proper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perform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 originals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present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that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about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 writing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informing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Company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Hereby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suffering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electronic</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digital</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with a signature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approved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to be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case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them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is introduced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electronic</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GHEA Grapalat" w:eastAsia="Times New Roman" w:hAnsi="GHEA Grapalat" w:cs="GHEA Grapalat"/>
          <w:sz w:val="20"/>
          <w:szCs w:val="20"/>
          <w:lang w:val="pt-BR"/>
        </w:rPr>
        <w:t xml:space="preserve">with </w:t>
      </w:r>
      <w:r xmlns:w="http://schemas.openxmlformats.org/wordprocessingml/2006/main" w:rsidRPr="00631CF5">
        <w:rPr>
          <w:rFonts w:ascii="Arial" w:eastAsia="Times New Roman" w:hAnsi="Arial" w:cs="Arial"/>
          <w:sz w:val="20"/>
          <w:szCs w:val="20"/>
          <w:lang w:val="en-US"/>
        </w:rPr>
        <w:t xml:space="preserve">carriers </w:t>
      </w:r>
      <w:r xmlns:w="http://schemas.openxmlformats.org/wordprocessingml/2006/main" w:rsidRPr="00631CF5">
        <w:rPr>
          <w:rFonts w:ascii="Arial" w:eastAsia="Times New Roman" w:hAnsi="Arial" w:cs="Arial"/>
          <w:sz w:val="20"/>
          <w:szCs w:val="20"/>
          <w:lang w:val="en-US"/>
        </w:rPr>
        <w:t xml:space="preserve">like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also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of them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out of print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with options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xmlns:w="http://schemas.openxmlformats.org/wordprocessingml/2006/main">
        <w:numPr>
          <w:ilvl w:val="1"/>
          <w:numId w:val="25"/>
        </w:numPr>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Client: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Payer: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to the bank</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can</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is</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submit</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other</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extra</w:t>
      </w:r>
      <w:r xmlns:w="http://schemas.openxmlformats.org/wordprocessingml/2006/main" w:rsidRPr="00631CF5">
        <w:rPr>
          <w:rFonts w:ascii="GHEA Grapalat" w:eastAsia="Times New Roman" w:hAnsi="GHEA Grapalat" w:cs="GHEA Grapalat"/>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documents</w:t>
      </w:r>
      <w:r xmlns:w="http://schemas.openxmlformats.org/wordprocessingml/2006/main" w:rsidRPr="00631CF5">
        <w:rPr>
          <w:rFonts w:ascii="GHEA Grapalat" w:eastAsia="Times New Roman" w:hAnsi="GHEA Grapalat" w:cs="GHEA Grapalat"/>
          <w:color w:val="000000"/>
          <w:sz w:val="20"/>
          <w:szCs w:val="20"/>
          <w:lang w:val="hy-AM"/>
        </w:rPr>
        <w:t xml:space="preserve">​</w:t>
      </w:r>
    </w:p>
    <w:p w:rsidR="00BB1514" w:rsidRPr="00631CF5" w:rsidRDefault="00BB1514" w:rsidP="00BB1514">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Registration</w:t>
      </w:r>
      <w:r xmlns:w="http://schemas.openxmlformats.org/wordprocessingml/2006/main" w:rsidRPr="00631CF5">
        <w:rPr>
          <w:rFonts w:ascii="Arial" w:eastAsia="Times New Roman" w:hAnsi="Arial" w:cs="Arial"/>
          <w:sz w:val="20"/>
          <w:szCs w:val="20"/>
          <w:lang w:val="pt-BR"/>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specified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money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as a result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caused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risks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worn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damages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negative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consequences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pt-BR"/>
        </w:rPr>
        <w:t xml:space="preserve">for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responsibility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wear</w:t>
      </w:r>
      <w:r xmlns:w="http://schemas.openxmlformats.org/wordprocessingml/2006/main" w:rsidRPr="00631CF5">
        <w:rPr>
          <w:rFonts w:ascii="GHEA Grapalat" w:eastAsia="Times New Roman" w:hAnsi="GHEA Grapalat" w:cs="GHEA Grapalat"/>
          <w:sz w:val="20"/>
          <w:szCs w:val="20"/>
          <w:lang w:val="hy-AM"/>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must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check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contract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violate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facts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Arial" w:eastAsia="Times New Roman" w:hAnsi="Arial" w:cs="Arial"/>
          <w:sz w:val="20"/>
          <w:szCs w:val="20"/>
          <w:lang w:val="hy-AM"/>
        </w:rPr>
        <w:t xml:space="preserve">It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GHEA Grapalat" w:eastAsia="Times New Roman" w:hAnsi="GHEA Grapalat" w:cs="GHEA Grapalat"/>
          <w:sz w:val="20"/>
          <w:szCs w:val="20"/>
          <w:lang w:val="pt-BR"/>
        </w:rPr>
        <w:t xml:space="preserve">in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account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means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they are not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satisfy</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from getting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then: </w:t>
      </w:r>
      <w:r xmlns:w="http://schemas.openxmlformats.org/wordprocessingml/2006/main" w:rsidRPr="00631CF5">
        <w:rPr>
          <w:rFonts w:ascii="GHEA Grapalat" w:eastAsia="Times New Roman" w:hAnsi="GHEA Grapalat" w:cs="GHEA Grapalat"/>
          <w:sz w:val="20"/>
          <w:szCs w:val="20"/>
          <w:lang w:val="pt-BR"/>
        </w:rPr>
        <w:t xml:space="preserve">2 ( </w:t>
      </w:r>
      <w:r xmlns:w="http://schemas.openxmlformats.org/wordprocessingml/2006/main" w:rsidRPr="00631CF5">
        <w:rPr>
          <w:rFonts w:ascii="Arial" w:eastAsia="Times New Roman" w:hAnsi="Arial" w:cs="Arial"/>
          <w:sz w:val="20"/>
          <w:szCs w:val="20"/>
          <w:lang w:val="en-US"/>
        </w:rPr>
        <w:t xml:space="preserve">two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working days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of the day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during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inform</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To the customer: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 writing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in the form </w:t>
      </w:r>
      <w:r xmlns:w="http://schemas.openxmlformats.org/wordprocessingml/2006/main" w:rsidRPr="00631CF5">
        <w:rPr>
          <w:rFonts w:ascii="GHEA Grapalat" w:eastAsia="Times New Roman" w:hAnsi="GHEA Grapalat" w:cs="GHEA Grapalat"/>
          <w:sz w:val="20"/>
          <w:szCs w:val="20"/>
          <w:lang w:val="pt-BR"/>
        </w:rPr>
        <w:t xml:space="preserve">of</w:t>
      </w:r>
    </w:p>
    <w:p w:rsidR="00BB1514" w:rsidRPr="00631CF5" w:rsidRDefault="00BB1514" w:rsidP="00BB1514">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Present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agreement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and: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next to</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w:t>
      </w:r>
      <w:r xmlns:w="http://schemas.openxmlformats.org/wordprocessingml/2006/main" w:rsidRPr="00631CF5">
        <w:rPr>
          <w:rFonts w:ascii="Arial" w:eastAsia="Times New Roman" w:hAnsi="Arial" w:cs="Arial"/>
          <w:sz w:val="20"/>
          <w:szCs w:val="20"/>
          <w:lang w:val="hy-AM"/>
        </w:rPr>
        <w:t xml:space="preserve">challenge</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from presenting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then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from the Bank</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independently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reasons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ten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working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of the day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during</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To 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amount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not to be paid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in case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Client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non-payment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with</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connected</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Company</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about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the information</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transfer</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is </w:t>
      </w:r>
      <w:r xmlns:w="http://schemas.openxmlformats.org/wordprocessingml/2006/main" w:rsidRPr="00631CF5">
        <w:rPr>
          <w:rFonts w:ascii="GHEA Grapalat" w:eastAsia="Times New Roman" w:hAnsi="GHEA Grapalat" w:cs="GHEA Grapalat"/>
          <w:sz w:val="20"/>
          <w:szCs w:val="20"/>
          <w:lang w:val="pt-BR"/>
        </w:rPr>
        <w:t xml:space="preserve">&lt;&lt; </w:t>
      </w:r>
      <w:r xmlns:w="http://schemas.openxmlformats.org/wordprocessingml/2006/main" w:rsidRPr="00631CF5">
        <w:rPr>
          <w:rFonts w:ascii="Arial" w:eastAsia="Times New Roman" w:hAnsi="Arial" w:cs="Arial"/>
          <w:sz w:val="20"/>
          <w:szCs w:val="20"/>
          <w:lang w:val="pt-BR"/>
        </w:rPr>
        <w:t xml:space="preserve">ACRA</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Credit: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Reporting </w:t>
      </w:r>
      <w:r xmlns:w="http://schemas.openxmlformats.org/wordprocessingml/2006/main" w:rsidRPr="00631CF5">
        <w:rPr>
          <w:rFonts w:ascii="GHEA Grapalat" w:eastAsia="Times New Roman" w:hAnsi="GHEA Grapalat" w:cs="GHEA Grapalat"/>
          <w:sz w:val="20"/>
          <w:szCs w:val="20"/>
          <w:lang w:val="pt-BR"/>
        </w:rPr>
        <w:t xml:space="preserve">&gt;&gt; </w:t>
      </w:r>
      <w:r xmlns:w="http://schemas.openxmlformats.org/wordprocessingml/2006/main" w:rsidRPr="00631CF5">
        <w:rPr>
          <w:rFonts w:ascii="Arial" w:eastAsia="Times New Roman" w:hAnsi="Arial" w:cs="Arial"/>
          <w:sz w:val="20"/>
          <w:szCs w:val="20"/>
          <w:lang w:val="pt-BR"/>
        </w:rPr>
        <w:t xml:space="preserve">CJSC </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Credit:</w:t>
      </w:r>
      <w:r xmlns:w="http://schemas.openxmlformats.org/wordprocessingml/2006/main" w:rsidRPr="00631CF5">
        <w:rPr>
          <w:rFonts w:ascii="GHEA Grapalat" w:eastAsia="Times New Roman" w:hAnsi="GHEA Grapalat" w:cs="GHEA Grapalat"/>
          <w:sz w:val="20"/>
          <w:szCs w:val="20"/>
          <w:lang w:val="pt-BR"/>
        </w:rPr>
        <w:t xml:space="preserve"> </w:t>
      </w:r>
      <w:r xmlns:w="http://schemas.openxmlformats.org/wordprocessingml/2006/main" w:rsidRPr="00631CF5">
        <w:rPr>
          <w:rFonts w:ascii="Arial" w:eastAsia="Times New Roman" w:hAnsi="Arial" w:cs="Arial"/>
          <w:sz w:val="20"/>
          <w:szCs w:val="20"/>
          <w:lang w:val="pt-BR"/>
        </w:rPr>
        <w:t xml:space="preserve">bureau </w:t>
      </w:r>
      <w:r xmlns:w="http://schemas.openxmlformats.org/wordprocessingml/2006/main" w:rsidRPr="00631CF5">
        <w:rPr>
          <w:rFonts w:ascii="GHEA Grapalat" w:eastAsia="Times New Roman" w:hAnsi="GHEA Grapalat" w:cs="GHEA Grapalat"/>
          <w:sz w:val="20"/>
          <w:szCs w:val="20"/>
          <w:lang w:val="pt-BR"/>
        </w:rPr>
        <w:t xml:space="preserve">).</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ind w:left="720"/>
        <w:rPr>
          <w:rFonts w:ascii="GHEA Grapalat" w:eastAsia="Times New Roman" w:hAnsi="GHEA Grapalat" w:cs="GHEA Grapalat"/>
          <w:b/>
          <w:bCs/>
          <w:sz w:val="20"/>
          <w:szCs w:val="20"/>
          <w:lang w:val="hy-AM"/>
        </w:rPr>
      </w:pPr>
      <w:r xmlns:w="http://schemas.openxmlformats.org/wordprocessingml/2006/main" w:rsidRPr="00631CF5">
        <w:rPr>
          <w:rFonts w:ascii="GHEA Grapalat" w:eastAsia="Times New Roman" w:hAnsi="GHEA Grapalat" w:cs="GHEA Grapalat"/>
          <w:b/>
          <w:bCs/>
          <w:sz w:val="20"/>
          <w:szCs w:val="20"/>
          <w:lang w:val="hy-AM"/>
        </w:rPr>
        <w:t xml:space="preserve">2. </w:t>
      </w:r>
      <w:r xmlns:w="http://schemas.openxmlformats.org/wordprocessingml/2006/main" w:rsidRPr="00631CF5">
        <w:rPr>
          <w:rFonts w:ascii="Arial" w:eastAsia="Times New Roman" w:hAnsi="Arial" w:cs="Arial"/>
          <w:b/>
          <w:bCs/>
          <w:sz w:val="20"/>
          <w:szCs w:val="20"/>
          <w:lang w:val="hy-AM"/>
        </w:rPr>
        <w:t xml:space="preserve">Other</w:t>
      </w:r>
      <w:r xmlns:w="http://schemas.openxmlformats.org/wordprocessingml/2006/main" w:rsidRPr="00631CF5">
        <w:rPr>
          <w:rFonts w:ascii="GHEA Grapalat" w:eastAsia="Times New Roman" w:hAnsi="GHEA Grapalat" w:cs="GHEA Grapalat"/>
          <w:b/>
          <w:bCs/>
          <w:sz w:val="20"/>
          <w:szCs w:val="20"/>
          <w:lang w:val="hy-AM"/>
        </w:rPr>
        <w:t xml:space="preserve"> </w:t>
      </w:r>
      <w:r xmlns:w="http://schemas.openxmlformats.org/wordprocessingml/2006/main" w:rsidRPr="00631CF5">
        <w:rPr>
          <w:rFonts w:ascii="Arial" w:eastAsia="Times New Roman" w:hAnsi="Arial" w:cs="Arial"/>
          <w:b/>
          <w:bCs/>
          <w:sz w:val="20"/>
          <w:szCs w:val="20"/>
          <w:lang w:val="hy-AM"/>
        </w:rPr>
        <w:t xml:space="preserve">conditions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2.1 </w:t>
      </w:r>
      <w:r xmlns:w="http://schemas.openxmlformats.org/wordprocessingml/2006/main" w:rsidRPr="00631CF5">
        <w:rPr>
          <w:rFonts w:ascii="Arial" w:eastAsia="Times New Roman" w:hAnsi="Arial" w:cs="Arial"/>
          <w:sz w:val="20"/>
          <w:szCs w:val="20"/>
          <w:lang w:val="hy-AM"/>
        </w:rPr>
        <w:t xml:space="preserve">Herein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irrevocable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power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enter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validation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moment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strength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until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sealed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contract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undertaken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lastRenderedPageBreak xmlns:w="http://schemas.openxmlformats.org/wordprocessingml/2006/main"/>
      </w:r>
      <w:r xmlns:w="http://schemas.openxmlformats.org/wordprocessingml/2006/main" w:rsidRPr="00631CF5">
        <w:rPr>
          <w:rFonts w:ascii="Arial" w:eastAsia="Times New Roman" w:hAnsi="Arial" w:cs="Arial"/>
          <w:sz w:val="20"/>
          <w:szCs w:val="20"/>
          <w:lang w:val="hy-AM"/>
        </w:rPr>
        <w:t xml:space="preserve">obligations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complete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last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 the day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twentieth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working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including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 </w:t>
      </w: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 to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presenting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2.2.1.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certified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weak</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contractual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obligations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violation </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p>
    <w:p w:rsidR="00BB1514" w:rsidRPr="00631CF5" w:rsidDel="00A1321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2.2.2.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certified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GHEA Grapalat"/>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 to</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requirement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proper</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signed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Company</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competent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person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GHEA Grapalat" w:eastAsia="Times New Roman" w:hAnsi="GHEA Grapalat" w:cs="GHEA Grapalat"/>
          <w:sz w:val="20"/>
          <w:szCs w:val="20"/>
          <w:lang w:val="hy-AM"/>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sz w:val="20"/>
          <w:szCs w:val="20"/>
          <w:lang w:val="hy-AM"/>
        </w:rPr>
        <w:t xml:space="preserve">2.3 </w:t>
      </w:r>
      <w:r xmlns:w="http://schemas.openxmlformats.org/wordprocessingml/2006/main" w:rsidRPr="00631CF5">
        <w:rPr>
          <w:rFonts w:ascii="Arial" w:eastAsia="Times New Roman" w:hAnsi="Arial" w:cs="Arial"/>
          <w:sz w:val="20"/>
          <w:szCs w:val="20"/>
          <w:lang w:val="hy-AM"/>
        </w:rPr>
        <w:t xml:space="preserve">Herein</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regarding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originated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disputes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being resolved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negotiations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through</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hand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 to bring</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disputes</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being resolved</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judicial</w:t>
      </w:r>
      <w:r xmlns:w="http://schemas.openxmlformats.org/wordprocessingml/2006/main" w:rsidRPr="00631CF5">
        <w:rPr>
          <w:rFonts w:ascii="GHEA Grapalat" w:eastAsia="Times New Roman" w:hAnsi="GHEA Grapalat" w:cs="GHEA Grapalat"/>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order.</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631CF5">
        <w:rPr>
          <w:rFonts w:ascii="GHEA Grapalat" w:eastAsia="Times New Roman" w:hAnsi="GHEA Grapalat" w:cs="GHEA Grapalat"/>
          <w:b/>
          <w:sz w:val="20"/>
          <w:szCs w:val="20"/>
          <w:lang w:val="hy-AM"/>
        </w:rPr>
        <w:t xml:space="preserve">3. </w:t>
      </w:r>
      <w:r xmlns:w="http://schemas.openxmlformats.org/wordprocessingml/2006/main" w:rsidRPr="00631CF5">
        <w:rPr>
          <w:rFonts w:ascii="Arial" w:eastAsia="Times New Roman" w:hAnsi="Arial" w:cs="Arial"/>
          <w:b/>
          <w:sz w:val="20"/>
          <w:szCs w:val="20"/>
          <w:lang w:val="hy-AM"/>
        </w:rPr>
        <w:t xml:space="preserve">Company</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address </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bank</w:t>
      </w:r>
      <w:r xmlns:w="http://schemas.openxmlformats.org/wordprocessingml/2006/main" w:rsidRPr="00631CF5">
        <w:rPr>
          <w:rFonts w:ascii="GHEA Grapalat" w:eastAsia="Times New Roman" w:hAnsi="GHEA Grapalat" w:cs="GHEA Grapalat"/>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valid conditions </w:t>
      </w:r>
      <w:r xmlns:w="http://schemas.openxmlformats.org/wordprocessingml/2006/main" w:rsidRPr="00631CF5">
        <w:rPr>
          <w:rFonts w:ascii="GHEA Grapalat" w:eastAsia="Times New Roman" w:hAnsi="GHEA Grapalat" w:cs="GHEA Grapalat"/>
          <w:b/>
          <w:sz w:val="20"/>
          <w:szCs w:val="20"/>
          <w:lang w:val="hy-AM"/>
        </w:rPr>
        <w:t xml:space="preserve">:</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u w:val="single"/>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0"/>
          <w:u w:val="single"/>
          <w:vertAlign w:val="superscript"/>
          <w:lang w:val="hy-AM"/>
        </w:rPr>
        <w:tab xmlns:w="http://schemas.openxmlformats.org/wordprocessingml/2006/main"/>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the address</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to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attendant</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bank</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banking</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the account number</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tax</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payer</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accounting</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the number</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company</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of the director</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name </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surname</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and:</w:t>
      </w:r>
      <w:r xmlns:w="http://schemas.openxmlformats.org/wordprocessingml/2006/main" w:rsidRPr="00631CF5">
        <w:rPr>
          <w:rFonts w:ascii="GHEA Grapalat" w:eastAsia="Times New Roman" w:hAnsi="GHEA Grapalat" w:cs="Times New Roman"/>
          <w:sz w:val="20"/>
          <w:szCs w:val="20"/>
          <w:vertAlign w:val="superscript"/>
          <w:lang w:val="hy-AM"/>
        </w:rPr>
        <w:t xml:space="preserve"> </w:t>
      </w:r>
      <w:r xmlns:w="http://schemas.openxmlformats.org/wordprocessingml/2006/main" w:rsidRPr="00631CF5">
        <w:rPr>
          <w:rFonts w:ascii="Arial" w:eastAsia="Times New Roman" w:hAnsi="Arial" w:cs="Arial"/>
          <w:sz w:val="20"/>
          <w:szCs w:val="20"/>
          <w:vertAlign w:val="superscript"/>
          <w:lang w:val="hy-AM"/>
        </w:rPr>
        <w:t xml:space="preserve">the signature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K.</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Day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month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year</w:t>
      </w:r>
    </w:p>
    <w:p w:rsidR="00BB1514" w:rsidRPr="00631CF5" w:rsidRDefault="00BB1514" w:rsidP="00BB1514">
      <w:pPr>
        <w:spacing w:after="0" w:line="240" w:lineRule="auto"/>
        <w:jc w:val="center"/>
        <w:rPr>
          <w:rFonts w:ascii="GHEA Grapalat" w:eastAsia="Times New Roman" w:hAnsi="GHEA Grapalat" w:cs="GHEA Grapalat"/>
          <w:sz w:val="20"/>
          <w:szCs w:val="20"/>
          <w:lang w:val="hy-AM"/>
        </w:rPr>
      </w:pPr>
    </w:p>
    <w:p w:rsidR="00BB1514" w:rsidRPr="00631CF5" w:rsidRDefault="00BB1514" w:rsidP="00BB1514">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xmlns:w="http://schemas.openxmlformats.org/wordprocessingml/2006/main" w:rsidRPr="00631CF5">
        <w:rPr>
          <w:rFonts w:ascii="GHEA Grapalat" w:eastAsia="Times New Roman" w:hAnsi="GHEA Grapalat" w:cs="Sylfae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to be completed</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is</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of the commission</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of the secretary</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by </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until</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the invitation</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in the newsletter</w:t>
      </w:r>
      <w:r xmlns:w="http://schemas.openxmlformats.org/wordprocessingml/2006/main" w:rsidRPr="00631CF5">
        <w:rPr>
          <w:rFonts w:ascii="GHEA Grapalat" w:eastAsia="Times New Roman" w:hAnsi="GHEA Grapalat" w:cs="Times New Roman"/>
          <w:i/>
          <w:sz w:val="20"/>
          <w:szCs w:val="20"/>
          <w:lang w:val="hy-AM"/>
        </w:rPr>
        <w:t xml:space="preserve"> </w:t>
      </w:r>
      <w:r xmlns:w="http://schemas.openxmlformats.org/wordprocessingml/2006/main" w:rsidRPr="00631CF5">
        <w:rPr>
          <w:rFonts w:ascii="Arial" w:eastAsia="Times New Roman" w:hAnsi="Arial" w:cs="Arial"/>
          <w:i/>
          <w:sz w:val="20"/>
          <w:szCs w:val="20"/>
          <w:lang w:val="hy-AM"/>
        </w:rPr>
        <w:t xml:space="preserve">publishing</w:t>
      </w:r>
      <w:r xmlns:w="http://schemas.openxmlformats.org/wordprocessingml/2006/main" w:rsidRPr="00631CF5">
        <w:rPr>
          <w:rFonts w:ascii="GHEA Grapalat" w:eastAsia="Times New Roman" w:hAnsi="GHEA Grapalat" w:cs="Times New Roman"/>
          <w:i/>
          <w:sz w:val="20"/>
          <w:szCs w:val="20"/>
          <w:lang w:val="hy-AM"/>
        </w:rPr>
        <w:t xml:space="preserve">​</w:t>
      </w: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631CF5">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Arial" w:eastAsia="Times New Roman" w:hAnsi="Arial" w:cs="Arial"/>
                <w:b/>
                <w:bCs/>
                <w:sz w:val="20"/>
                <w:szCs w:val="20"/>
                <w:lang w:val="en-US"/>
              </w:rPr>
              <w:t xml:space="preserve">PAYMENT</w:t>
            </w:r>
            <w:r xmlns:w="http://schemas.openxmlformats.org/wordprocessingml/2006/main" w:rsidRPr="00631CF5">
              <w:rPr>
                <w:rFonts w:ascii="GHEA Grapalat" w:eastAsia="Times New Roman" w:hAnsi="GHEA Grapalat" w:cs="Arial"/>
                <w:b/>
                <w:bCs/>
                <w:sz w:val="20"/>
                <w:szCs w:val="20"/>
                <w:lang w:val="en-US"/>
              </w:rPr>
              <w:t xml:space="preserve"> </w:t>
            </w:r>
            <w:r xmlns:w="http://schemas.openxmlformats.org/wordprocessingml/2006/main" w:rsidRPr="00631CF5">
              <w:rPr>
                <w:rFonts w:ascii="Arial" w:eastAsia="Times New Roman" w:hAnsi="Arial" w:cs="Arial"/>
                <w:b/>
                <w:bCs/>
                <w:sz w:val="20"/>
                <w:szCs w:val="20"/>
                <w:lang w:val="en-US"/>
              </w:rPr>
              <w:t xml:space="preserve">REQUIREMENT </w:t>
            </w:r>
            <w:r xmlns:w="http://schemas.openxmlformats.org/wordprocessingml/2006/main" w:rsidRPr="00631CF5">
              <w:rPr>
                <w:rFonts w:ascii="GHEA Grapalat" w:eastAsia="Times New Roman" w:hAnsi="GHEA Grapalat" w:cs="Sylfaen"/>
                <w:b/>
                <w:bCs/>
                <w:sz w:val="20"/>
                <w:szCs w:val="20"/>
                <w:lang w:val="en-US"/>
              </w:rPr>
              <w:t xml:space="preserve">*</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lang w:val="en-US"/>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Number:</w:t>
            </w:r>
            <w:r xmlns:w="http://schemas.openxmlformats.org/wordprocessingml/2006/main"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3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Tahoma"/>
                <w:color w:val="000000"/>
                <w:sz w:val="20"/>
                <w:szCs w:val="20"/>
                <w:lang w:val="en-US"/>
              </w:rPr>
              <w:t xml:space="preserve">___ </w:t>
            </w:r>
            <w:r xmlns:w="http://schemas.openxmlformats.org/wordprocessingml/2006/main" w:rsidRPr="00631CF5">
              <w:rPr>
                <w:rFonts w:ascii="Arial" w:eastAsia="Times New Roman" w:hAnsi="Arial" w:cs="Arial"/>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Company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5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Payer's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organization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6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number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7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8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9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 </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b/>
                <w:sz w:val="20"/>
                <w:szCs w:val="20"/>
                <w:lang w:val="af-ZA"/>
              </w:rPr>
              <w:t xml:space="preserve">RA</w:t>
            </w:r>
            <w:r xmlns:w="http://schemas.openxmlformats.org/wordprocessingml/2006/main" w:rsidRPr="00631CF5">
              <w:rPr>
                <w:rFonts w:ascii="GHEA Grapalat" w:eastAsia="Times New Roman" w:hAnsi="GHEA Grapalat" w:cs="Arial"/>
                <w:b/>
                <w:sz w:val="20"/>
                <w:szCs w:val="20"/>
                <w:lang w:val="af-ZA"/>
              </w:rPr>
              <w:t xml:space="preserve">​</w:t>
            </w:r>
            <w:r xmlns:w="http://schemas.openxmlformats.org/wordprocessingml/2006/main" w:rsidRPr="00631CF5">
              <w:rPr>
                <w:rFonts w:ascii="GHEA Grapalat" w:eastAsia="Times New Roman" w:hAnsi="GHEA Grapalat" w:cs="Arial"/>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SHUT UP!</w:t>
            </w:r>
            <w:r xmlns:w="http://schemas.openxmlformats.org/wordprocessingml/2006/main" w:rsidRPr="00631CF5">
              <w:rPr>
                <w:rFonts w:ascii="GHEA Grapalat" w:eastAsia="Times New Roman" w:hAnsi="GHEA Grapalat" w:cs="Arial"/>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REGION:</w:t>
            </w:r>
            <w:r xmlns:w="http://schemas.openxmlformats.org/wordprocessingml/2006/main" w:rsidRPr="00631CF5">
              <w:rPr>
                <w:rFonts w:ascii="GHEA Grapalat" w:eastAsia="Times New Roman" w:hAnsi="GHEA Grapalat" w:cs="Arial"/>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TUMANIAN</w:t>
            </w:r>
            <w:r xmlns:w="http://schemas.openxmlformats.org/wordprocessingml/2006/main" w:rsidRPr="00631CF5">
              <w:rPr>
                <w:rFonts w:ascii="GHEA Grapalat" w:eastAsia="Times New Roman" w:hAnsi="GHEA Grapalat" w:cs="Arial"/>
                <w:b/>
                <w:sz w:val="20"/>
                <w:szCs w:val="20"/>
                <w:lang w:val="hy-AM"/>
              </w:rPr>
              <w:t xml:space="preserve"> </w:t>
            </w:r>
            <w:r xmlns:w="http://schemas.openxmlformats.org/wordprocessingml/2006/main" w:rsidRPr="00631CF5">
              <w:rPr>
                <w:rFonts w:ascii="GHEA Grapalat" w:eastAsia="Times New Roman" w:hAnsi="GHEA Grapalat" w:cs="Arial"/>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COMMUNITY </w:t>
            </w:r>
            <w:r xmlns:w="http://schemas.openxmlformats.org/wordprocessingml/2006/main" w:rsidRPr="00631CF5">
              <w:rPr>
                <w:rFonts w:ascii="Arial" w:eastAsia="Times New Roman" w:hAnsi="Arial" w:cs="Arial"/>
                <w:b/>
                <w:sz w:val="20"/>
                <w:szCs w:val="20"/>
                <w:lang w:val="hy-AM"/>
              </w:rPr>
              <w:t xml:space="preserve">IN:</w:t>
            </w:r>
            <w:r xmlns:w="http://schemas.openxmlformats.org/wordprocessingml/2006/main" w:rsidRPr="00631CF5">
              <w:rPr>
                <w:rFonts w:ascii="GHEA Grapalat" w:eastAsia="Times New Roman" w:hAnsi="GHEA Grapalat" w:cs="Arial"/>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UTILITY</w:t>
            </w:r>
            <w:r xmlns:w="http://schemas.openxmlformats.org/wordprocessingml/2006/main" w:rsidRPr="00631CF5">
              <w:rPr>
                <w:rFonts w:ascii="GHEA Grapalat" w:eastAsia="Times New Roman" w:hAnsi="GHEA Grapalat" w:cs="Arial"/>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ECONOMY </w:t>
            </w:r>
            <w:r xmlns:w="http://schemas.openxmlformats.org/wordprocessingml/2006/main" w:rsidRPr="00631CF5">
              <w:rPr>
                <w:rFonts w:ascii="GHEA Grapalat" w:eastAsia="Times New Roman" w:hAnsi="GHEA Grapalat" w:cs="Arial"/>
                <w:b/>
                <w:sz w:val="20"/>
                <w:szCs w:val="20"/>
                <w:lang w:val="af-ZA"/>
              </w:rPr>
              <w:t xml:space="preserve">»</w:t>
            </w:r>
            <w:r xmlns:w="http://schemas.openxmlformats.org/wordprocessingml/2006/main" w:rsidRPr="00631CF5">
              <w:rPr>
                <w:rFonts w:ascii="GHEA Grapalat" w:eastAsia="Times New Roman" w:hAnsi="GHEA Grapalat" w:cs="Arial"/>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AOC:</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10.</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lang w:val="hy-AM"/>
              </w:rPr>
              <w:t xml:space="preserve">11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Beneficiary's </w:t>
            </w:r>
            <w:r xmlns:w="http://schemas.openxmlformats.org/wordprocessingml/2006/main" w:rsidRPr="00631CF5">
              <w:rPr>
                <w:rFonts w:ascii="Arial" w:eastAsia="Times New Roman" w:hAnsi="Arial" w:cs="Arial"/>
                <w:sz w:val="20"/>
                <w:szCs w:val="20"/>
                <w:lang w:val="hy-AM"/>
              </w:rPr>
              <w:t xml:space="preserve">name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organization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b/>
                <w:sz w:val="20"/>
                <w:szCs w:val="20"/>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3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number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note </w:t>
            </w:r>
            <w:r xmlns:w="http://schemas.openxmlformats.org/wordprocessingml/2006/main" w:rsidRPr="00631CF5">
              <w:rPr>
                <w:rFonts w:ascii="GHEA Grapalat" w:eastAsia="Times New Roman" w:hAnsi="GHEA Grapalat" w:cs="Arial"/>
                <w:sz w:val="20"/>
                <w:szCs w:val="20"/>
              </w:rPr>
              <w:t xml:space="preserve">N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15.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t>
            </w:r>
            <w:proofErr xmlns:w="http://schemas.openxmlformats.org/wordprocessingml/2006/main" w:type="gramStart"/>
            <w:r xmlns:w="http://schemas.openxmlformats.org/wordprocessingml/2006/main" w:rsidRPr="00631CF5">
              <w:rPr>
                <w:rFonts w:ascii="Arial" w:eastAsia="Times New Roman" w:hAnsi="Arial" w:cs="Arial"/>
                <w:sz w:val="20"/>
                <w:szCs w:val="20"/>
                <w:lang w:val="hy-AM"/>
              </w:rPr>
              <w:t xml:space="preserve">amount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intended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accept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Sylfaen"/>
                <w:sz w:val="20"/>
                <w:szCs w:val="20"/>
                <w:lang w:val="hy-AM"/>
              </w:rPr>
              <w:t xml:space="preserve">which</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1 </w:t>
            </w:r>
            <w:r xmlns:w="http://schemas.openxmlformats.org/wordprocessingml/2006/main" w:rsidRPr="00631CF5">
              <w:rPr>
                <w:rFonts w:ascii="GHEA Grapalat" w:eastAsia="Times New Roman" w:hAnsi="GHEA Grapalat" w:cs="Sylfaen"/>
                <w:sz w:val="20"/>
                <w:szCs w:val="20"/>
              </w:rPr>
              <w:t xml:space="preserve">6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Currency </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Arial"/>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with code </w:t>
            </w:r>
            <w:r xmlns:w="http://schemas.openxmlformats.org/wordprocessingml/2006/main" w:rsidRPr="00631CF5">
              <w:rPr>
                <w:rFonts w:ascii="GHEA Grapalat" w:eastAsia="Times New Roman" w:hAnsi="GHEA Grapalat" w:cs="Arial"/>
                <w:sz w:val="20"/>
                <w:szCs w:val="20"/>
                <w:lang w:val="en-US"/>
              </w:rPr>
              <w:t xml:space="preserve">).</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7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631CF5">
              <w:rPr>
                <w:rFonts w:ascii="Arial" w:eastAsia="Times New Roman" w:hAnsi="Arial" w:cs="Arial"/>
                <w:sz w:val="20"/>
                <w:szCs w:val="20"/>
                <w:lang w:val="en-US"/>
              </w:rPr>
              <w:t xml:space="preserve">of transaction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payment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Arial"/>
                <w:sz w:val="20"/>
                <w:szCs w:val="20"/>
              </w:rPr>
              <w:t xml:space="preserv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Sylfaen"/>
                <w:bCs/>
                <w:i/>
                <w:sz w:val="20"/>
                <w:szCs w:val="20"/>
              </w:rPr>
              <w:t xml:space="preserve">( </w:t>
            </w:r>
            <w:proofErr xmlns:w="http://schemas.openxmlformats.org/wordprocessingml/2006/main" w:type="gramEnd"/>
            <w:r xmlns:w="http://schemas.openxmlformats.org/wordprocessingml/2006/main" w:rsidRPr="00631CF5">
              <w:rPr>
                <w:rFonts w:ascii="Arial" w:eastAsia="Times New Roman" w:hAnsi="Arial" w:cs="Arial"/>
                <w:bCs/>
                <w:i/>
                <w:sz w:val="20"/>
                <w:szCs w:val="20"/>
                <w:lang w:val="hy-AM"/>
              </w:rPr>
              <w:t xml:space="preserve">contract:</w:t>
            </w:r>
            <w:r xmlns:w="http://schemas.openxmlformats.org/wordprocessingml/2006/main" w:rsidRPr="00631CF5">
              <w:rPr>
                <w:rFonts w:ascii="GHEA Grapalat" w:eastAsia="Times New Roman" w:hAnsi="GHEA Grapalat" w:cs="Sylfaen"/>
                <w:bCs/>
                <w:i/>
                <w:sz w:val="20"/>
                <w:szCs w:val="20"/>
                <w:lang w:val="hy-AM"/>
              </w:rPr>
              <w:t xml:space="preserve"> </w:t>
            </w:r>
            <w:r xmlns:w="http://schemas.openxmlformats.org/wordprocessingml/2006/main" w:rsidRPr="00631CF5">
              <w:rPr>
                <w:rFonts w:ascii="Arial" w:eastAsia="Times New Roman" w:hAnsi="Arial" w:cs="Arial"/>
                <w:bCs/>
                <w:i/>
                <w:sz w:val="20"/>
                <w:szCs w:val="20"/>
                <w:lang w:val="hy-AM"/>
              </w:rPr>
              <w:t xml:space="preserve">performance</w:t>
            </w:r>
            <w:r xmlns:w="http://schemas.openxmlformats.org/wordprocessingml/2006/main" w:rsidRPr="00631CF5">
              <w:rPr>
                <w:rFonts w:ascii="GHEA Grapalat" w:eastAsia="Times New Roman" w:hAnsi="GHEA Grapalat" w:cs="Sylfaen"/>
                <w:bCs/>
                <w:i/>
                <w:sz w:val="20"/>
                <w:szCs w:val="20"/>
                <w:lang w:val="hy-AM"/>
              </w:rPr>
              <w:t xml:space="preserve"> </w:t>
            </w:r>
            <w:r xmlns:w="http://schemas.openxmlformats.org/wordprocessingml/2006/main" w:rsidRPr="00631CF5">
              <w:rPr>
                <w:rFonts w:ascii="Arial" w:eastAsia="Times New Roman" w:hAnsi="Arial" w:cs="Arial"/>
                <w:bCs/>
                <w:i/>
                <w:sz w:val="20"/>
                <w:szCs w:val="20"/>
                <w:lang w:val="en-US"/>
              </w:rPr>
              <w:t xml:space="preserve">ensure </w:t>
            </w:r>
            <w:r xmlns:w="http://schemas.openxmlformats.org/wordprocessingml/2006/main" w:rsidRPr="00631CF5">
              <w:rPr>
                <w:rFonts w:ascii="Arial" w:eastAsia="Times New Roman" w:hAnsi="Arial" w:cs="Arial"/>
                <w:bCs/>
                <w:i/>
                <w:sz w:val="20"/>
                <w:szCs w:val="20"/>
                <w:lang w:val="hy-AM"/>
              </w:rPr>
              <w:t xml:space="preserve">it</w:t>
            </w:r>
            <w:r xmlns:w="http://schemas.openxmlformats.org/wordprocessingml/2006/main" w:rsidRPr="00631CF5">
              <w:rPr>
                <w:rFonts w:ascii="GHEA Grapalat" w:eastAsia="Times New Roman" w:hAnsi="GHEA Grapalat" w:cs="Sylfaen"/>
                <w:bCs/>
                <w:i/>
                <w:sz w:val="20"/>
                <w:szCs w:val="20"/>
                <w:lang w:val="hy-AM"/>
              </w:rPr>
              <w:t xml:space="preserve"> </w:t>
            </w:r>
            <w:r xmlns:w="http://schemas.openxmlformats.org/wordprocessingml/2006/main" w:rsidRPr="00631CF5">
              <w:rPr>
                <w:rFonts w:ascii="Arial" w:eastAsia="Times New Roman" w:hAnsi="Arial" w:cs="Arial"/>
                <w:bCs/>
                <w:i/>
                <w:sz w:val="20"/>
                <w:szCs w:val="20"/>
                <w:lang w:val="hy-AM"/>
              </w:rPr>
              <w:t xml:space="preserve">for </w:t>
            </w:r>
            <w:r xmlns:w="http://schemas.openxmlformats.org/wordprocessingml/2006/main" w:rsidRPr="00631CF5">
              <w:rPr>
                <w:rFonts w:ascii="GHEA Grapalat" w:eastAsia="Times New Roman" w:hAnsi="GHEA Grapalat" w:cs="Sylfaen"/>
                <w:bCs/>
                <w:i/>
                <w:sz w:val="20"/>
                <w:szCs w:val="20"/>
              </w:rPr>
              <w:t xml:space="preserve">)</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GHEA Grapalat" w:eastAsia="Times New Roman" w:hAnsi="GHEA Grapalat" w:cs="Sylfaen"/>
                <w:sz w:val="20"/>
                <w:szCs w:val="20"/>
                <w:lang w:val="hy-AM"/>
              </w:rPr>
              <w:t xml:space="preserve">8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foundations: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Documents: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Arial"/>
                <w:sz w:val="20"/>
                <w:szCs w:val="20"/>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that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including: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about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agreement </w:t>
            </w:r>
            <w:r xmlns:w="http://schemas.openxmlformats.org/wordprocessingml/2006/main" w:rsidRPr="00631CF5">
              <w:rPr>
                <w:rFonts w:ascii="Arial" w:eastAsia="Times New Roman" w:hAnsi="Arial" w:cs="Arial"/>
                <w:sz w:val="20"/>
                <w:szCs w:val="20"/>
                <w:lang w:val="hy-AM"/>
              </w:rPr>
              <w:t xml:space="preserve">to </w:t>
            </w:r>
            <w:r xmlns:w="http://schemas.openxmlformats.org/wordprocessingml/2006/main" w:rsidRPr="00631CF5">
              <w:rPr>
                <w:rFonts w:ascii="GHEA Grapalat" w:eastAsia="Times New Roman" w:hAnsi="GHEA Grapalat" w:cs="Arial"/>
                <w:sz w:val="20"/>
                <w:szCs w:val="20"/>
                <w:lang w:val="hy-AM"/>
              </w:rPr>
              <w:t xml:space="preserve">them</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Arial"/>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numbers</w:t>
            </w:r>
            <w:r xmlns:w="http://schemas.openxmlformats.org/wordprocessingml/2006/main" w:rsidRPr="00631CF5">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hy-AM"/>
              </w:rPr>
              <w:t xml:space="preserve">p</w:t>
            </w:r>
            <w:r xmlns:w="http://schemas.openxmlformats.org/wordprocessingml/2006/main" w:rsidRPr="00631CF5">
              <w:rPr>
                <w:rFonts w:ascii="Arial" w:eastAsia="Times New Roman" w:hAnsi="Arial" w:cs="Arial"/>
                <w:sz w:val="20"/>
                <w:szCs w:val="20"/>
                <w:lang w:val="en-US"/>
              </w:rPr>
              <w:t xml:space="preserve">​</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code</w:t>
            </w:r>
            <w:proofErr xmlns:w="http://schemas.openxmlformats.org/wordprocessingml/2006/main" w:type="gramEnd"/>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whose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based on</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happening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charge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rPr>
                <w:rFonts w:ascii="GHEA Grapalat" w:eastAsia="Times New Roman" w:hAnsi="GHEA Grapalat" w:cs="Arial"/>
                <w:sz w:val="20"/>
                <w:szCs w:val="20"/>
              </w:rPr>
            </w:pP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19.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terms: </w:t>
            </w:r>
            <w:r xmlns:w="http://schemas.openxmlformats.org/wordprocessingml/2006/main" w:rsidRPr="00631CF5">
              <w:rPr>
                <w:rFonts w:ascii="GHEA Grapalat" w:eastAsia="Times New Roman" w:hAnsi="GHEA Grapalat" w:cs="Sylfae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Sylfaen"/>
                <w:sz w:val="20"/>
                <w:szCs w:val="20"/>
                <w:lang w:val="hy-AM"/>
              </w:rPr>
              <w:t xml:space="preserve">&gt;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hy-AM"/>
              </w:rPr>
              <w:t xml:space="preserve">20. </w:t>
            </w:r>
            <w:r xmlns:w="http://schemas.openxmlformats.org/wordprocessingml/2006/main" w:rsidRPr="00631CF5">
              <w:rPr>
                <w:rFonts w:ascii="Arial" w:eastAsia="Times New Roman" w:hAnsi="Arial" w:cs="Arial"/>
                <w:sz w:val="20"/>
                <w:szCs w:val="20"/>
                <w:lang w:val="hy-AM"/>
              </w:rPr>
              <w:t xml:space="preserve">Adverb</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pages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quantity: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Arial"/>
                <w:sz w:val="20"/>
                <w:szCs w:val="20"/>
                <w:lang w:val="en-US"/>
              </w:rPr>
              <w:t xml:space="preserv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page:</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Courier New"/>
                <w:sz w:val="20"/>
                <w:szCs w:val="20"/>
                <w:lang w:val="en-US"/>
              </w:rPr>
              <w:t xml:space="preserve"> </w:t>
            </w:r>
            <w:r xmlns:w="http://schemas.openxmlformats.org/wordprocessingml/2006/main" w:rsidRPr="00631CF5">
              <w:rPr>
                <w:rFonts w:ascii="GHEA Grapalat" w:eastAsia="Times New Roman" w:hAnsi="GHEA Grapalat" w:cs="Arial"/>
                <w:sz w:val="20"/>
                <w:szCs w:val="20"/>
                <w:lang w:val="hy-AM"/>
              </w:rPr>
              <w:t xml:space="preserve">22 </w:t>
            </w:r>
            <w:r xmlns:w="http://schemas.openxmlformats.org/wordprocessingml/2006/main" w:rsidRPr="00631CF5">
              <w:rPr>
                <w:rFonts w:ascii="GHEA Grapalat" w:eastAsia="Times New Roman" w:hAnsi="GHEA Grapalat" w:cs="Arial"/>
                <w:sz w:val="20"/>
                <w:szCs w:val="20"/>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signatures</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lang w:val="hy-AM"/>
              </w:rPr>
              <w:t xml:space="preserve">22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Arial"/>
                <w:sz w:val="20"/>
                <w:szCs w:val="20"/>
                <w:lang w:val="hy-AM"/>
              </w:rPr>
              <w:t xml:space="preserve">2 </w:t>
            </w:r>
            <w:r xmlns:w="http://schemas.openxmlformats.org/wordprocessingml/2006/main" w:rsidRPr="00631CF5">
              <w:rPr>
                <w:rFonts w:ascii="GHEA Grapalat" w:eastAsia="Times New Roman" w:hAnsi="GHEA Grapalat" w:cs="Arial"/>
                <w:sz w:val="20"/>
                <w:szCs w:val="20"/>
              </w:rPr>
              <w:t xml:space="preserve">1.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Sylfaen"/>
                <w:sz w:val="20"/>
                <w:szCs w:val="20"/>
              </w:rPr>
              <w:t xml:space="preserve">.</w:t>
            </w:r>
            <w:r xmlns:w="http://schemas.openxmlformats.org/wordprocessingml/2006/main" w:rsidRPr="00631CF5">
              <w:rPr>
                <w:rFonts w:ascii="GHEA Grapalat" w:eastAsia="Times New Roman" w:hAnsi="GHEA Grapalat" w:cs="Courier New"/>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signatures </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GHEA Grapalat" w:eastAsia="Times New Roman" w:hAnsi="GHEA Grapalat" w:cs="Sylfaen"/>
                <w:sz w:val="20"/>
                <w:szCs w:val="20"/>
              </w:rPr>
              <w:t xml:space="preserve">1.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rPr>
              <w:t xml:space="preserve">​</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rPr>
              <w:t xml:space="preserve">2 </w:t>
            </w:r>
            <w:r xmlns:w="http://schemas.openxmlformats.org/wordprocessingml/2006/main" w:rsidRPr="00631CF5">
              <w:rPr>
                <w:rFonts w:ascii="GHEA Grapalat" w:eastAsia="Times New Roman" w:hAnsi="GHEA Grapalat" w:cs="Tahoma"/>
                <w:color w:val="000000"/>
                <w:sz w:val="20"/>
                <w:szCs w:val="20"/>
                <w:lang w:val="hy-AM"/>
              </w:rPr>
              <w:t xml:space="preserve">4 </w:t>
            </w: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Arial" w:eastAsia="Times New Roman" w:hAnsi="Arial" w:cs="Arial"/>
                <w:color w:val="000000"/>
                <w:sz w:val="20"/>
                <w:szCs w:val="20"/>
                <w:lang w:val="en-US"/>
              </w:rPr>
              <w:t xml:space="preserve">a </w:t>
            </w: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Arial" w:eastAsia="Times New Roman" w:hAnsi="Arial" w:cs="Arial"/>
                <w:color w:val="000000"/>
                <w:sz w:val="20"/>
                <w:szCs w:val="20"/>
                <w:lang w:val="hy-AM"/>
              </w:rPr>
              <w:t xml:space="preserve">To the beneficiary</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attendant</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financial</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organization</w:t>
            </w:r>
            <w:r xmlns:w="http://schemas.openxmlformats.org/wordprocessingml/2006/main" w:rsidRPr="00631CF5">
              <w:rPr>
                <w:rFonts w:ascii="GHEA Grapalat" w:eastAsia="Times New Roman" w:hAnsi="GHEA Grapalat" w:cs="Tahoma"/>
                <w:color w:val="000000"/>
                <w:sz w:val="20"/>
                <w:szCs w:val="20"/>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sidRPr="00631CF5">
              <w:rPr>
                <w:rFonts w:ascii="GHEA Grapalat" w:eastAsia="Times New Roman" w:hAnsi="GHEA Grapalat" w:cs="Tahoma"/>
                <w:color w:val="000000"/>
                <w:sz w:val="20"/>
                <w:szCs w:val="20"/>
              </w:rPr>
              <w:t xml:space="preserve">                             </w:t>
            </w:r>
            <w:r xmlns:w="http://schemas.openxmlformats.org/wordprocessingml/2006/main" w:rsidRPr="00631CF5">
              <w:rPr>
                <w:rFonts w:ascii="GHEA Grapalat" w:eastAsia="Times New Roman" w:hAnsi="GHEA Grapalat" w:cs="Tahoma"/>
                <w:color w:val="000000"/>
                <w:sz w:val="20"/>
                <w:szCs w:val="20"/>
                <w:lang w:val="hy-AM"/>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GHEA Grapalat" w:eastAsia="Times New Roman" w:hAnsi="GHEA Grapalat" w:cs="Tahoma"/>
                <w:color w:val="000000"/>
                <w:sz w:val="20"/>
                <w:szCs w:val="20"/>
              </w:rPr>
              <w:t xml:space="preserve">/____________________/</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631CF5">
              <w:rPr>
                <w:rFonts w:ascii="GHEA Grapalat" w:eastAsia="Times New Roman" w:hAnsi="GHEA Grapalat" w:cs="Sylfaen"/>
                <w:sz w:val="20"/>
                <w:szCs w:val="20"/>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signature </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2 </w:t>
            </w:r>
            <w:r xmlns:w="http://schemas.openxmlformats.org/wordprocessingml/2006/main" w:rsidRPr="00631CF5">
              <w:rPr>
                <w:rFonts w:ascii="GHEA Grapalat" w:eastAsia="Times New Roman" w:hAnsi="GHEA Grapalat" w:cs="Tahoma"/>
                <w:color w:val="000000"/>
                <w:sz w:val="20"/>
                <w:szCs w:val="20"/>
                <w:lang w:val="hy-AM"/>
              </w:rPr>
              <w:t xml:space="preserve">3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en-US"/>
              </w:rPr>
              <w:t xml:space="preserve">a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hy-AM"/>
              </w:rPr>
              <w:t xml:space="preserve">To the payer</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attendant</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financial</w:t>
            </w:r>
            <w:r xmlns:w="http://schemas.openxmlformats.org/wordprocessingml/2006/main" w:rsidRPr="00631CF5">
              <w:rPr>
                <w:rFonts w:ascii="GHEA Grapalat" w:eastAsia="Times New Roman" w:hAnsi="GHEA Grapalat" w:cs="Tahoma"/>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organization</w:t>
            </w:r>
            <w:r xmlns:w="http://schemas.openxmlformats.org/wordprocessingml/2006/main"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signature </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FC6A11"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24.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GHEA Grapalat" w:eastAsia="Times New Roman" w:hAnsi="GHEA Grapalat" w:cs="Sylfaen"/>
                <w:sz w:val="20"/>
                <w:szCs w:val="20"/>
                <w:lang w:val="en-US"/>
              </w:rPr>
              <w:t xml:space="preserve">2 </w:t>
            </w:r>
            <w:r xmlns:w="http://schemas.openxmlformats.org/wordprocessingml/2006/main" w:rsidRPr="00631CF5">
              <w:rPr>
                <w:rFonts w:ascii="GHEA Grapalat" w:eastAsia="Times New Roman" w:hAnsi="GHEA Grapalat" w:cs="Sylfaen"/>
                <w:sz w:val="20"/>
                <w:szCs w:val="20"/>
                <w:lang w:val="hy-AM"/>
              </w:rPr>
              <w:t xml:space="preserve">4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Tahoma"/>
                <w:color w:val="000000"/>
                <w:sz w:val="20"/>
                <w:szCs w:val="20"/>
                <w:lang w:val="en-US"/>
              </w:rPr>
              <w:t xml:space="preserve">" </w:t>
            </w:r>
            <w:r xmlns:w="http://schemas.openxmlformats.org/wordprocessingml/2006/main" w:rsidRPr="00631CF5">
              <w:rPr>
                <w:rFonts w:ascii="Arial" w:eastAsia="Times New Roman" w:hAnsi="Arial" w:cs="Arial"/>
                <w:color w:val="000000"/>
                <w:sz w:val="20"/>
                <w:szCs w:val="20"/>
                <w:lang w:val="en-US"/>
              </w:rPr>
              <w:t xml:space="preserve">___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r xmlns:w="http://schemas.openxmlformats.org/wordprocessingml/2006/main"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23.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K.</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w:t>
            </w:r>
            <w:r xmlns:w="http://schemas.openxmlformats.org/wordprocessingml/2006/main" w:rsidRPr="00631CF5">
              <w:rPr>
                <w:rFonts w:ascii="GHEA Grapalat" w:eastAsia="Times New Roman" w:hAnsi="GHEA Grapalat" w:cs="Sylfaen"/>
                <w:sz w:val="20"/>
                <w:szCs w:val="20"/>
                <w:lang w:val="en-US"/>
              </w:rPr>
              <w:t xml:space="preserve">​</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23. </w:t>
            </w:r>
            <w:r xmlns:w="http://schemas.openxmlformats.org/wordprocessingml/2006/main" w:rsidRPr="00631CF5">
              <w:rPr>
                <w:rFonts w:ascii="Arial" w:eastAsia="Times New Roman" w:hAnsi="Arial" w:cs="Arial"/>
                <w:sz w:val="20"/>
                <w:szCs w:val="20"/>
                <w:lang w:val="hy-AM"/>
              </w:rPr>
              <w:t xml:space="preserve">c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Execution:</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 </w:t>
            </w:r>
            <w:r xmlns:w="http://schemas.openxmlformats.org/wordprocessingml/2006/main" w:rsidRPr="00631CF5">
              <w:rPr>
                <w:rFonts w:ascii="GHEA Grapalat" w:eastAsia="Times New Roman" w:hAnsi="GHEA Grapalat" w:cs="Tahoma"/>
                <w:color w:val="000000"/>
                <w:sz w:val="20"/>
                <w:szCs w:val="20"/>
                <w:lang w:val="en-US"/>
              </w:rPr>
              <w:t xml:space="preserve">___ </w:t>
            </w:r>
            <w:r xmlns:w="http://schemas.openxmlformats.org/wordprocessingml/2006/main" w:rsidRPr="00631CF5">
              <w:rPr>
                <w:rFonts w:ascii="Arial" w:eastAsia="Times New Roman" w:hAnsi="Arial" w:cs="Arial"/>
                <w:color w:val="000000"/>
                <w:sz w:val="20"/>
                <w:szCs w:val="20"/>
                <w:lang w:val="en-US"/>
              </w:rPr>
              <w:t xml:space="preserve">" </w:t>
            </w:r>
            <w:r xmlns:w="http://schemas.openxmlformats.org/wordprocessingml/2006/main" w:rsidRPr="00631CF5">
              <w:rPr>
                <w:rFonts w:ascii="GHEA Grapalat" w:eastAsia="Times New Roman" w:hAnsi="GHEA Grapalat" w:cs="Sylfaen"/>
                <w:color w:val="000000"/>
                <w:sz w:val="20"/>
                <w:szCs w:val="20"/>
                <w:lang w:val="en-US"/>
              </w:rPr>
              <w:t xml:space="preserve">___ </w:t>
            </w:r>
            <w:r xmlns:w="http://schemas.openxmlformats.org/wordprocessingml/2006/main" w:rsidRPr="00631CF5">
              <w:rPr>
                <w:rFonts w:ascii="GHEA Grapalat" w:eastAsia="Times New Roman" w:hAnsi="GHEA Grapalat" w:cs="Tahoma"/>
                <w:color w:val="000000"/>
                <w:sz w:val="20"/>
                <w:szCs w:val="20"/>
                <w:lang w:val="en-US"/>
              </w:rPr>
              <w:t xml:space="preserve">20___</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Payment:</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demand letter</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to be completed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is</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according to</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hereby</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by invitation</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defined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GHEA Grapalat" w:eastAsia="Times New Roman" w:hAnsi="GHEA Grapalat" w:cs="Franklin Gothic Medium Cond"/>
          <w:i/>
          <w:sz w:val="16"/>
          <w:szCs w:val="24"/>
          <w:lang w:val="hy-AM"/>
        </w:rPr>
        <w:t xml:space="preserve">Payment</w:t>
      </w:r>
      <w:r xmlns:w="http://schemas.openxmlformats.org/wordprocessingml/2006/main" w:rsidRPr="00631CF5">
        <w:rPr>
          <w:rFonts w:ascii="Arial" w:eastAsia="Times New Roman" w:hAnsi="Arial" w:cs="Arial"/>
          <w:i/>
          <w:sz w:val="16"/>
          <w:szCs w:val="24"/>
          <w:lang w:val="hy-AM"/>
        </w:rPr>
        <w:t xml:space="preserve">​</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of demand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mandatory</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valid conditions</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and:</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filling</w:t>
      </w:r>
      <w:r xmlns:w="http://schemas.openxmlformats.org/wordprocessingml/2006/main" w:rsidRPr="00631CF5">
        <w:rPr>
          <w:rFonts w:ascii="GHEA Grapalat" w:eastAsia="Times New Roman" w:hAnsi="GHEA Grapalat" w:cs="Times New Roman"/>
          <w:i/>
          <w:sz w:val="16"/>
          <w:szCs w:val="24"/>
          <w:lang w:val="hy-AM"/>
        </w:rPr>
        <w:t xml:space="preserve"> </w:t>
      </w:r>
      <w:r xmlns:w="http://schemas.openxmlformats.org/wordprocessingml/2006/main" w:rsidRPr="00631CF5">
        <w:rPr>
          <w:rFonts w:ascii="Arial" w:eastAsia="Times New Roman" w:hAnsi="Arial" w:cs="Arial"/>
          <w:i/>
          <w:sz w:val="16"/>
          <w:szCs w:val="24"/>
          <w:lang w:val="hy-AM"/>
        </w:rPr>
        <w:t xml:space="preserve">order </w:t>
      </w:r>
      <w:r xmlns:w="http://schemas.openxmlformats.org/wordprocessingml/2006/main" w:rsidRPr="00631CF5">
        <w:rPr>
          <w:rFonts w:ascii="GHEA Grapalat" w:eastAsia="Times New Roman" w:hAnsi="GHEA Grapalat" w:cs="Franklin Gothic Medium Cond"/>
          <w:i/>
          <w:sz w:val="16"/>
          <w:szCs w:val="24"/>
          <w:lang w:val="hy-AM"/>
        </w:rPr>
        <w:t xml:space="preserve">" </w:t>
      </w:r>
      <w:r xmlns:w="http://schemas.openxmlformats.org/wordprocessingml/2006/main" w:rsidRPr="00631CF5">
        <w:rPr>
          <w:rFonts w:ascii="GHEA Grapalat" w:eastAsia="Times New Roman" w:hAnsi="GHEA Grapalat" w:cs="Times New Roman"/>
          <w:i/>
          <w:sz w:val="16"/>
          <w:szCs w:val="24"/>
          <w:lang w:val="hy-AM"/>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631CF5">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631CF5">
        <w:rPr>
          <w:rFonts w:ascii="Arial" w:eastAsia="Times New Roman" w:hAnsi="Arial" w:cs="Arial"/>
          <w:b/>
          <w:lang w:val="hy-AM"/>
        </w:rPr>
        <w:lastRenderedPageBreak xmlns:w="http://schemas.openxmlformats.org/wordprocessingml/2006/main"/>
      </w:r>
      <w:r xmlns:w="http://schemas.openxmlformats.org/wordprocessingml/2006/main" w:rsidRPr="00631CF5">
        <w:rPr>
          <w:rFonts w:ascii="Arial" w:eastAsia="Times New Roman" w:hAnsi="Arial" w:cs="Arial"/>
          <w:b/>
          <w:lang w:val="hy-AM"/>
        </w:rPr>
        <w:t xml:space="preserve">Payment:</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of demand</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mandatory</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valid conditions</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and:</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filling</w:t>
      </w:r>
      <w:r xmlns:w="http://schemas.openxmlformats.org/wordprocessingml/2006/main" w:rsidRPr="00631CF5">
        <w:rPr>
          <w:rFonts w:ascii="GHEA Grapalat" w:eastAsia="Times New Roman" w:hAnsi="GHEA Grapalat" w:cs="Times New Roman"/>
          <w:b/>
          <w:lang w:val="nl-NL"/>
        </w:rPr>
        <w:t xml:space="preserve"> </w:t>
      </w:r>
      <w:r xmlns:w="http://schemas.openxmlformats.org/wordprocessingml/2006/main" w:rsidRPr="00631CF5">
        <w:rPr>
          <w:rFonts w:ascii="Arial" w:eastAsia="Times New Roman" w:hAnsi="Arial" w:cs="Arial"/>
          <w:b/>
          <w:lang w:val="hy-AM"/>
        </w:rPr>
        <w:t xml:space="preserve">the guide</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Q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&lt;&lt; </w:t>
            </w:r>
            <w:r xmlns:w="http://schemas.openxmlformats.org/wordprocessingml/2006/main" w:rsidRPr="00631CF5">
              <w:rPr>
                <w:rFonts w:ascii="Arial" w:eastAsia="Times New Roman" w:hAnsi="Arial" w:cs="Arial"/>
                <w:b/>
                <w:sz w:val="20"/>
                <w:szCs w:val="20"/>
                <w:lang w:val="en-US"/>
              </w:rPr>
              <w:t xml:space="preserve">Payment</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requisition </w:t>
            </w:r>
            <w:r xmlns:w="http://schemas.openxmlformats.org/wordprocessingml/2006/main" w:rsidRPr="00631CF5">
              <w:rPr>
                <w:rFonts w:ascii="GHEA Grapalat" w:eastAsia="Times New Roman" w:hAnsi="GHEA Grapalat" w:cs="Times New Roman"/>
                <w:b/>
                <w:sz w:val="20"/>
                <w:szCs w:val="20"/>
                <w:lang w:val="en-US"/>
              </w:rPr>
              <w:t xml:space="preserve">&gt;&gt; </w:t>
            </w:r>
            <w:r xmlns:w="http://schemas.openxmlformats.org/wordprocessingml/2006/main" w:rsidRPr="00631CF5">
              <w:rPr>
                <w:rFonts w:ascii="Arial" w:eastAsia="Times New Roman" w:hAnsi="Arial" w:cs="Arial"/>
                <w:b/>
                <w:sz w:val="20"/>
                <w:szCs w:val="20"/>
                <w:lang w:val="en-US"/>
              </w:rPr>
              <w:t xml:space="preserve">document</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Marked</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field </w:t>
            </w:r>
            <w:r xmlns:w="http://schemas.openxmlformats.org/wordprocessingml/2006/main" w:rsidRPr="00631CF5">
              <w:rPr>
                <w:rFonts w:ascii="GHEA Grapalat" w:eastAsia="Times New Roman" w:hAnsi="GHEA Grapalat" w:cs="Times New Roman"/>
                <w:b/>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of validity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availability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631CF5">
              <w:rPr>
                <w:rFonts w:ascii="Arial" w:eastAsia="Times New Roman" w:hAnsi="Arial" w:cs="Arial"/>
                <w:b/>
                <w:sz w:val="20"/>
                <w:szCs w:val="20"/>
                <w:lang w:val="en-US"/>
              </w:rPr>
              <w:t xml:space="preserve">Valid condition</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filling</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the requirement</w:t>
            </w:r>
            <w:r xmlns:w="http://schemas.openxmlformats.org/wordprocessingml/2006/main" w:rsidRPr="00631CF5">
              <w:rPr>
                <w:rFonts w:ascii="GHEA Grapalat" w:eastAsia="Times New Roman" w:hAnsi="GHEA Grapalat" w:cs="Times New Roman"/>
                <w:b/>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hy-AM"/>
              </w:rPr>
              <w:t xml:space="preserve">shopping</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process</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related </w:t>
            </w:r>
            <w:r xmlns:w="http://schemas.openxmlformats.org/wordprocessingml/2006/main" w:rsidRPr="00631CF5">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Validity:</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complementary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side </w:t>
            </w:r>
            <w:r xmlns:w="http://schemas.openxmlformats.org/wordprocessingml/2006/main" w:rsidRPr="00631CF5">
              <w:rPr>
                <w:rFonts w:ascii="GHEA Grapalat" w:eastAsia="Times New Roman" w:hAnsi="GHEA Grapalat" w:cs="Times New Roman"/>
                <w:b/>
                <w:sz w:val="20"/>
                <w:szCs w:val="20"/>
                <w:lang w:val="en-US"/>
              </w:rPr>
              <w:t xml:space="preserve">:</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Arial" w:eastAsia="Times New Roman" w:hAnsi="Arial" w:cs="Arial"/>
                <w:b/>
                <w:sz w:val="20"/>
                <w:szCs w:val="20"/>
                <w:lang w:val="en-US"/>
              </w:rPr>
              <w:t xml:space="preserve">beneficiary</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or</w:t>
            </w: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en-US"/>
              </w:rPr>
              <w:t xml:space="preserve">the payer</w:t>
            </w:r>
          </w:p>
          <w:p w:rsidR="00BB1514" w:rsidRPr="00631CF5" w:rsidRDefault="00BB1514" w:rsidP="00BB1514">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 </w:t>
            </w:r>
            <w:r xmlns:w="http://schemas.openxmlformats.org/wordprocessingml/2006/main" w:rsidRPr="00631CF5">
              <w:rPr>
                <w:rFonts w:ascii="Arial" w:eastAsia="Times New Roman" w:hAnsi="Arial" w:cs="Arial"/>
                <w:b/>
                <w:sz w:val="20"/>
                <w:szCs w:val="20"/>
                <w:lang w:val="hy-AM"/>
              </w:rPr>
              <w:t xml:space="preserve">shopping</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process</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w:t>
            </w: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related </w:t>
            </w:r>
            <w:r xmlns:w="http://schemas.openxmlformats.org/wordprocessingml/2006/main" w:rsidRPr="00631CF5">
              <w:rPr>
                <w:rFonts w:ascii="GHEA Grapalat" w:eastAsia="Times New Roman" w:hAnsi="GHEA Grapalat" w:cs="Times New Roman"/>
                <w:b/>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631CF5">
              <w:rPr>
                <w:rFonts w:ascii="GHEA Grapalat" w:eastAsia="Times New Roman" w:hAnsi="GHEA Grapalat" w:cs="Times New Roman"/>
                <w:b/>
                <w:sz w:val="20"/>
                <w:szCs w:val="20"/>
                <w:lang w:val="en-US"/>
              </w:rPr>
              <w:t xml:space="preserve">5:00</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of the document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of the document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 </w:t>
            </w:r>
            <w:r xmlns:w="http://schemas.openxmlformats.org/wordprocessingml/2006/main" w:rsidRPr="00631CF5">
              <w:rPr>
                <w:rFonts w:ascii="GHEA Grapalat" w:eastAsia="Times New Roman" w:hAnsi="GHEA Grapalat" w:cs="Times New Roman"/>
                <w:sz w:val="20"/>
                <w:szCs w:val="20"/>
                <w:lang w:val="hy-AM"/>
              </w:rPr>
              <w:t xml:space="preserve">&gt;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when presenting</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GHEA Grapalat" w:eastAsia="Times New Roman" w:hAnsi="GHEA Grapalat" w:cs="Times New Roman"/>
                <w:sz w:val="20"/>
                <w:szCs w:val="20"/>
                <w:lang w:val="hy-AM"/>
              </w:rPr>
              <w:t xml:space="preserve">day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en-US"/>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name of </w:t>
            </w:r>
            <w:r xmlns:w="http://schemas.openxmlformats.org/wordprocessingml/2006/main" w:rsidRPr="00631CF5">
              <w:rPr>
                <w:rFonts w:ascii="Arial" w:eastAsia="Times New Roman" w:hAnsi="Arial" w:cs="Arial"/>
                <w:sz w:val="20"/>
                <w:szCs w:val="20"/>
                <w:lang w:val="en-US"/>
              </w:rPr>
              <w:t xml:space="preserve">the </w:t>
            </w:r>
            <w:r xmlns:w="http://schemas.openxmlformats.org/wordprocessingml/2006/main" w:rsidRPr="00631CF5">
              <w:rPr>
                <w:rFonts w:ascii="Arial" w:eastAsia="Times New Roman" w:hAnsi="Arial" w:cs="Arial"/>
                <w:sz w:val="20"/>
                <w:szCs w:val="20"/>
                <w:lang w:val="en-US"/>
              </w:rPr>
              <w:t xml:space="preserve">person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whose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the 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Amount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added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first name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last name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physical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w:t>
            </w:r>
            <w:r xmlns:w="http://schemas.openxmlformats.org/wordprocessingml/2006/main" w:rsidRPr="00631CF5">
              <w:rPr>
                <w:rFonts w:ascii="Arial" w:eastAsia="Times New Roman" w:hAnsi="Arial" w:cs="Arial"/>
                <w:sz w:val="20"/>
                <w:szCs w:val="20"/>
                <w:lang w:val="en-US"/>
              </w:rPr>
              <w:t xml:space="preserve">if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Mentioned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also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other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data </w:t>
            </w:r>
            <w:r xmlns:w="http://schemas.openxmlformats.org/wordprocessingml/2006/main" w:rsidRPr="00631CF5">
              <w:rPr>
                <w:rFonts w:ascii="Arial" w:eastAsia="Times New Roman" w:hAnsi="Arial" w:cs="Arial"/>
                <w:sz w:val="20"/>
                <w:szCs w:val="20"/>
                <w:lang w:val="en-US"/>
              </w:rPr>
              <w:t xml:space="preserve">according </w:t>
            </w:r>
            <w:r xmlns:w="http://schemas.openxmlformats.org/wordprocessingml/2006/main" w:rsidRPr="00631CF5">
              <w:rPr>
                <w:rFonts w:ascii="GHEA Grapalat" w:eastAsia="Times New Roman" w:hAnsi="GHEA Grapalat" w:cs="Times New Roman"/>
                <w:sz w:val="20"/>
                <w:szCs w:val="20"/>
                <w:lang w:val="en-US"/>
              </w:rPr>
              <w:t xml:space="preserve">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necessity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Filling up</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bank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himself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bounded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accounted 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physical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 </w:t>
            </w:r>
            <w:r xmlns:w="http://schemas.openxmlformats.org/wordprocessingml/2006/main" w:rsidRPr="00631CF5">
              <w:rPr>
                <w:rFonts w:ascii="Arial" w:eastAsia="Times New Roman" w:hAnsi="Arial" w:cs="Arial"/>
                <w:sz w:val="20"/>
                <w:szCs w:val="20"/>
                <w:lang w:val="hy-AM"/>
              </w:rPr>
              <w:t xml:space="preserve">of:</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en-US"/>
              </w:rPr>
              <w:t xml:space="preserve">the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name: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person's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Recipient's </w:t>
            </w:r>
            <w:r xmlns:w="http://schemas.openxmlformats.org/wordprocessingml/2006/main" w:rsidRPr="00631CF5">
              <w:rPr>
                <w:rFonts w:ascii="GHEA Grapalat" w:eastAsia="Times New Roman" w:hAnsi="GHEA Grapalat" w:cs="Times New Roman"/>
                <w:sz w:val="20"/>
                <w:szCs w:val="20"/>
                <w:lang w:val="en-US"/>
              </w:rPr>
              <w:t xml:space="preserve">name </w:t>
            </w:r>
            <w:r xmlns:w="http://schemas.openxmlformats.org/wordprocessingml/2006/main" w:rsidRPr="00631CF5">
              <w:rPr>
                <w:rFonts w:ascii="Arial" w:eastAsia="Times New Roman" w:hAnsi="Arial" w:cs="Arial"/>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be noted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also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other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data </w:t>
            </w:r>
            <w:r xmlns:w="http://schemas.openxmlformats.org/wordprocessingml/2006/main" w:rsidRPr="00631CF5">
              <w:rPr>
                <w:rFonts w:ascii="Arial" w:eastAsia="Times New Roman" w:hAnsi="Arial" w:cs="Arial"/>
                <w:sz w:val="20"/>
                <w:szCs w:val="20"/>
                <w:lang w:val="en-US"/>
              </w:rPr>
              <w:t xml:space="preserve">according </w:t>
            </w:r>
            <w:r xmlns:w="http://schemas.openxmlformats.org/wordprocessingml/2006/main" w:rsidRPr="00631CF5">
              <w:rPr>
                <w:rFonts w:ascii="GHEA Grapalat" w:eastAsia="Times New Roman" w:hAnsi="GHEA Grapalat" w:cs="Times New Roman"/>
                <w:sz w:val="20"/>
                <w:szCs w:val="20"/>
                <w:lang w:val="en-US"/>
              </w:rPr>
              <w:t xml:space="preserve">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 </w:t>
            </w:r>
            <w:r xmlns:w="http://schemas.openxmlformats.org/wordprocessingml/2006/main" w:rsidRPr="00631CF5">
              <w:rPr>
                <w:rFonts w:ascii="Arial" w:eastAsia="Times New Roman" w:hAnsi="Arial"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shopping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connected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process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Sylfaen"/>
                <w:sz w:val="20"/>
                <w:szCs w:val="20"/>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 </w:t>
            </w:r>
            <w:r xmlns:w="http://schemas.openxmlformats.org/wordprocessingml/2006/main" w:rsidRPr="00631CF5">
              <w:rPr>
                <w:rFonts w:ascii="GHEA Grapalat" w:eastAsia="Times New Roman" w:hAnsi="GHEA Grapalat" w:cs="Sylfaen"/>
                <w:sz w:val="20"/>
                <w:szCs w:val="20"/>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Armenia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Republic</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normative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legal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acts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defined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t>
            </w:r>
            <w:r xmlns:w="http://schemas.openxmlformats.org/wordprocessingml/2006/main" w:rsidRPr="00631CF5">
              <w:rPr>
                <w:rFonts w:ascii="GHEA Grapalat" w:eastAsia="Times New Roman" w:hAnsi="GHEA Grapalat" w:cs="Times New Roman"/>
                <w:sz w:val="20"/>
                <w:szCs w:val="20"/>
                <w:lang w:val="en-US"/>
              </w:rPr>
              <w:t xml:space="preserve">cases </w:t>
            </w:r>
            <w:r xmlns:w="http://schemas.openxmlformats.org/wordprocessingml/2006/main" w:rsidRPr="00631CF5">
              <w:rPr>
                <w:rFonts w:ascii="Arial" w:eastAsia="Times New Roman" w:hAnsi="Arial" w:cs="Arial"/>
                <w:sz w:val="20"/>
                <w:szCs w:val="20"/>
                <w:lang w:val="en-US"/>
              </w:rPr>
              <w:t xml:space="preserve">when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accounted 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taxpayer</w:t>
            </w:r>
            <w:r xmlns:w="http://schemas.openxmlformats.org/wordprocessingml/2006/main"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name 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treasury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account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transferred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from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charged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in advance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GHEA Grapalat" w:eastAsia="Times New Roman" w:hAnsi="GHEA Grapalat" w:cs="Times New Roman"/>
                <w:sz w:val="20"/>
                <w:szCs w:val="20"/>
                <w:lang w:val="en-US"/>
              </w:rPr>
              <w:t xml:space="preserve">invitation</w:t>
            </w:r>
            <w:r xmlns:w="http://schemas.openxmlformats.org/wordprocessingml/2006/main" w:rsidRPr="00631CF5">
              <w:rPr>
                <w:rFonts w:ascii="Arial" w:eastAsia="Times New Roman" w:hAnsi="Arial" w:cs="Arial"/>
                <w:sz w:val="20"/>
                <w:szCs w:val="20"/>
                <w:lang w:val="en-US"/>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amount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numbers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subject 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amount: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numbers</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words </w:t>
            </w:r>
            <w:r xmlns:w="http://schemas.openxmlformats.org/wordprocessingml/2006/main" w:rsidRPr="00631CF5">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intended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money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partial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accept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Sylfaen"/>
                <w:sz w:val="20"/>
                <w:szCs w:val="20"/>
                <w:lang w:val="hy-AM"/>
              </w:rPr>
              <w:t xml:space="preserve">which</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shopping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connected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applies </w:t>
            </w:r>
            <w:r xmlns:w="http://schemas.openxmlformats.org/wordprocessingml/2006/main" w:rsidRPr="00631CF5">
              <w:rPr>
                <w:rFonts w:ascii="GHEA Grapalat" w:eastAsia="Times New Roman" w:hAnsi="GHEA Grapalat" w:cs="Sylfaen"/>
                <w:sz w:val="20"/>
                <w:szCs w:val="20"/>
                <w:lang w:val="hy-AM"/>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currency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in words: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with code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transaction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w:t>
            </w:r>
            <w:r xmlns:w="http://schemas.openxmlformats.org/wordprocessingml/2006/main" w:rsidRPr="00631CF5">
              <w:rPr>
                <w:rFonts w:ascii="GHEA Grapalat" w:eastAsia="Times New Roman" w:hAnsi="GHEA Grapalat" w:cs="Times New Roman"/>
                <w:sz w:val="20"/>
                <w:szCs w:val="20"/>
                <w:lang w:val="en-US"/>
              </w:rPr>
              <w:t xml:space="preserve">contract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provision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GHEA Grapalat" w:eastAsia="Times New Roman" w:hAnsi="GHEA Grapalat" w:cs="Times New Roman"/>
                <w:sz w:val="20"/>
                <w:szCs w:val="20"/>
                <w:lang w:val="hy-AM"/>
              </w:rPr>
              <w:t xml:space="preserve">invitation</w:t>
            </w:r>
            <w:r xmlns:w="http://schemas.openxmlformats.org/wordprocessingml/2006/main" w:rsidRPr="00631CF5">
              <w:rPr>
                <w:rFonts w:ascii="Arial" w:eastAsia="Times New Roman" w:hAnsi="Arial" w:cs="Arial"/>
                <w:sz w:val="20"/>
                <w:szCs w:val="20"/>
                <w:lang w:val="hy-AM"/>
              </w:rPr>
              <w:t xml:space="preserve">​</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foundations:</w:t>
            </w:r>
            <w:r xmlns:w="http://schemas.openxmlformats.org/wordprocessingml/2006/main"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request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specified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money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charging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document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data </w:t>
            </w:r>
            <w:r xmlns:w="http://schemas.openxmlformats.org/wordprocessingml/2006/main" w:rsidRPr="00631CF5">
              <w:rPr>
                <w:rFonts w:ascii="GHEA Grapalat" w:eastAsia="Times New Roman" w:hAnsi="GHEA Grapalat" w:cs="Times New Roman"/>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based 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for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basis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being</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contract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hy-AM"/>
              </w:rPr>
              <w:t xml:space="preserve">the </w:t>
            </w:r>
            <w:r xmlns:w="http://schemas.openxmlformats.org/wordprocessingml/2006/main" w:rsidRPr="00631CF5">
              <w:rPr>
                <w:rFonts w:ascii="Arial" w:eastAsia="Times New Roman" w:hAnsi="Arial" w:cs="Arial"/>
                <w:sz w:val="20"/>
                <w:szCs w:val="20"/>
                <w:lang w:val="en-US"/>
              </w:rPr>
              <w:t xml:space="preserve">number</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purchase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the procedure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code</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according to</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suffering</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about</w:t>
            </w:r>
            <w:r xmlns:w="http://schemas.openxmlformats.org/wordprocessingml/2006/main" w:rsidRPr="00631CF5">
              <w:rPr>
                <w:rFonts w:ascii="GHEA Grapalat" w:eastAsia="Times New Roman" w:hAnsi="GHEA Grapalat" w:cs="Arial"/>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agreement </w:t>
            </w:r>
            <w:r xmlns:w="http://schemas.openxmlformats.org/wordprocessingml/2006/main" w:rsidRPr="00631CF5">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Beneficiary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Sylfae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Sylfaen"/>
                <w:sz w:val="20"/>
                <w:szCs w:val="20"/>
                <w:lang w:val="hy-AM"/>
              </w:rPr>
              <w:t xml:space="preserve">&gt; </w:t>
            </w:r>
            <w:r xmlns:w="http://schemas.openxmlformats.org/wordprocessingml/2006/main" w:rsidRPr="00631CF5">
              <w:rPr>
                <w:rFonts w:ascii="GHEA Grapalat" w:eastAsia="Times New Roman" w:hAnsi="GHEA Grapalat" w:cs="Sylfaen"/>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words</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which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mean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that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payer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signing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gives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consent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amount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account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charge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adjective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pages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requisition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next to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presented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documents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pages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number </w:t>
            </w:r>
            <w:r xmlns:w="http://schemas.openxmlformats.org/wordprocessingml/2006/main" w:rsidRPr="00631CF5">
              <w:rPr>
                <w:rFonts w:ascii="GHEA Grapalat" w:eastAsia="Times New Roman" w:hAnsi="GHEA Grapalat" w:cs="Times New Roman"/>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 provided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bank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If:</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bases </w:t>
            </w:r>
            <w:r xmlns:w="http://schemas.openxmlformats.org/wordprocessingml/2006/main" w:rsidRPr="00631CF5">
              <w:rPr>
                <w:rFonts w:ascii="GHEA Grapalat" w:eastAsia="Times New Roman" w:hAnsi="GHEA Grapalat" w:cs="Sylfaen"/>
                <w:sz w:val="20"/>
                <w:szCs w:val="20"/>
                <w:lang w:val="hy-AM"/>
              </w:rPr>
              <w:t xml:space="preserve">&gt; </w:t>
            </w:r>
            <w:r xmlns:w="http://schemas.openxmlformats.org/wordprocessingml/2006/main" w:rsidRPr="00631CF5">
              <w:rPr>
                <w:rFonts w:ascii="Arial" w:eastAsia="Times New Roman" w:hAnsi="Arial" w:cs="Arial"/>
                <w:sz w:val="20"/>
                <w:szCs w:val="20"/>
                <w:lang w:val="hy-AM"/>
              </w:rPr>
              <w:t xml:space="preserve">field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data</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mandatory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 </w:t>
            </w:r>
            <w:r xmlns:w="http://schemas.openxmlformats.org/wordprocessingml/2006/main" w:rsidRPr="00631CF5">
              <w:rPr>
                <w:rFonts w:ascii="GHEA Grapalat" w:eastAsia="Times New Roman" w:hAnsi="GHEA Grapalat" w:cs="Times New Roman"/>
                <w:sz w:val="20"/>
                <w:szCs w:val="20"/>
                <w:lang w:val="en-US"/>
              </w:rPr>
              <w:t xml:space="preserve">1.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this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field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in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which</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Payment: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conditions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field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 </w:t>
            </w:r>
            <w:r xmlns:w="http://schemas.openxmlformats.org/wordprocessingml/2006/main" w:rsidRPr="00631CF5">
              <w:rPr>
                <w:rFonts w:ascii="GHEA Grapalat" w:eastAsia="Times New Roman" w:hAnsi="GHEA Grapalat" w:cs="Times New Roman"/>
                <w:sz w:val="20"/>
                <w:szCs w:val="20"/>
                <w:lang w:val="hy-AM"/>
              </w:rPr>
              <w:t xml:space="preserve">&lt; </w:t>
            </w:r>
            <w:r xmlns:w="http://schemas.openxmlformats.org/wordprocessingml/2006/main" w:rsidRPr="00631CF5">
              <w:rPr>
                <w:rFonts w:ascii="Arial" w:eastAsia="Times New Roman" w:hAnsi="Arial" w:cs="Arial"/>
                <w:sz w:val="20"/>
                <w:szCs w:val="20"/>
                <w:lang w:val="hy-AM"/>
              </w:rPr>
              <w:t xml:space="preserve">accepted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payment </w:t>
            </w:r>
            <w:r xmlns:w="http://schemas.openxmlformats.org/wordprocessingml/2006/main" w:rsidRPr="00631CF5">
              <w:rPr>
                <w:rFonts w:ascii="GHEA Grapalat" w:eastAsia="Times New Roman" w:hAnsi="GHEA Grapalat" w:cs="Times New Roman"/>
                <w:sz w:val="20"/>
                <w:szCs w:val="20"/>
                <w:lang w:val="hy-AM"/>
              </w:rPr>
              <w:t xml:space="preserve">&gt; </w:t>
            </w:r>
            <w:r xmlns:w="http://schemas.openxmlformats.org/wordprocessingml/2006/main" w:rsidRPr="00631CF5">
              <w:rPr>
                <w:rFonts w:ascii="Arial" w:eastAsia="Times New Roman" w:hAnsi="Arial" w:cs="Arial"/>
                <w:sz w:val="20"/>
                <w:szCs w:val="20"/>
                <w:lang w:val="hy-AM"/>
              </w:rPr>
              <w:t xml:space="preserve">then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w:t>
            </w:r>
            <w:r xmlns:w="http://schemas.openxmlformats.org/wordprocessingml/2006/main" w:rsidRPr="00631CF5">
              <w:rPr>
                <w:rFonts w:ascii="Arial" w:eastAsia="Times New Roman" w:hAnsi="Arial" w:cs="Arial"/>
                <w:sz w:val="20"/>
                <w:szCs w:val="20"/>
                <w:lang w:val="en-US"/>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signing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advance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agree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amount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account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charge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case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field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signature </w:t>
            </w: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being signed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or</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electronic</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signature</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 </w:t>
            </w:r>
            <w:r xmlns:w="http://schemas.openxmlformats.org/wordprocessingml/2006/main" w:rsidRPr="00631CF5">
              <w:rPr>
                <w:rFonts w:ascii="GHEA Grapalat" w:eastAsia="Times New Roman" w:hAnsi="GHEA Grapalat" w:cs="Times New Roman"/>
                <w:sz w:val="20"/>
                <w:szCs w:val="20"/>
                <w:lang w:val="en-US"/>
              </w:rPr>
              <w:t xml:space="preserve">1.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of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seal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availability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in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demand letter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being sealed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 presenting</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22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be completed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bank</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being signed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hy-AM"/>
              </w:rPr>
              <w:t xml:space="preserve">22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 </w:t>
            </w:r>
            <w:r xmlns:w="http://schemas.openxmlformats.org/wordprocessingml/2006/main" w:rsidRPr="00631CF5">
              <w:rPr>
                <w:rFonts w:ascii="GHEA Grapalat" w:eastAsia="Times New Roman" w:hAnsi="GHEA Grapalat" w:cs="Times New Roman"/>
                <w:sz w:val="20"/>
                <w:szCs w:val="20"/>
                <w:lang w:val="en-US"/>
              </w:rPr>
              <w:t xml:space="preserve">:</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seal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availability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en-US"/>
              </w:rPr>
              <w:t xml:space="preserve">being sealed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paper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manner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bank</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when presenting</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employee </w:t>
            </w:r>
            <w:r xmlns:w="http://schemas.openxmlformats.org/wordprocessingml/2006/main" w:rsidRPr="00631CF5">
              <w:rPr>
                <w:rFonts w:ascii="Arial" w:eastAsia="Times New Roman" w:hAnsi="Arial" w:cs="Arial"/>
                <w:sz w:val="20"/>
                <w:szCs w:val="20"/>
                <w:lang w:val="en-US"/>
              </w:rPr>
              <w:t xml:space="preserve">of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full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stamp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full </w:t>
            </w:r>
            <w:r xmlns:w="http://schemas.openxmlformats.org/wordprocessingml/2006/main" w:rsidRPr="00631CF5">
              <w:rPr>
                <w:rFonts w:ascii="Arial" w:eastAsia="Times New Roman" w:hAnsi="Arial" w:cs="Arial"/>
                <w:sz w:val="20"/>
                <w:szCs w:val="20"/>
                <w:lang w:val="en-US"/>
              </w:rPr>
              <w:t xml:space="preserve">of</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3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to the payer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attendant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financial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w:t>
            </w:r>
            <w:r xmlns:w="http://schemas.openxmlformats.org/wordprocessingml/2006/main" w:rsidRPr="00631CF5">
              <w:rPr>
                <w:rFonts w:ascii="Arial" w:eastAsia="Times New Roman" w:hAnsi="Arial" w:cs="Arial"/>
                <w:sz w:val="20"/>
                <w:szCs w:val="20"/>
                <w:lang w:val="hy-AM"/>
              </w:rPr>
              <w:t xml:space="preserve">the organization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branch </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performance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date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hour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payer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by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noted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of demand</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performance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hour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employee </w:t>
            </w:r>
            <w:r xmlns:w="http://schemas.openxmlformats.org/wordprocessingml/2006/main" w:rsidRPr="00631CF5">
              <w:rPr>
                <w:rFonts w:ascii="Arial" w:eastAsia="Times New Roman" w:hAnsi="Arial" w:cs="Arial"/>
                <w:sz w:val="20"/>
                <w:szCs w:val="20"/>
                <w:lang w:val="en-US"/>
              </w:rPr>
              <w:t xml:space="preserve">of 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no</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Arial" w:eastAsia="Times New Roman" w:hAnsi="Arial" w:cs="Arial"/>
                <w:sz w:val="20"/>
                <w:szCs w:val="20"/>
                <w:lang w:val="en-US"/>
              </w:rPr>
              <w:t xml:space="preserve">the organization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lastRenderedPageBreak xmlns:w="http://schemas.openxmlformats.org/wordprocessingml/2006/main"/>
            </w:r>
            <w:r xmlns:w="http://schemas.openxmlformats.org/wordprocessingml/2006/main" w:rsidRPr="00631CF5">
              <w:rPr>
                <w:rFonts w:ascii="Arial" w:eastAsia="Times New Roman" w:hAnsi="Arial" w:cs="Arial"/>
                <w:sz w:val="20"/>
                <w:szCs w:val="20"/>
                <w:lang w:val="en-US"/>
              </w:rPr>
              <w:t xml:space="preserve">of an employee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the signature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 </w:t>
            </w:r>
            <w:r xmlns:w="http://schemas.openxmlformats.org/wordprocessingml/2006/main" w:rsidRPr="00631CF5">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stamp </w:t>
            </w:r>
            <w:r xmlns:w="http://schemas.openxmlformats.org/wordprocessingml/2006/main" w:rsidRPr="00631CF5">
              <w:rPr>
                <w:rFonts w:ascii="Arial" w:eastAsia="Times New Roman" w:hAnsi="Arial" w:cs="Arial"/>
                <w:sz w:val="20"/>
                <w:szCs w:val="20"/>
                <w:lang w:val="en-US"/>
              </w:rPr>
              <w:t xml:space="preserve">of </w:t>
            </w:r>
            <w:r xmlns:w="http://schemas.openxmlformats.org/wordprocessingml/2006/main" w:rsidRPr="00631CF5">
              <w:rPr>
                <w:rFonts w:ascii="Arial" w:eastAsia="Times New Roman" w:hAnsi="Arial" w:cs="Arial"/>
                <w:sz w:val="20"/>
                <w:szCs w:val="20"/>
                <w:lang w:val="en-US"/>
              </w:rPr>
              <w:t xml:space="preserve">the organization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branch </w:t>
            </w:r>
            <w:r xmlns:w="http://schemas.openxmlformats.org/wordprocessingml/2006/main" w:rsidRPr="00631CF5">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the latter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stamp</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GHEA Grapalat" w:eastAsia="Times New Roman" w:hAnsi="GHEA Grapalat" w:cs="Times New Roman"/>
                <w:sz w:val="20"/>
                <w:szCs w:val="20"/>
                <w:lang w:val="en-US"/>
              </w:rPr>
              <w:t xml:space="preserve">2 </w:t>
            </w:r>
            <w:r xmlns:w="http://schemas.openxmlformats.org/wordprocessingml/2006/main" w:rsidRPr="00631CF5">
              <w:rPr>
                <w:rFonts w:ascii="GHEA Grapalat" w:eastAsia="Times New Roman" w:hAnsi="GHEA Grapalat" w:cs="Times New Roman"/>
                <w:sz w:val="20"/>
                <w:szCs w:val="20"/>
                <w:lang w:val="hy-AM"/>
              </w:rPr>
              <w:t xml:space="preserve">4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to the beneficiary</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attendant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financial</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organization</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date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hour </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mandatory</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631CF5">
              <w:rPr>
                <w:rFonts w:ascii="Arial" w:eastAsia="Times New Roman" w:hAnsi="Arial" w:cs="Arial"/>
                <w:sz w:val="20"/>
                <w:szCs w:val="20"/>
                <w:lang w:val="hy-AM"/>
              </w:rPr>
              <w:t xml:space="preserve">to be completed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payment</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demand letter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the latter</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to </w:t>
            </w:r>
            <w:r xmlns:w="http://schemas.openxmlformats.org/wordprocessingml/2006/main" w:rsidRPr="00631CF5">
              <w:rPr>
                <w:rFonts w:ascii="Arial" w:eastAsia="Times New Roman" w:hAnsi="Arial" w:cs="Arial"/>
                <w:sz w:val="20"/>
                <w:szCs w:val="20"/>
                <w:lang w:val="en-US"/>
              </w:rPr>
              <w:t xml:space="preserve">present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case </w:t>
            </w:r>
            <w:r xmlns:w="http://schemas.openxmlformats.org/wordprocessingml/2006/main" w:rsidRPr="00631CF5">
              <w:rPr>
                <w:rFonts w:ascii="GHEA Grapalat" w:eastAsia="Times New Roman" w:hAnsi="GHEA Grapalat" w:cs="Times New Roman"/>
                <w:sz w:val="20"/>
                <w:szCs w:val="20"/>
                <w:lang w:val="hy-AM"/>
              </w:rPr>
              <w:t xml:space="preserve">where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sidDel="00DF049B">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data</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put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paper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manner</w:t>
            </w:r>
            <w:r xmlns:w="http://schemas.openxmlformats.org/wordprocessingml/2006/main" w:rsidRPr="00631CF5">
              <w:rPr>
                <w:rFonts w:ascii="GHEA Grapalat" w:eastAsia="Times New Roman" w:hAnsi="GHEA Grapalat" w:cs="Times New Roma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submitted</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demand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Sylfaen"/>
          <w:b/>
          <w:sz w:val="20"/>
          <w:szCs w:val="20"/>
          <w:lang w:val="hy-AM" w:eastAsia="x-none"/>
        </w:rPr>
        <w:t xml:space="preserve"> </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Sylfaen"/>
          <w:b/>
          <w:sz w:val="20"/>
          <w:szCs w:val="20"/>
          <w:lang w:val="hy-AM" w:eastAsia="x-none"/>
        </w:rPr>
        <w:br xmlns:w="http://schemas.openxmlformats.org/wordprocessingml/2006/main" w:type="page"/>
      </w:r>
      <w:r xmlns:w="http://schemas.openxmlformats.org/wordprocessingml/2006/main" w:rsidRPr="00631CF5">
        <w:rPr>
          <w:rFonts w:ascii="Arial" w:eastAsia="Times New Roman" w:hAnsi="Arial" w:cs="Arial"/>
          <w:b/>
          <w:sz w:val="20"/>
          <w:szCs w:val="20"/>
          <w:lang w:val="hy-AM" w:eastAsia="x-none"/>
        </w:rPr>
        <w:lastRenderedPageBreak xmlns:w="http://schemas.openxmlformats.org/wordprocessingml/2006/main"/>
      </w:r>
      <w:r xmlns:w="http://schemas.openxmlformats.org/wordprocessingml/2006/main" w:rsidRPr="00631CF5">
        <w:rPr>
          <w:rFonts w:ascii="Arial" w:eastAsia="Times New Roman" w:hAnsi="Arial" w:cs="Arial"/>
          <w:b/>
          <w:sz w:val="20"/>
          <w:szCs w:val="20"/>
          <w:lang w:val="hy-AM" w:eastAsia="x-none"/>
        </w:rPr>
        <w:t xml:space="preserve">Appendix </w:t>
      </w:r>
      <w:r xmlns:w="http://schemas.openxmlformats.org/wordprocessingml/2006/main" w:rsidRPr="00631CF5">
        <w:rPr>
          <w:rFonts w:ascii="GHEA Grapalat" w:eastAsia="Times New Roman" w:hAnsi="GHEA Grapalat" w:cs="Sylfaen"/>
          <w:b/>
          <w:sz w:val="20"/>
          <w:szCs w:val="20"/>
          <w:lang w:val="hy-AM" w:eastAsia="x-none"/>
        </w:rPr>
        <w:t xml:space="preserve">6</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003A7AF1">
        <w:rPr>
          <w:rFonts w:ascii="Arial" w:eastAsia="Times New Roman" w:hAnsi="Arial" w:cs="Arial"/>
          <w:b/>
          <w:i/>
          <w:color w:val="000000"/>
          <w:sz w:val="20"/>
          <w:szCs w:val="27"/>
          <w:lang w:val="hy-AM" w:eastAsia="x-none"/>
        </w:rPr>
        <w:t xml:space="preserve">LM-THAT-GHTSDB-25/01 </w:t>
      </w:r>
      <w:r xmlns:w="http://schemas.openxmlformats.org/wordprocessingml/2006/main" w:rsidRPr="00631CF5">
        <w:rPr>
          <w:rFonts w:ascii="GHEA Grapalat" w:eastAsia="Times New Roman" w:hAnsi="GHEA Grapalat" w:cs="Times New Roman"/>
          <w:b/>
          <w:i/>
          <w:color w:val="000000"/>
          <w:sz w:val="20"/>
          <w:szCs w:val="27"/>
          <w:lang w:val="af-ZA" w:eastAsia="x-none"/>
        </w:rPr>
        <w:t xml:space="preserve">" </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code</w:t>
      </w:r>
    </w:p>
    <w:p w:rsidR="00BB1514" w:rsidRPr="00631CF5" w:rsidRDefault="00BB1514" w:rsidP="00BB1514">
      <w:pPr xmlns:w="http://schemas.openxmlformats.org/wordprocessingml/2006/main">
        <w:spacing w:after="0" w:line="240" w:lineRule="auto"/>
        <w:ind w:firstLine="567"/>
        <w:jc w:val="right"/>
        <w:rPr>
          <w:rFonts w:ascii="GHEA Grapalat" w:eastAsia="Times New Roman" w:hAnsi="GHEA Grapalat" w:cs="Sylfaen"/>
          <w:b/>
          <w:sz w:val="20"/>
          <w:szCs w:val="20"/>
          <w:lang w:val="hy-AM" w:eastAsia="x-none"/>
        </w:rPr>
      </w:pPr>
      <w:r xmlns:w="http://schemas.openxmlformats.org/wordprocessingml/2006/main" w:rsidRPr="00631CF5">
        <w:rPr>
          <w:rFonts w:ascii="Arial" w:eastAsia="Times New Roman" w:hAnsi="Arial" w:cs="Arial"/>
          <w:b/>
          <w:sz w:val="20"/>
          <w:szCs w:val="20"/>
          <w:lang w:val="hy-AM" w:eastAsia="x-none"/>
        </w:rPr>
        <w:t xml:space="preserve">quote</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inquiry</w:t>
      </w:r>
      <w:r xmlns:w="http://schemas.openxmlformats.org/wordprocessingml/2006/main" w:rsidRPr="00631CF5">
        <w:rPr>
          <w:rFonts w:ascii="GHEA Grapalat" w:eastAsia="Times New Roman" w:hAnsi="GHEA Grapalat" w:cs="Sylfaen"/>
          <w:b/>
          <w:sz w:val="20"/>
          <w:szCs w:val="20"/>
          <w:lang w:val="hy-AM" w:eastAsia="x-none"/>
        </w:rPr>
        <w:t xml:space="preserve"> </w:t>
      </w:r>
      <w:r xmlns:w="http://schemas.openxmlformats.org/wordprocessingml/2006/main" w:rsidRPr="00631CF5">
        <w:rPr>
          <w:rFonts w:ascii="Arial" w:eastAsia="Times New Roman" w:hAnsi="Arial" w:cs="Arial"/>
          <w:b/>
          <w:sz w:val="20"/>
          <w:szCs w:val="20"/>
          <w:lang w:val="hy-AM" w:eastAsia="x-none"/>
        </w:rPr>
        <w:t xml:space="preserve">of invitation</w:t>
      </w: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hy-AM"/>
        </w:rPr>
      </w:pPr>
    </w:p>
    <w:p w:rsidR="00BB1514" w:rsidRPr="00631CF5" w:rsidRDefault="00BB1514" w:rsidP="00BB1514">
      <w:pPr xmlns:w="http://schemas.openxmlformats.org/wordprocessingml/2006/main">
        <w:spacing w:after="0" w:line="240" w:lineRule="auto"/>
        <w:ind w:left="-142" w:firstLine="142"/>
        <w:jc w:val="center"/>
        <w:rPr>
          <w:rFonts w:ascii="GHEA Grapalat" w:eastAsia="Times New Roman" w:hAnsi="GHEA Grapalat" w:cs="Times Armenian"/>
          <w:b/>
          <w:szCs w:val="24"/>
          <w:lang w:val="hy-AM"/>
        </w:rPr>
      </w:pP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RA</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SHUT UP!</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REGION:</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TUMANIAN</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af-ZA"/>
        </w:rPr>
        <w:t xml:space="preserve">COMMUNITY </w:t>
      </w:r>
      <w:r xmlns:w="http://schemas.openxmlformats.org/wordprocessingml/2006/main" w:rsidRPr="00631CF5">
        <w:rPr>
          <w:rFonts w:ascii="Arial" w:eastAsia="Times New Roman" w:hAnsi="Arial" w:cs="Arial"/>
          <w:b/>
          <w:szCs w:val="24"/>
          <w:lang w:val="hy-AM"/>
        </w:rPr>
        <w:t xml:space="preserve">IN:</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UTILITY</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ECONOMY </w:t>
      </w:r>
      <w:r xmlns:w="http://schemas.openxmlformats.org/wordprocessingml/2006/main" w:rsidRPr="00631CF5">
        <w:rPr>
          <w:rFonts w:ascii="GHEA Grapalat" w:eastAsia="Times New Roman" w:hAnsi="GHEA Grapalat" w:cs="Sylfaen"/>
          <w:b/>
          <w:szCs w:val="24"/>
          <w:lang w:val="af-ZA"/>
        </w:rPr>
        <w:t xml:space="preserve">»</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HOAK </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hy-AM"/>
        </w:rPr>
        <w:t xml:space="preserve">I</w:t>
      </w:r>
      <w:r xmlns:w="http://schemas.openxmlformats.org/wordprocessingml/2006/main" w:rsidRPr="00631CF5">
        <w:rPr>
          <w:rFonts w:ascii="GHEA Grapalat" w:eastAsia="Times New Roman" w:hAnsi="GHEA Grapalat" w:cs="Sylfaen"/>
          <w:b/>
          <w:szCs w:val="24"/>
          <w:lang w:val="af-ZA"/>
        </w:rPr>
        <w:t xml:space="preserve"> </w:t>
      </w:r>
      <w:r xmlns:w="http://schemas.openxmlformats.org/wordprocessingml/2006/main" w:rsidRPr="00631CF5">
        <w:rPr>
          <w:rFonts w:ascii="Arial" w:eastAsia="Times New Roman" w:hAnsi="Arial" w:cs="Arial"/>
          <w:b/>
          <w:szCs w:val="24"/>
          <w:lang w:val="hy-AM"/>
        </w:rPr>
        <w:t xml:space="preserve">NEEDS</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FOR:</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TUMANIAN</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OF THE COMMUNITY</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A PLACE</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RESIDENCE:</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LIVING</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WASHINGTON</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OF SERVICES</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DELIVERY</w:t>
      </w:r>
      <w:r xmlns:w="http://schemas.openxmlformats.org/wordprocessingml/2006/main" w:rsidRPr="00631CF5">
        <w:rPr>
          <w:rFonts w:ascii="GHEA Grapalat" w:eastAsia="Times New Roman" w:hAnsi="GHEA Grapalat" w:cs="Sylfaen"/>
          <w:b/>
          <w:szCs w:val="24"/>
          <w:lang w:val="hy-AM"/>
        </w:rPr>
        <w:t xml:space="preserve"> </w:t>
      </w:r>
      <w:r xmlns:w="http://schemas.openxmlformats.org/wordprocessingml/2006/main" w:rsidRPr="00631CF5">
        <w:rPr>
          <w:rFonts w:ascii="Arial" w:eastAsia="Times New Roman" w:hAnsi="Arial" w:cs="Arial"/>
          <w:b/>
          <w:szCs w:val="24"/>
          <w:lang w:val="hy-AM"/>
        </w:rPr>
        <w:t xml:space="preserve">STATE:</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PURCHASE:</w:t>
      </w:r>
      <w:r xmlns:w="http://schemas.openxmlformats.org/wordprocessingml/2006/main" w:rsidRPr="00631CF5">
        <w:rPr>
          <w:rFonts w:ascii="GHEA Grapalat" w:eastAsia="Times New Roman" w:hAnsi="GHEA Grapalat" w:cs="Times Armenian"/>
          <w:b/>
          <w:szCs w:val="24"/>
          <w:lang w:val="hy-AM"/>
        </w:rPr>
        <w:t xml:space="preserve">  </w:t>
      </w:r>
      <w:r xmlns:w="http://schemas.openxmlformats.org/wordprocessingml/2006/main" w:rsidRPr="00631CF5">
        <w:rPr>
          <w:rFonts w:ascii="Arial" w:eastAsia="Times New Roman" w:hAnsi="Arial" w:cs="Arial"/>
          <w:b/>
          <w:szCs w:val="24"/>
          <w:lang w:val="hy-AM"/>
        </w:rPr>
        <w:t xml:space="preserve">CONTRACT:</w:t>
      </w:r>
      <w:r xmlns:w="http://schemas.openxmlformats.org/wordprocessingml/2006/main" w:rsidRPr="00631CF5">
        <w:rPr>
          <w:rFonts w:ascii="GHEA Grapalat" w:eastAsia="Times New Roman" w:hAnsi="GHEA Grapalat" w:cs="Times Armenian"/>
          <w:b/>
          <w:szCs w:val="24"/>
          <w:lang w:val="hy-AM"/>
        </w:rPr>
        <w:t xml:space="preserve">   </w:t>
      </w:r>
    </w:p>
    <w:p w:rsidR="00BB1514" w:rsidRPr="00631CF5" w:rsidRDefault="00BB1514" w:rsidP="00BB1514">
      <w:pPr xmlns:w="http://schemas.openxmlformats.org/wordprocessingml/2006/main">
        <w:spacing w:after="0" w:line="240" w:lineRule="auto"/>
        <w:ind w:left="-142" w:firstLine="142"/>
        <w:jc w:val="center"/>
        <w:rPr>
          <w:rFonts w:ascii="GHEA Grapalat" w:eastAsia="Times New Roman" w:hAnsi="GHEA Grapalat" w:cs="Times New Roman"/>
          <w:b/>
          <w:sz w:val="24"/>
          <w:szCs w:val="24"/>
          <w:u w:val="single"/>
          <w:lang w:val="hy-AM"/>
        </w:rPr>
      </w:pPr>
      <w:r xmlns:w="http://schemas.openxmlformats.org/wordprocessingml/2006/main" w:rsidRPr="00631CF5">
        <w:rPr>
          <w:rFonts w:ascii="GHEA Grapalat" w:eastAsia="Times New Roman" w:hAnsi="GHEA Grapalat" w:cs="Times New Roman"/>
          <w:b/>
          <w:sz w:val="24"/>
          <w:szCs w:val="24"/>
          <w:lang w:val="hy-AM"/>
        </w:rPr>
        <w:t xml:space="preserve">N:</w:t>
      </w:r>
      <w:r xmlns:w="http://schemas.openxmlformats.org/wordprocessingml/2006/main" w:rsidRPr="00631CF5">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631CF5">
        <w:rPr>
          <w:rFonts w:ascii="GHEA Grapalat" w:eastAsia="Times New Roman" w:hAnsi="GHEA Grapalat" w:cs="Times New Roman"/>
          <w:b/>
          <w:sz w:val="24"/>
          <w:szCs w:val="24"/>
          <w:u w:val="single"/>
          <w:lang w:val="hy-AM"/>
        </w:rPr>
        <w:tab xmlns:w="http://schemas.openxmlformats.org/wordprocessingml/2006/main"/>
      </w:r>
    </w:p>
    <w:p w:rsidR="00BB1514" w:rsidRPr="00631CF5" w:rsidRDefault="00BB1514" w:rsidP="00BB1514">
      <w:pPr>
        <w:spacing w:after="0" w:line="240" w:lineRule="auto"/>
        <w:ind w:left="-142" w:firstLine="142"/>
        <w:jc w:val="center"/>
        <w:rPr>
          <w:rFonts w:ascii="GHEA Grapalat" w:eastAsia="Times New Roman" w:hAnsi="GHEA Grapalat" w:cs="Times New Roman"/>
          <w:b/>
          <w:sz w:val="24"/>
          <w:szCs w:val="24"/>
          <w:u w:val="single"/>
          <w:lang w:val="hy-AM"/>
        </w:rPr>
      </w:pPr>
    </w:p>
    <w:p w:rsidR="00BB1514" w:rsidRPr="00631CF5" w:rsidRDefault="00BB1514" w:rsidP="00BB1514">
      <w:pPr xmlns:w="http://schemas.openxmlformats.org/wordprocessingml/2006/main">
        <w:tabs>
          <w:tab w:val="left" w:pos="720"/>
          <w:tab w:val="left" w:pos="1440"/>
          <w:tab w:val="left" w:pos="8865"/>
        </w:tabs>
        <w:spacing w:after="0" w:line="240" w:lineRule="auto"/>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u w:val="single"/>
          <w:lang w:val="hy-AM"/>
        </w:rPr>
        <w:t xml:space="preserv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Times New Roman"/>
          <w:sz w:val="24"/>
          <w:szCs w:val="24"/>
          <w:lang w:val="hy-AM"/>
        </w:rPr>
        <w:t xml:space="preserve">"</w:t>
      </w:r>
      <w:r xmlns:w="http://schemas.openxmlformats.org/wordprocessingml/2006/main" w:rsidRPr="00631CF5">
        <w:rPr>
          <w:rFonts w:ascii="GHEA Grapalat" w:eastAsia="Times New Roman" w:hAnsi="GHEA Grapalat" w:cs="Times New Roman"/>
          <w:sz w:val="24"/>
          <w:szCs w:val="24"/>
          <w:u w:val="single"/>
          <w:lang w:val="hy-AM"/>
        </w:rPr>
        <w:t xml:space="preserve">     </w:t>
      </w:r>
      <w:r xmlns:w="http://schemas.openxmlformats.org/wordprocessingml/2006/main" w:rsidRPr="00631CF5">
        <w:rPr>
          <w:rFonts w:ascii="GHEA Grapalat" w:eastAsia="Times New Roman" w:hAnsi="GHEA Grapalat" w:cs="Times New Roman"/>
          <w:sz w:val="24"/>
          <w:szCs w:val="24"/>
          <w:lang w:val="hy-AM"/>
        </w:rPr>
        <w:t xml:space="preserve">»</w:t>
      </w:r>
      <w:r xmlns:w="http://schemas.openxmlformats.org/wordprocessingml/2006/main" w:rsidRPr="00631CF5">
        <w:rPr>
          <w:rFonts w:ascii="GHEA Grapalat" w:eastAsia="Times New Roman" w:hAnsi="GHEA Grapalat" w:cs="Times New Roman"/>
          <w:sz w:val="24"/>
          <w:szCs w:val="24"/>
          <w:u w:val="single"/>
          <w:lang w:val="hy-AM"/>
        </w:rPr>
        <w:t xml:space="preserve">          </w:t>
      </w:r>
      <w:r xmlns:w="http://schemas.openxmlformats.org/wordprocessingml/2006/main" w:rsidRPr="00631CF5">
        <w:rPr>
          <w:rFonts w:ascii="GHEA Grapalat" w:eastAsia="Times New Roman" w:hAnsi="GHEA Grapalat" w:cs="Times New Roman"/>
          <w:sz w:val="24"/>
          <w:szCs w:val="24"/>
          <w:lang w:val="hy-AM"/>
        </w:rPr>
        <w:t xml:space="preserve"> </w:t>
      </w:r>
      <w:r xmlns:w="http://schemas.openxmlformats.org/wordprocessingml/2006/main" w:rsidRPr="00631CF5">
        <w:rPr>
          <w:rFonts w:ascii="GHEA Grapalat" w:eastAsia="Times New Roman" w:hAnsi="GHEA Grapalat" w:cs="Sylfaen"/>
          <w:sz w:val="20"/>
          <w:szCs w:val="24"/>
          <w:lang w:val="hy-AM"/>
        </w:rPr>
        <w:t xml:space="preserve">20 </w:t>
      </w:r>
      <w:r xmlns:w="http://schemas.openxmlformats.org/wordprocessingml/2006/main" w:rsidRPr="00631CF5">
        <w:rPr>
          <w:rFonts w:ascii="Arial" w:eastAsia="Times New Roman" w:hAnsi="Arial" w:cs="Arial"/>
          <w:sz w:val="20"/>
          <w:szCs w:val="24"/>
          <w:lang w:val="hy-AM"/>
        </w:rPr>
        <w:t xml:space="preserve">years</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4"/>
          <w:szCs w:val="24"/>
          <w:lang w:val="hy-AM"/>
        </w:rPr>
        <w:t xml:space="preserve">" </w:t>
      </w:r>
      <w:r xmlns:w="http://schemas.openxmlformats.org/wordprocessingml/2006/main" w:rsidRPr="00631CF5">
        <w:rPr>
          <w:rFonts w:ascii="Arial" w:eastAsia="Times New Roman" w:hAnsi="Arial" w:cs="Arial"/>
          <w:sz w:val="20"/>
          <w:szCs w:val="20"/>
          <w:lang w:val="hy-AM"/>
        </w:rPr>
        <w:t xml:space="preserve">RA</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Lori</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region: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af-ZA"/>
        </w:rPr>
        <w:t xml:space="preserve">Tumanyan</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community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ANAC </w:t>
      </w:r>
      <w:r xmlns:w="http://schemas.openxmlformats.org/wordprocessingml/2006/main" w:rsidRPr="00631CF5">
        <w:rPr>
          <w:rFonts w:ascii="GHEA Grapalat" w:eastAsia="Times New Roman" w:hAnsi="GHEA Grapalat" w:cs="Times Armenian"/>
          <w:sz w:val="20"/>
          <w:szCs w:val="20"/>
          <w:lang w:val="hy-AM"/>
        </w:rPr>
        <w:t xml:space="preserve">,</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Times Armenian"/>
          <w:sz w:val="20"/>
          <w:szCs w:val="20"/>
          <w:lang w:val="es-ES"/>
        </w:rPr>
        <w:t xml:space="preserve"> </w:t>
      </w:r>
      <w:r xmlns:w="http://schemas.openxmlformats.org/wordprocessingml/2006/main" w:rsidRPr="00631CF5">
        <w:rPr>
          <w:rFonts w:ascii="Arial" w:eastAsia="Times New Roman" w:hAnsi="Arial" w:cs="Arial"/>
          <w:sz w:val="20"/>
          <w:szCs w:val="20"/>
          <w:lang w:val="pt-BR"/>
        </w:rPr>
        <w:t xml:space="preserve">in:</w:t>
      </w:r>
      <w:r xmlns:w="http://schemas.openxmlformats.org/wordprocessingml/2006/main" w:rsidRPr="00631CF5">
        <w:rPr>
          <w:rFonts w:ascii="GHEA Grapalat" w:eastAsia="Times New Roman" w:hAnsi="GHEA Grapalat" w:cs="Times Armenian"/>
          <w:sz w:val="20"/>
          <w:szCs w:val="20"/>
          <w:lang w:val="es-ES"/>
        </w:rPr>
        <w:t xml:space="preserve"> </w:t>
      </w:r>
      <w:r xmlns:w="http://schemas.openxmlformats.org/wordprocessingml/2006/main" w:rsidRPr="00631CF5">
        <w:rPr>
          <w:rFonts w:ascii="Arial" w:eastAsia="Times New Roman" w:hAnsi="Arial" w:cs="Arial"/>
          <w:sz w:val="20"/>
          <w:szCs w:val="20"/>
          <w:lang w:val="pt-BR"/>
        </w:rPr>
        <w:t xml:space="preserve">face</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003A7AF1">
        <w:rPr>
          <w:rFonts w:ascii="Arial" w:eastAsia="Times New Roman" w:hAnsi="Arial" w:cs="Arial"/>
          <w:sz w:val="20"/>
          <w:szCs w:val="20"/>
          <w:lang w:val="hy-AM"/>
        </w:rPr>
        <w:t xml:space="preserve">of the director, Mr. Ma Kocharyan </w:t>
      </w:r>
      <w:r xmlns:w="http://schemas.openxmlformats.org/wordprocessingml/2006/main" w:rsidRPr="00631CF5">
        <w:rPr>
          <w:rFonts w:ascii="GHEA Grapalat" w:eastAsia="Times New Roman" w:hAnsi="GHEA Grapalat" w:cs="Sylfaen"/>
          <w:sz w:val="20"/>
          <w:szCs w:val="20"/>
          <w:lang w:val="pt-BR"/>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action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0"/>
          <w:lang w:val="af-ZA"/>
        </w:rPr>
        <w:t xml:space="preserve">of </w:t>
      </w:r>
      <w:r xmlns:w="http://schemas.openxmlformats.org/wordprocessingml/2006/main" w:rsidRPr="00631CF5">
        <w:rPr>
          <w:rFonts w:ascii="Arial" w:eastAsia="Times New Roman" w:hAnsi="Arial" w:cs="Arial"/>
          <w:sz w:val="24"/>
          <w:szCs w:val="24"/>
          <w:lang w:val="hy-AM"/>
        </w:rPr>
        <w:t xml:space="preserve">NAOC</w:t>
      </w:r>
      <w:r xmlns:w="http://schemas.openxmlformats.org/wordprocessingml/2006/main" w:rsidRPr="00631CF5">
        <w:rPr>
          <w:rFonts w:ascii="GHEA Grapalat" w:eastAsia="Times New Roman" w:hAnsi="GHEA Grapalat" w:cs="Times New Roman"/>
          <w:sz w:val="20"/>
          <w:szCs w:val="20"/>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charter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hereafter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Customer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 </w:t>
      </w:r>
      <w:r xmlns:w="http://schemas.openxmlformats.org/wordprocessingml/2006/main" w:rsidRPr="00631CF5">
        <w:rPr>
          <w:rFonts w:ascii="GHEA Grapalat" w:eastAsia="Times New Roman" w:hAnsi="GHEA Grapalat" w:cs="Times Armenian"/>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face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director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action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charter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hereafter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Executor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other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following: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p>
    <w:p w:rsidR="00BB1514" w:rsidRPr="00631CF5" w:rsidRDefault="00BB1514" w:rsidP="00BB1514">
      <w:pPr>
        <w:spacing w:after="0" w:line="240" w:lineRule="auto"/>
        <w:jc w:val="both"/>
        <w:rPr>
          <w:rFonts w:ascii="GHEA Grapalat" w:eastAsia="Times New Roman" w:hAnsi="GHEA Grapalat" w:cs="Times New Roman"/>
          <w:i/>
          <w:sz w:val="20"/>
          <w:szCs w:val="24"/>
          <w:lang w:val="hy-AM" w:eastAsia="zh-CN"/>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mallCaps/>
          <w:sz w:val="20"/>
          <w:szCs w:val="24"/>
          <w:lang w:val="hy-AM"/>
        </w:rPr>
      </w:pPr>
      <w:r xmlns:w="http://schemas.openxmlformats.org/wordprocessingml/2006/main" w:rsidRPr="00631CF5">
        <w:rPr>
          <w:rFonts w:ascii="GHEA Grapalat" w:eastAsia="Times New Roman" w:hAnsi="GHEA Grapalat" w:cs="Sylfaen"/>
          <w:b/>
          <w:smallCaps/>
          <w:sz w:val="20"/>
          <w:szCs w:val="24"/>
          <w:lang w:val="hy-AM"/>
        </w:rPr>
        <w:t xml:space="preserve">1. </w:t>
      </w:r>
      <w:r xmlns:w="http://schemas.openxmlformats.org/wordprocessingml/2006/main" w:rsidRPr="00631CF5">
        <w:rPr>
          <w:rFonts w:ascii="Arial" w:eastAsia="Times New Roman" w:hAnsi="Arial" w:cs="Arial"/>
          <w:b/>
          <w:smallCaps/>
          <w:sz w:val="20"/>
          <w:szCs w:val="24"/>
          <w:lang w:val="hy-AM"/>
        </w:rPr>
        <w:t xml:space="preserve">Of the contract</w:t>
      </w:r>
      <w:r xmlns:w="http://schemas.openxmlformats.org/wordprocessingml/2006/main" w:rsidRPr="00631CF5">
        <w:rPr>
          <w:rFonts w:ascii="GHEA Grapalat" w:eastAsia="Times New Roman" w:hAnsi="GHEA Grapalat" w:cs="Sylfaen"/>
          <w:b/>
          <w:smallCaps/>
          <w:sz w:val="20"/>
          <w:szCs w:val="24"/>
          <w:lang w:val="hy-AM"/>
        </w:rPr>
        <w:t xml:space="preserve"> </w:t>
      </w:r>
      <w:r xmlns:w="http://schemas.openxmlformats.org/wordprocessingml/2006/main" w:rsidRPr="00631CF5">
        <w:rPr>
          <w:rFonts w:ascii="Arial" w:eastAsia="Times New Roman" w:hAnsi="Arial" w:cs="Arial"/>
          <w:b/>
          <w:smallCaps/>
          <w:sz w:val="20"/>
          <w:szCs w:val="24"/>
          <w:lang w:val="hy-AM"/>
        </w:rPr>
        <w:t xml:space="preserve">the subject</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1.1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assignment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Arial" w:eastAsia="Times New Roman" w:hAnsi="Arial" w:cs="Arial"/>
          <w:sz w:val="20"/>
          <w:szCs w:val="24"/>
          <w:lang w:val="hy-AM"/>
        </w:rPr>
        <w:t xml:space="preserve">what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taking over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Tumanyan</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community</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Left</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and:</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Not holding</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of residence</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household</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garbage collection</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obligation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hereinafter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service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inseparable </w:t>
      </w:r>
      <w:r xmlns:w="http://schemas.openxmlformats.org/wordprocessingml/2006/main" w:rsidRPr="00631CF5">
        <w:rPr>
          <w:rFonts w:ascii="Arial" w:eastAsia="Times New Roman" w:hAnsi="Arial" w:cs="Arial"/>
          <w:sz w:val="20"/>
          <w:szCs w:val="24"/>
          <w:lang w:val="hy-AM"/>
        </w:rPr>
        <w:t xml:space="preserve">from the contract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hereinafter </w:t>
      </w:r>
      <w:r xmlns:w="http://schemas.openxmlformats.org/wordprocessingml/2006/main" w:rsidRPr="00631CF5">
        <w:rPr>
          <w:rFonts w:ascii="GHEA Grapalat" w:eastAsia="Times New Roman" w:hAnsi="GHEA Grapalat" w:cs="Sylfaen"/>
          <w:sz w:val="20"/>
          <w:szCs w:val="24"/>
          <w:lang w:val="hy-AM"/>
        </w:rPr>
        <w:t xml:space="preserve">referred to as </w:t>
      </w:r>
      <w:r xmlns:w="http://schemas.openxmlformats.org/wordprocessingml/2006/main" w:rsidRPr="00631CF5">
        <w:rPr>
          <w:rFonts w:ascii="Arial" w:eastAsia="Times New Roman" w:hAnsi="Arial" w:cs="Arial"/>
          <w:sz w:val="20"/>
          <w:szCs w:val="24"/>
          <w:lang w:val="hy-AM"/>
        </w:rPr>
        <w:t xml:space="preserve">the contract </w:t>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w:t>
      </w:r>
      <w:r xmlns:w="http://schemas.openxmlformats.org/wordprocessingml/2006/main" w:rsidRPr="00631CF5">
        <w:rPr>
          <w:rFonts w:ascii="GHEA Grapalat" w:eastAsia="Times New Roman" w:hAnsi="GHEA Grapalat" w:cs="Sylfae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appendix</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description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schedule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1.2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Annex </w:t>
      </w:r>
      <w:r xmlns:w="http://schemas.openxmlformats.org/wordprocessingml/2006/main" w:rsidRPr="00631CF5">
        <w:rPr>
          <w:rFonts w:ascii="GHEA Grapalat" w:eastAsia="Times New Roman" w:hAnsi="GHEA Grapalat" w:cs="Times New Roma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description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schedule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appropriate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deadlines.</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mallCaps/>
          <w:sz w:val="20"/>
          <w:szCs w:val="24"/>
          <w:lang w:val="hy-AM"/>
        </w:rPr>
      </w:pPr>
      <w:r xmlns:w="http://schemas.openxmlformats.org/wordprocessingml/2006/main" w:rsidRPr="00631CF5">
        <w:rPr>
          <w:rFonts w:ascii="GHEA Grapalat" w:eastAsia="Times New Roman" w:hAnsi="GHEA Grapalat" w:cs="Sylfaen"/>
          <w:b/>
          <w:smallCaps/>
          <w:sz w:val="20"/>
          <w:szCs w:val="24"/>
          <w:lang w:val="hy-AM"/>
        </w:rPr>
        <w:t xml:space="preserve">2. </w:t>
      </w:r>
      <w:r xmlns:w="http://schemas.openxmlformats.org/wordprocessingml/2006/main" w:rsidRPr="00631CF5">
        <w:rPr>
          <w:rFonts w:ascii="Arial" w:eastAsia="Times New Roman" w:hAnsi="Arial" w:cs="Arial"/>
          <w:b/>
          <w:smallCaps/>
          <w:sz w:val="20"/>
          <w:szCs w:val="24"/>
          <w:lang w:val="hy-AM"/>
        </w:rPr>
        <w:t xml:space="preserve">PARTIES</w:t>
      </w:r>
      <w:r xmlns:w="http://schemas.openxmlformats.org/wordprocessingml/2006/main" w:rsidRPr="00631CF5">
        <w:rPr>
          <w:rFonts w:ascii="GHEA Grapalat" w:eastAsia="Times New Roman" w:hAnsi="GHEA Grapalat" w:cs="Sylfaen"/>
          <w:b/>
          <w:smallCaps/>
          <w:sz w:val="20"/>
          <w:szCs w:val="24"/>
          <w:lang w:val="hy-AM"/>
        </w:rPr>
        <w:t xml:space="preserve"> </w:t>
      </w:r>
      <w:r xmlns:w="http://schemas.openxmlformats.org/wordprocessingml/2006/main" w:rsidRPr="00631CF5">
        <w:rPr>
          <w:rFonts w:ascii="Arial" w:eastAsia="Times New Roman" w:hAnsi="Arial" w:cs="Arial"/>
          <w:b/>
          <w:smallCaps/>
          <w:sz w:val="20"/>
          <w:szCs w:val="24"/>
          <w:lang w:val="hy-AM"/>
        </w:rPr>
        <w:t xml:space="preserve">THE RIGHTS</w:t>
      </w:r>
      <w:r xmlns:w="http://schemas.openxmlformats.org/wordprocessingml/2006/main" w:rsidRPr="00631CF5">
        <w:rPr>
          <w:rFonts w:ascii="GHEA Grapalat" w:eastAsia="Times New Roman" w:hAnsi="GHEA Grapalat" w:cs="Sylfaen"/>
          <w:b/>
          <w:smallCaps/>
          <w:sz w:val="20"/>
          <w:szCs w:val="24"/>
          <w:lang w:val="hy-AM"/>
        </w:rPr>
        <w:t xml:space="preserve"> </w:t>
      </w:r>
      <w:r xmlns:w="http://schemas.openxmlformats.org/wordprocessingml/2006/main" w:rsidRPr="00631CF5">
        <w:rPr>
          <w:rFonts w:ascii="Arial" w:eastAsia="Times New Roman" w:hAnsi="Arial" w:cs="Arial"/>
          <w:b/>
          <w:smallCaps/>
          <w:sz w:val="20"/>
          <w:szCs w:val="24"/>
          <w:lang w:val="hy-AM"/>
        </w:rPr>
        <w:t xml:space="preserve">AND:</w:t>
      </w:r>
      <w:r xmlns:w="http://schemas.openxmlformats.org/wordprocessingml/2006/main" w:rsidRPr="00631CF5">
        <w:rPr>
          <w:rFonts w:ascii="GHEA Grapalat" w:eastAsia="Times New Roman" w:hAnsi="GHEA Grapalat" w:cs="Sylfaen"/>
          <w:b/>
          <w:smallCaps/>
          <w:sz w:val="20"/>
          <w:szCs w:val="24"/>
          <w:lang w:val="hy-AM"/>
        </w:rPr>
        <w:t xml:space="preserve"> </w:t>
      </w:r>
      <w:r xmlns:w="http://schemas.openxmlformats.org/wordprocessingml/2006/main" w:rsidRPr="00631CF5">
        <w:rPr>
          <w:rFonts w:ascii="Arial" w:eastAsia="Times New Roman" w:hAnsi="Arial" w:cs="Arial"/>
          <w:b/>
          <w:smallCaps/>
          <w:sz w:val="20"/>
          <w:szCs w:val="24"/>
          <w:lang w:val="hy-AM"/>
        </w:rPr>
        <w:t xml:space="preserve">RESPONSIBILITIES</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2.1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right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2.1.1 </w:t>
      </w:r>
      <w:r xmlns:w="http://schemas.openxmlformats.org/wordprocessingml/2006/main" w:rsidRPr="00631CF5">
        <w:rPr>
          <w:rFonts w:ascii="Arial" w:eastAsia="Times New Roman" w:hAnsi="Arial" w:cs="Arial"/>
          <w:sz w:val="20"/>
          <w:szCs w:val="24"/>
          <w:lang w:val="hy-AM"/>
        </w:rPr>
        <w:t xml:space="preserve">Any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time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check</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process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quality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intervene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activity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2.1.2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served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Annex </w:t>
      </w:r>
      <w:r xmlns:w="http://schemas.openxmlformats.org/wordprocessingml/2006/main" w:rsidRPr="00631CF5">
        <w:rPr>
          <w:rFonts w:ascii="GHEA Grapalat" w:eastAsia="Times New Roman" w:hAnsi="GHEA Grapalat" w:cs="Times Armenia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description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schedule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non-compliant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service</w:t>
      </w:r>
      <w:r xmlns:w="http://schemas.openxmlformats.org/wordprocessingml/2006/main" w:rsidRPr="00631CF5">
        <w:rPr>
          <w:rFonts w:ascii="GHEA Grapalat" w:eastAsia="Times New Roman" w:hAnsi="GHEA Grapalat" w:cs="Times Armenian"/>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 not accept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at discretion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inappropriate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quality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free of charge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replacement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reasonable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term: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performer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 clause </w:t>
      </w:r>
      <w:r xmlns:w="http://schemas.openxmlformats.org/wordprocessingml/2006/main" w:rsidRPr="00631CF5">
        <w:rPr>
          <w:rFonts w:ascii="GHEA Grapalat" w:eastAsia="Times New Roman" w:hAnsi="GHEA Grapalat" w:cs="Times Armenian"/>
          <w:sz w:val="20"/>
          <w:szCs w:val="24"/>
          <w:lang w:val="hy-AM"/>
        </w:rPr>
        <w:t xml:space="preserve">5.2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fine </w:t>
      </w:r>
      <w:r xmlns:w="http://schemas.openxmlformats.org/wordprocessingml/2006/main" w:rsidRPr="00631CF5">
        <w:rPr>
          <w:rFonts w:ascii="GHEA Grapalat" w:eastAsia="Times New Roman" w:hAnsi="GHEA Grapalat" w:cs="Sylfaen"/>
          <w:sz w:val="20"/>
          <w:szCs w:val="24"/>
          <w:lang w:val="hy-AM"/>
        </w:rPr>
        <w:t xml:space="preserve">as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 </w:t>
      </w:r>
      <w:r xmlns:w="http://schemas.openxmlformats.org/wordprocessingml/2006/main" w:rsidRPr="00631CF5">
        <w:rPr>
          <w:rFonts w:ascii="Arial" w:eastAsia="Times New Roman" w:hAnsi="Arial" w:cs="Arial"/>
          <w:sz w:val="20"/>
          <w:szCs w:val="24"/>
          <w:lang w:val="hy-AM"/>
        </w:rPr>
        <w:t xml:space="preserve">in clause </w:t>
      </w:r>
      <w:r xmlns:w="http://schemas.openxmlformats.org/wordprocessingml/2006/main" w:rsidRPr="00631CF5">
        <w:rPr>
          <w:rFonts w:ascii="GHEA Grapalat" w:eastAsia="Times New Roman" w:hAnsi="GHEA Grapalat" w:cs="Sylfaen"/>
          <w:sz w:val="20"/>
          <w:szCs w:val="24"/>
          <w:lang w:val="hy-AM"/>
        </w:rPr>
        <w:t xml:space="preserve">5.3</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penalty </w:t>
      </w:r>
      <w:r xmlns:w="http://schemas.openxmlformats.org/wordprocessingml/2006/main" w:rsidRPr="00631CF5">
        <w:rPr>
          <w:rFonts w:ascii="GHEA Grapalat" w:eastAsia="Times New Roman" w:hAnsi="GHEA Grapalat" w:cs="Times Armenian"/>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tabs>
          <w:tab w:val="left" w:pos="1080"/>
        </w:tabs>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b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Arial" w:eastAsia="Times New Roman" w:hAnsi="Arial" w:cs="Arial"/>
          <w:sz w:val="20"/>
          <w:szCs w:val="24"/>
          <w:lang w:val="hy-AM"/>
        </w:rPr>
        <w:t xml:space="preserve">Opt out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performing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return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paid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amount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performer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 clause </w:t>
      </w:r>
      <w:r xmlns:w="http://schemas.openxmlformats.org/wordprocessingml/2006/main" w:rsidRPr="00631CF5">
        <w:rPr>
          <w:rFonts w:ascii="GHEA Grapalat" w:eastAsia="Times New Roman" w:hAnsi="GHEA Grapalat" w:cs="Times Armenian"/>
          <w:sz w:val="20"/>
          <w:szCs w:val="24"/>
          <w:lang w:val="hy-AM"/>
        </w:rPr>
        <w:t xml:space="preserve">5.2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GHEA Grapalat" w:eastAsia="Times New Roman" w:hAnsi="GHEA Grapalat" w:cs="Times Armenian"/>
          <w:sz w:val="20"/>
          <w:szCs w:val="24"/>
          <w:lang w:val="hy-AM"/>
        </w:rPr>
        <w:t xml:space="preserve">fine</w:t>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2.1.3 </w:t>
      </w:r>
      <w:r xmlns:w="http://schemas.openxmlformats.org/wordprocessingml/2006/main" w:rsidRPr="00631CF5">
        <w:rPr>
          <w:rFonts w:ascii="Arial" w:eastAsia="Times New Roman" w:hAnsi="Arial" w:cs="Arial"/>
          <w:sz w:val="20"/>
          <w:szCs w:val="24"/>
          <w:lang w:val="hy-AM"/>
        </w:rPr>
        <w:t xml:space="preserve">Unilateral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solve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contract </w:t>
      </w:r>
      <w:r xmlns:w="http://schemas.openxmlformats.org/wordprocessingml/2006/main" w:rsidRPr="00631CF5">
        <w:rPr>
          <w:rFonts w:ascii="GHEA Grapalat" w:eastAsia="Times New Roman" w:hAnsi="GHEA Grapalat" w:cs="Times Armenian"/>
          <w:sz w:val="20"/>
          <w:szCs w:val="24"/>
          <w:lang w:val="hy-AM"/>
        </w:rPr>
        <w:t xml:space="preserve">if</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significantly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violate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essential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considered </w:t>
      </w:r>
      <w:r xmlns:w="http://schemas.openxmlformats.org/wordprocessingml/2006/main" w:rsidRPr="00631CF5">
        <w:rPr>
          <w:rFonts w:ascii="GHEA Grapalat" w:eastAsia="Times New Roman" w:hAnsi="GHEA Grapalat" w:cs="Times Armenian"/>
          <w:sz w:val="20"/>
          <w:szCs w:val="24"/>
          <w:lang w:val="hy-AM"/>
        </w:rPr>
        <w:t xml:space="preserve">if </w:t>
      </w:r>
      <w:r xmlns:w="http://schemas.openxmlformats.org/wordprocessingml/2006/main" w:rsidRPr="00631CF5">
        <w:rPr>
          <w:rFonts w:ascii="Arial" w:eastAsia="Times New Roman" w:hAnsi="Arial" w:cs="Arial"/>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Annex </w:t>
      </w:r>
      <w:r xmlns:w="http://schemas.openxmlformats.org/wordprocessingml/2006/main" w:rsidRPr="00631CF5">
        <w:rPr>
          <w:rFonts w:ascii="GHEA Grapalat" w:eastAsia="Times New Roman" w:hAnsi="GHEA Grapalat" w:cs="Times Armenia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b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violated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2.2 </w:t>
      </w:r>
      <w:r xmlns:w="http://schemas.openxmlformats.org/wordprocessingml/2006/main" w:rsidRPr="00631CF5">
        <w:rPr>
          <w:rFonts w:ascii="Arial" w:eastAsia="Times New Roman" w:hAnsi="Arial" w:cs="Arial"/>
          <w:b/>
          <w:sz w:val="20"/>
          <w:szCs w:val="24"/>
          <w:lang w:val="hy-AM"/>
        </w:rPr>
        <w:t xml:space="preserve">Client</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must</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is </w:t>
      </w:r>
      <w:r xmlns:w="http://schemas.openxmlformats.org/wordprocessingml/2006/main" w:rsidRPr="00631CF5">
        <w:rPr>
          <w:rFonts w:ascii="GHEA Grapalat" w:eastAsia="Times New Roman" w:hAnsi="GHEA Grapalat" w:cs="Sylfaen"/>
          <w:b/>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2.2.1 </w:t>
      </w:r>
      <w:r xmlns:w="http://schemas.openxmlformats.org/wordprocessingml/2006/main" w:rsidRPr="00631CF5">
        <w:rPr>
          <w:rFonts w:ascii="Arial" w:eastAsia="Times New Roman" w:hAnsi="Arial" w:cs="Arial"/>
          <w:sz w:val="20"/>
          <w:szCs w:val="24"/>
          <w:lang w:val="hy-AM"/>
        </w:rPr>
        <w:t xml:space="preserve">Discuss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description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schedule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appropriate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result </w:t>
      </w:r>
      <w:r xmlns:w="http://schemas.openxmlformats.org/wordprocessingml/2006/main" w:rsidRPr="00631CF5">
        <w:rPr>
          <w:rFonts w:ascii="GHEA Grapalat" w:eastAsia="Times New Roman" w:hAnsi="GHEA Grapalat" w:cs="Sylfaen"/>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defects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discover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cases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immediately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writing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report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executor.</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2.2.2 </w:t>
      </w:r>
      <w:r xmlns:w="http://schemas.openxmlformats.org/wordprocessingml/2006/main" w:rsidRPr="00631CF5">
        <w:rPr>
          <w:rFonts w:ascii="Arial" w:eastAsia="Times New Roman" w:hAnsi="Arial" w:cs="Arial"/>
          <w:sz w:val="20"/>
          <w:szCs w:val="24"/>
          <w:lang w:val="hy-AM"/>
        </w:rPr>
        <w:t xml:space="preserve">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result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accept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latter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money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 </w:t>
      </w:r>
      <w:r xmlns:w="http://schemas.openxmlformats.org/wordprocessingml/2006/main" w:rsidRPr="00631CF5">
        <w:rPr>
          <w:rFonts w:ascii="GHEA Grapalat" w:eastAsia="Times New Roman" w:hAnsi="GHEA Grapalat" w:cs="Sylfaen"/>
          <w:sz w:val="20"/>
          <w:szCs w:val="24"/>
          <w:lang w:val="hy-AM"/>
        </w:rPr>
        <w:t xml:space="preserve">5.5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penalty.</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2.3 </w:t>
      </w:r>
      <w:r xmlns:w="http://schemas.openxmlformats.org/wordprocessingml/2006/main" w:rsidRPr="00631CF5">
        <w:rPr>
          <w:rFonts w:ascii="Arial" w:eastAsia="Times New Roman" w:hAnsi="Arial" w:cs="Arial"/>
          <w:b/>
          <w:sz w:val="20"/>
          <w:szCs w:val="24"/>
          <w:lang w:val="hy-AM"/>
        </w:rPr>
        <w:t xml:space="preserve">The Performer</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right</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has </w:t>
      </w:r>
      <w:r xmlns:w="http://schemas.openxmlformats.org/wordprocessingml/2006/main" w:rsidRPr="00631CF5">
        <w:rPr>
          <w:rFonts w:ascii="GHEA Grapalat" w:eastAsia="Times New Roman" w:hAnsi="GHEA Grapalat" w:cs="Sylfaen"/>
          <w:b/>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2.3.1 </w:t>
      </w:r>
      <w:r xmlns:w="http://schemas.openxmlformats.org/wordprocessingml/2006/main" w:rsidRPr="00631CF5">
        <w:rPr>
          <w:rFonts w:ascii="Arial" w:eastAsia="Times New Roman" w:hAnsi="Arial" w:cs="Arial"/>
          <w:sz w:val="20"/>
          <w:szCs w:val="24"/>
          <w:lang w:val="hy-AM"/>
        </w:rPr>
        <w:t xml:space="preserve">From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himself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money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clause </w:t>
      </w:r>
      <w:r xmlns:w="http://schemas.openxmlformats.org/wordprocessingml/2006/main" w:rsidRPr="00631CF5">
        <w:rPr>
          <w:rFonts w:ascii="GHEA Grapalat" w:eastAsia="Times New Roman" w:hAnsi="GHEA Grapalat" w:cs="Sylfaen"/>
          <w:sz w:val="20"/>
          <w:szCs w:val="24"/>
          <w:lang w:val="hy-AM"/>
        </w:rPr>
        <w:t xml:space="preserve">4.2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 </w:t>
      </w:r>
      <w:r xmlns:w="http://schemas.openxmlformats.org/wordprocessingml/2006/main" w:rsidRPr="00631CF5">
        <w:rPr>
          <w:rFonts w:ascii="GHEA Grapalat" w:eastAsia="Times New Roman" w:hAnsi="GHEA Grapalat" w:cs="Sylfaen"/>
          <w:sz w:val="20"/>
          <w:szCs w:val="24"/>
          <w:lang w:val="hy-AM"/>
        </w:rPr>
        <w:t xml:space="preserve">5.5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penalty.</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2.4 </w:t>
      </w:r>
      <w:r xmlns:w="http://schemas.openxmlformats.org/wordprocessingml/2006/main" w:rsidRPr="00631CF5">
        <w:rPr>
          <w:rFonts w:ascii="Arial" w:eastAsia="Times New Roman" w:hAnsi="Arial" w:cs="Arial"/>
          <w:b/>
          <w:sz w:val="20"/>
          <w:szCs w:val="24"/>
          <w:lang w:val="hy-AM"/>
        </w:rPr>
        <w:t xml:space="preserve">The Performer</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must</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is </w:t>
      </w:r>
      <w:r xmlns:w="http://schemas.openxmlformats.org/wordprocessingml/2006/main" w:rsidRPr="00631CF5">
        <w:rPr>
          <w:rFonts w:ascii="GHEA Grapalat" w:eastAsia="Times New Roman" w:hAnsi="GHEA Grapalat" w:cs="Sylfaen"/>
          <w:b/>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2.4.1 </w:t>
      </w:r>
      <w:r xmlns:w="http://schemas.openxmlformats.org/wordprocessingml/2006/main" w:rsidRPr="00631CF5">
        <w:rPr>
          <w:rFonts w:ascii="Arial" w:eastAsia="Times New Roman" w:hAnsi="Arial" w:cs="Arial"/>
          <w:sz w:val="20"/>
          <w:szCs w:val="24"/>
          <w:lang w:val="hy-AM"/>
        </w:rPr>
        <w:t xml:space="preserve">with Annex </w:t>
      </w:r>
      <w:r xmlns:w="http://schemas.openxmlformats.org/wordprocessingml/2006/main" w:rsidRPr="00631CF5">
        <w:rPr>
          <w:rFonts w:ascii="GHEA Grapalat" w:eastAsia="Times New Roman" w:hAnsi="GHEA Grapalat" w:cs="Sylfae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terms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Arial" w:eastAsia="Times New Roman" w:hAnsi="Arial" w:cs="Arial"/>
          <w:sz w:val="20"/>
          <w:szCs w:val="24"/>
          <w:lang w:val="hy-AM"/>
        </w:rPr>
        <w:t xml:space="preserve">under </w:t>
      </w:r>
      <w:r xmlns:w="http://schemas.openxmlformats.org/wordprocessingml/2006/main" w:rsidRPr="00631CF5">
        <w:rPr>
          <w:rFonts w:ascii="GHEA Grapalat" w:eastAsia="Times New Roman" w:hAnsi="GHEA Grapalat" w:cs="Sylfaen"/>
          <w:sz w:val="20"/>
          <w:szCs w:val="24"/>
          <w:lang w:val="hy-AM"/>
        </w:rPr>
        <w:t xml:space="preserve">management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active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legislation.</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2.4.2 </w:t>
      </w:r>
      <w:r xmlns:w="http://schemas.openxmlformats.org/wordprocessingml/2006/main" w:rsidRPr="00631CF5">
        <w:rPr>
          <w:rFonts w:ascii="Arial" w:eastAsia="Times New Roman" w:hAnsi="Arial" w:cs="Arial"/>
          <w:sz w:val="20"/>
          <w:szCs w:val="24"/>
          <w:lang w:val="hy-AM"/>
        </w:rPr>
        <w:t xml:space="preserve">Under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clauses </w:t>
      </w:r>
      <w:r xmlns:w="http://schemas.openxmlformats.org/wordprocessingml/2006/main" w:rsidRPr="00631CF5">
        <w:rPr>
          <w:rFonts w:ascii="GHEA Grapalat" w:eastAsia="Times New Roman" w:hAnsi="GHEA Grapalat" w:cs="Sylfaen"/>
          <w:sz w:val="20"/>
          <w:szCs w:val="24"/>
          <w:lang w:val="hy-AM"/>
        </w:rPr>
        <w:t xml:space="preserve">5.2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Sylfaen"/>
          <w:sz w:val="20"/>
          <w:szCs w:val="24"/>
          <w:lang w:val="hy-AM"/>
        </w:rPr>
        <w:t xml:space="preserve">5.3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penalty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fine.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2.4.3 </w:t>
      </w:r>
      <w:r xmlns:w="http://schemas.openxmlformats.org/wordprocessingml/2006/main" w:rsidRPr="00631CF5">
        <w:rPr>
          <w:rFonts w:ascii="Arial" w:eastAsia="Times New Roman" w:hAnsi="Arial" w:cs="Arial"/>
          <w:sz w:val="20"/>
          <w:szCs w:val="24"/>
          <w:lang w:val="hy-AM"/>
        </w:rPr>
        <w:t xml:space="preserve">Qualification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provision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action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during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liquidation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bankruptcy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process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start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advance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writing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inform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3. </w:t>
      </w:r>
      <w:r xmlns:w="http://schemas.openxmlformats.org/wordprocessingml/2006/main" w:rsidRPr="00631CF5">
        <w:rPr>
          <w:rFonts w:ascii="Arial" w:eastAsia="Times New Roman" w:hAnsi="Arial" w:cs="Arial"/>
          <w:b/>
          <w:sz w:val="20"/>
          <w:szCs w:val="24"/>
          <w:lang w:val="hy-AM"/>
        </w:rPr>
        <w:t xml:space="preserve">SERVICE</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WITHDRAWAL</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AND:</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RECEPTION</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THE PROCEDURE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3.1 </w:t>
      </w:r>
      <w:r xmlns:w="http://schemas.openxmlformats.org/wordprocessingml/2006/main" w:rsidRPr="00631CF5">
        <w:rPr>
          <w:rFonts w:ascii="Arial" w:eastAsia="Times New Roman" w:hAnsi="Arial" w:cs="Arial"/>
          <w:sz w:val="20"/>
          <w:szCs w:val="24"/>
          <w:lang w:val="hy-AM"/>
        </w:rPr>
        <w:t xml:space="preserve">Provided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between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protocol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signing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deliver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fact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fixed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between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bilateral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document: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document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composition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GHEA Grapalat" w:eastAsia="Times New Roman" w:hAnsi="GHEA Grapalat" w:cs="Sylfaen"/>
          <w:sz w:val="20"/>
          <w:szCs w:val="24"/>
          <w:lang w:val="hy-AM"/>
        </w:rPr>
        <w:t xml:space="preserve">date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Until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contract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service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delivery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planned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day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inclusive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executor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providing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signed by </w:t>
      </w:r>
      <w:r xmlns:w="http://schemas.openxmlformats.org/wordprocessingml/2006/main" w:rsidRPr="00631CF5">
        <w:rPr>
          <w:rFonts w:ascii="GHEA Grapalat" w:eastAsia="Times New Roman" w:hAnsi="GHEA Grapalat" w:cs="Sylfaen"/>
          <w:sz w:val="20"/>
          <w:szCs w:val="20"/>
          <w:lang w:val="hy-AM"/>
        </w:rPr>
        <w:t xml:space="preserve">the </w:t>
      </w:r>
      <w:r xmlns:w="http://schemas.openxmlformats.org/wordprocessingml/2006/main" w:rsidRPr="00631CF5">
        <w:rPr>
          <w:rFonts w:ascii="Arial" w:eastAsia="Times New Roman" w:hAnsi="Arial" w:cs="Arial"/>
          <w:sz w:val="20"/>
          <w:szCs w:val="20"/>
          <w:lang w:val="hy-AM"/>
        </w:rPr>
        <w:t xml:space="preserve">service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deliver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fact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fixing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document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appendix </w:t>
      </w:r>
      <w:r xmlns:w="http://schemas.openxmlformats.org/wordprocessingml/2006/main" w:rsidRPr="00631CF5">
        <w:rPr>
          <w:rFonts w:ascii="GHEA Grapalat" w:eastAsia="Times New Roman" w:hAnsi="GHEA Grapalat" w:cs="Sylfaen"/>
          <w:sz w:val="20"/>
          <w:szCs w:val="20"/>
          <w:lang w:val="hy-AM"/>
        </w:rPr>
        <w:t xml:space="preserve">N 3.1)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delivery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acceptance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protocol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4"/>
          <w:lang w:val="hy-AM"/>
        </w:rPr>
        <w:t xml:space="preserve">2 </w:t>
      </w:r>
      <w:r xmlns:w="http://schemas.openxmlformats.org/wordprocessingml/2006/main" w:rsidRPr="00631CF5">
        <w:rPr>
          <w:rFonts w:ascii="Arial" w:eastAsia="Times New Roman" w:hAnsi="Arial" w:cs="Arial"/>
          <w:sz w:val="20"/>
          <w:szCs w:val="24"/>
          <w:lang w:val="hy-AM"/>
        </w:rPr>
        <w:t xml:space="preserve">copies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appendix </w:t>
      </w:r>
      <w:r xmlns:w="http://schemas.openxmlformats.org/wordprocessingml/2006/main" w:rsidRPr="00631CF5">
        <w:rPr>
          <w:rFonts w:ascii="GHEA Grapalat" w:eastAsia="Times New Roman" w:hAnsi="GHEA Grapalat" w:cs="Sylfaen"/>
          <w:sz w:val="20"/>
          <w:szCs w:val="20"/>
          <w:lang w:val="hy-AM"/>
        </w:rPr>
        <w:t xml:space="preserve">N 3).</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3.2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record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signed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conditions.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Opposite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results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accepted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handover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record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signed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Client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a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question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regulation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undertaking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like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situation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means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responsibility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means.</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3.3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record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receive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0"/>
          <w:lang w:val="hy-AM"/>
        </w:rPr>
        <w:t xml:space="preserve">on the day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next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working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the date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including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u w:val="single"/>
          <w:lang w:val="hy-AM"/>
        </w:rPr>
        <w:t xml:space="preserve">5:00</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working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day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during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signed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protocol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example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 to accept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reasoned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rejection.</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3.4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 clause </w:t>
      </w:r>
      <w:r xmlns:w="http://schemas.openxmlformats.org/wordprocessingml/2006/main" w:rsidRPr="00631CF5">
        <w:rPr>
          <w:rFonts w:ascii="GHEA Grapalat" w:eastAsia="Times New Roman" w:hAnsi="GHEA Grapalat" w:cs="Sylfaen"/>
          <w:sz w:val="20"/>
          <w:szCs w:val="24"/>
          <w:lang w:val="hy-AM"/>
        </w:rPr>
        <w:t xml:space="preserve">3.3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refusal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considered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 clause </w:t>
      </w:r>
      <w:r xmlns:w="http://schemas.openxmlformats.org/wordprocessingml/2006/main" w:rsidRPr="00631CF5">
        <w:rPr>
          <w:rFonts w:ascii="GHEA Grapalat" w:eastAsia="Times New Roman" w:hAnsi="GHEA Grapalat" w:cs="Sylfaen"/>
          <w:sz w:val="20"/>
          <w:szCs w:val="24"/>
          <w:lang w:val="hy-AM"/>
        </w:rPr>
        <w:t xml:space="preserve">3.3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the deadline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statue </w:t>
      </w:r>
      <w:r xmlns:w="http://schemas.openxmlformats.org/wordprocessingml/2006/main" w:rsidRPr="00631CF5">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631CF5">
        <w:rPr>
          <w:rFonts w:ascii="Arial" w:eastAsia="Times New Roman" w:hAnsi="Arial" w:cs="Arial"/>
          <w:sz w:val="20"/>
          <w:szCs w:val="24"/>
          <w:lang w:val="hy-AM"/>
        </w:rPr>
        <w:t xml:space="preserve">inscription </w:t>
      </w:r>
      <w:r xmlns:w="http://schemas.openxmlformats.org/wordprocessingml/2006/main" w:rsidRPr="00631CF5">
        <w:rPr>
          <w:rFonts w:ascii="GHEA Grapalat" w:eastAsia="Times New Roman" w:hAnsi="GHEA Grapalat" w:cs="Sylfaen"/>
          <w:sz w:val="20"/>
          <w:szCs w:val="24"/>
          <w:lang w:val="hy-AM"/>
        </w:rPr>
        <w:t xml:space="preserve">.</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4. </w:t>
      </w:r>
      <w:r xmlns:w="http://schemas.openxmlformats.org/wordprocessingml/2006/main" w:rsidRPr="00631CF5">
        <w:rPr>
          <w:rFonts w:ascii="Arial" w:eastAsia="Times New Roman" w:hAnsi="Arial" w:cs="Arial"/>
          <w:b/>
          <w:sz w:val="20"/>
          <w:szCs w:val="24"/>
          <w:lang w:val="hy-AM"/>
        </w:rPr>
        <w:t xml:space="preserve">AGREEMENT</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PRICE: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4.1.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make up</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Sylfaen"/>
          <w:sz w:val="20"/>
          <w:szCs w:val="24"/>
          <w:lang w:val="hy-AM"/>
        </w:rPr>
        <w:t xml:space="preserve">______ (____ </w:t>
      </w:r>
      <w:r xmlns:w="http://schemas.openxmlformats.org/wordprocessingml/2006/main" w:rsidRPr="00631CF5">
        <w:rPr>
          <w:rFonts w:ascii="Arial" w:eastAsia="Times New Roman" w:hAnsi="Arial" w:cs="Arial"/>
          <w:sz w:val="18"/>
          <w:szCs w:val="18"/>
          <w:u w:val="single"/>
          <w:lang w:val="hy-AM"/>
        </w:rPr>
        <w:t xml:space="preserve">letters </w:t>
      </w:r>
      <w:r xmlns:w="http://schemas.openxmlformats.org/wordprocessingml/2006/main" w:rsidRPr="00631CF5">
        <w:rPr>
          <w:rFonts w:ascii="GHEA Grapalat" w:eastAsia="Times New Roman" w:hAnsi="GHEA Grapalat" w:cs="Sylfaen"/>
          <w:sz w:val="20"/>
          <w:szCs w:val="24"/>
          <w:lang w:val="hy-AM"/>
        </w:rPr>
        <w:t xml:space="preserve">_____________________________ )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AMD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including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VAT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vertAlign w:val="superscript"/>
          <w:lang w:val="hy-AM"/>
        </w:rPr>
        <w:t xml:space="preserve">17 </w:t>
      </w:r>
      <w:r xmlns:w="http://schemas.openxmlformats.org/wordprocessingml/2006/main" w:rsidRPr="00631CF5">
        <w:rPr>
          <w:rFonts w:ascii="GHEA Grapalat" w:eastAsia="Times New Roman" w:hAnsi="GHEA Grapalat" w:cs="Sylfaen"/>
          <w:color w:val="FFFFFF"/>
          <w:sz w:val="20"/>
          <w:szCs w:val="24"/>
          <w:vertAlign w:val="superscript"/>
          <w:lang w:val="hy-AM"/>
        </w:rPr>
        <w:t xml:space="preserve">9</w:t>
      </w:r>
      <w:r xmlns:w="http://schemas.openxmlformats.org/wordprocessingml/2006/main" w:rsidRPr="00631CF5">
        <w:rPr>
          <w:rFonts w:ascii="GHEA Grapalat" w:eastAsia="Times New Roman" w:hAnsi="GHEA Grapalat" w:cs="Sylfaen"/>
          <w:color w:val="FFFFFF"/>
          <w:sz w:val="20"/>
          <w:szCs w:val="24"/>
          <w:vertAlign w:val="superscript"/>
          <w:lang w:val="hy-AM"/>
        </w:rPr>
        <w:footnoteReference xmlns:w="http://schemas.openxmlformats.org/wordprocessingml/2006/main" w:id="6"/>
      </w:r>
      <w:r xmlns:w="http://schemas.openxmlformats.org/wordprocessingml/2006/main" w:rsidRPr="00631CF5">
        <w:rPr>
          <w:rFonts w:ascii="GHEA Grapalat" w:eastAsia="Times New Roman" w:hAnsi="GHEA Grapalat" w:cs="Sylfaen"/>
          <w:sz w:val="20"/>
          <w:szCs w:val="24"/>
          <w:lang w:val="hy-AM"/>
        </w:rPr>
        <w:t xml:space="preserve">​</w:t>
      </w:r>
      <w:r xmlns:w="http://schemas.openxmlformats.org/wordprocessingml/2006/main" w:rsidRPr="00631CF5">
        <w:rPr>
          <w:rFonts w:ascii="Arial" w:eastAsia="Times New Roman" w:hAnsi="Arial" w:cs="Arial"/>
          <w:sz w:val="20"/>
          <w:szCs w:val="24"/>
          <w:lang w:val="hy-AM"/>
        </w:rPr>
        <w:t xml:space="preserv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include: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carried out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expenses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seems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taxes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duties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law</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other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fees.</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Arial" w:eastAsia="Times New Roman" w:hAnsi="Arial" w:cs="Arial"/>
          <w:sz w:val="20"/>
          <w:szCs w:val="24"/>
          <w:lang w:val="hy-AM"/>
        </w:rPr>
        <w:t xml:space="preserve">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stable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right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does not have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add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reduce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4.2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himself</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front of</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AMD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non-cash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means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computational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account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transfer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through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Monetary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funds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transfer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happening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handover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acceptance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protocol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GHEA Grapalat" w:eastAsia="Times New Roman" w:hAnsi="GHEA Grapalat" w:cs="Times New Roman"/>
          <w:sz w:val="20"/>
          <w:szCs w:val="24"/>
          <w:lang w:val="hy-AM"/>
        </w:rPr>
        <w:t xml:space="preserve">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scheduled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appendix </w:t>
      </w:r>
      <w:r xmlns:w="http://schemas.openxmlformats.org/wordprocessingml/2006/main" w:rsidRPr="00631CF5">
        <w:rPr>
          <w:rFonts w:ascii="GHEA Grapalat" w:eastAsia="Times New Roman" w:hAnsi="GHEA Grapalat" w:cs="Times New Roman"/>
          <w:sz w:val="20"/>
          <w:szCs w:val="24"/>
          <w:lang w:val="hy-AM"/>
        </w:rPr>
        <w:t xml:space="preserve">N 2) </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size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amines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record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made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w:t>
      </w:r>
      <w:r xmlns:w="http://schemas.openxmlformats.org/wordprocessingml/2006/main" w:rsidRPr="00631CF5">
        <w:rPr>
          <w:rFonts w:ascii="GHEA Grapalat" w:eastAsia="Times New Roman" w:hAnsi="GHEA Grapalat" w:cs="Times New Roman"/>
          <w:sz w:val="20"/>
          <w:szCs w:val="24"/>
          <w:lang w:val="hy-AM"/>
        </w:rPr>
        <w:t xml:space="preserve">the 20th </w:t>
      </w:r>
      <w:r xmlns:w="http://schemas.openxmlformats.org/wordprocessingml/2006/main" w:rsidRPr="00631CF5">
        <w:rPr>
          <w:rFonts w:ascii="Arial" w:eastAsia="Times New Roman" w:hAnsi="Arial" w:cs="Arial"/>
          <w:sz w:val="20"/>
          <w:szCs w:val="24"/>
          <w:lang w:val="hy-AM"/>
        </w:rPr>
        <w:t xml:space="preserve">of the month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after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 month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 schedule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financial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means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being implemented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up to </w:t>
      </w:r>
      <w:r xmlns:w="http://schemas.openxmlformats.org/wordprocessingml/2006/main" w:rsidRPr="00631CF5">
        <w:rPr>
          <w:rFonts w:ascii="GHEA Grapalat" w:eastAsia="Times New Roman" w:hAnsi="GHEA Grapalat" w:cs="Times New Roman"/>
          <w:sz w:val="20"/>
          <w:szCs w:val="24"/>
          <w:lang w:val="hy-AM"/>
        </w:rPr>
        <w:t xml:space="preserve">30 </w:t>
      </w:r>
      <w:r xmlns:w="http://schemas.openxmlformats.org/wordprocessingml/2006/main" w:rsidRPr="00631CF5">
        <w:rPr>
          <w:rFonts w:ascii="Arial" w:eastAsia="Times New Roman" w:hAnsi="Arial" w:cs="Arial"/>
          <w:sz w:val="20"/>
          <w:szCs w:val="24"/>
          <w:lang w:val="hy-AM"/>
        </w:rPr>
        <w:t xml:space="preserve">working days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during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but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later </w:t>
      </w:r>
      <w:r xmlns:w="http://schemas.openxmlformats.org/wordprocessingml/2006/main" w:rsidRPr="00631CF5">
        <w:rPr>
          <w:rFonts w:ascii="Arial" w:eastAsia="Times New Roman" w:hAnsi="Arial" w:cs="Arial"/>
          <w:sz w:val="20"/>
          <w:szCs w:val="24"/>
          <w:lang w:val="hy-AM"/>
        </w:rPr>
        <w:t xml:space="preserve">than</w:t>
      </w:r>
      <w:r xmlns:w="http://schemas.openxmlformats.org/wordprocessingml/2006/main" w:rsidRPr="00631CF5">
        <w:rPr>
          <w:rFonts w:ascii="GHEA Grapalat" w:eastAsia="Times New Roman" w:hAnsi="GHEA Grapalat" w:cs="Times New Roman"/>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year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December </w:t>
      </w:r>
      <w:r xmlns:w="http://schemas.openxmlformats.org/wordprocessingml/2006/main" w:rsidRPr="00631CF5">
        <w:rPr>
          <w:rFonts w:ascii="GHEA Grapalat" w:eastAsia="Times New Roman" w:hAnsi="GHEA Grapalat" w:cs="Times New Roman"/>
          <w:sz w:val="20"/>
          <w:szCs w:val="24"/>
          <w:lang w:val="hy-AM"/>
        </w:rPr>
        <w:t xml:space="preserve">30 </w:t>
      </w:r>
      <w:r xmlns:w="http://schemas.openxmlformats.org/wordprocessingml/2006/main" w:rsidRPr="00631CF5">
        <w:rPr>
          <w:rFonts w:ascii="GHEA Grapalat" w:eastAsia="Times New Roman" w:hAnsi="GHEA Grapalat" w:cs="Times New Roman"/>
          <w:sz w:val="20"/>
          <w:szCs w:val="24"/>
          <w:lang w:val="hy-AM"/>
        </w:rPr>
        <w:t xml:space="preserve">.</w:t>
      </w:r>
      <w:r xmlns:w="http://schemas.openxmlformats.org/wordprocessingml/2006/main" w:rsidRPr="00631CF5">
        <w:rPr>
          <w:rFonts w:ascii="Arial" w:eastAsia="Times New Roman" w:hAnsi="Arial" w:cs="Arial"/>
          <w:sz w:val="20"/>
          <w:szCs w:val="24"/>
          <w:lang w:val="hy-AM"/>
        </w:rPr>
        <w:t xml:space="preserve">​</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5. </w:t>
      </w:r>
      <w:r xmlns:w="http://schemas.openxmlformats.org/wordprocessingml/2006/main" w:rsidRPr="00631CF5">
        <w:rPr>
          <w:rFonts w:ascii="Arial" w:eastAsia="Times New Roman" w:hAnsi="Arial" w:cs="Arial"/>
          <w:b/>
          <w:sz w:val="20"/>
          <w:szCs w:val="24"/>
          <w:lang w:val="hy-AM"/>
        </w:rPr>
        <w:t xml:space="preserve">PARTIES</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RESPONSIBILITY</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5.1 </w:t>
      </w:r>
      <w:r xmlns:w="http://schemas.openxmlformats.org/wordprocessingml/2006/main" w:rsidRPr="00631CF5">
        <w:rPr>
          <w:rFonts w:ascii="Arial" w:eastAsia="Times New Roman" w:hAnsi="Arial" w:cs="Arial"/>
          <w:sz w:val="20"/>
          <w:szCs w:val="24"/>
          <w:lang w:val="hy-AM"/>
        </w:rPr>
        <w:t xml:space="preserve">The 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responsibility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wearing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 </w:t>
      </w:r>
      <w:r xmlns:w="http://schemas.openxmlformats.org/wordprocessingml/2006/main" w:rsidRPr="00631CF5">
        <w:rPr>
          <w:rFonts w:ascii="GHEA Grapalat" w:eastAsia="Times New Roman" w:hAnsi="GHEA Grapalat" w:cs="Sylfaen"/>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maintenance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5.2 </w:t>
      </w:r>
      <w:r xmlns:w="http://schemas.openxmlformats.org/wordprocessingml/2006/main" w:rsidRPr="00631CF5">
        <w:rPr>
          <w:rFonts w:ascii="Arial" w:eastAsia="Times New Roman" w:hAnsi="Arial" w:cs="Arial"/>
          <w:sz w:val="20"/>
          <w:szCs w:val="24"/>
          <w:lang w:val="hy-AM"/>
        </w:rPr>
        <w:t xml:space="preserve">in Annex </w:t>
      </w:r>
      <w:r xmlns:w="http://schemas.openxmlformats.org/wordprocessingml/2006/main" w:rsidRPr="00631CF5">
        <w:rPr>
          <w:rFonts w:ascii="GHEA Grapalat" w:eastAsia="Times New Roman" w:hAnsi="GHEA Grapalat" w:cs="Times Armenian"/>
          <w:sz w:val="20"/>
          <w:szCs w:val="24"/>
          <w:lang w:val="hy-AM"/>
        </w:rPr>
        <w:t xml:space="preserve">N 1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specified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specification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non-compliant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deliver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charged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fine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clause </w:t>
      </w:r>
      <w:r xmlns:w="http://schemas.openxmlformats.org/wordprocessingml/2006/main" w:rsidRPr="00631CF5">
        <w:rPr>
          <w:rFonts w:ascii="GHEA Grapalat" w:eastAsia="Times New Roman" w:hAnsi="GHEA Grapalat" w:cs="Sylfaen"/>
          <w:sz w:val="20"/>
          <w:szCs w:val="24"/>
          <w:lang w:val="hy-AM"/>
        </w:rPr>
        <w:t xml:space="preserve">4.1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0.5 </w:t>
      </w:r>
      <w:r xmlns:w="http://schemas.openxmlformats.org/wordprocessingml/2006/main" w:rsidRPr="00631CF5">
        <w:rPr>
          <w:rFonts w:ascii="Arial" w:eastAsia="Times New Roman" w:hAnsi="Arial" w:cs="Arial"/>
          <w:sz w:val="20"/>
          <w:szCs w:val="24"/>
          <w:lang w:val="hy-AM"/>
        </w:rPr>
        <w:t xml:space="preserve">of the sum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zero: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decimal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percent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Arial" w:eastAsia="Times New Roman" w:hAnsi="Arial" w:cs="Arial"/>
          <w:sz w:val="20"/>
          <w:szCs w:val="24"/>
          <w:lang w:val="hy-AM"/>
        </w:rPr>
        <w:t xml:space="preserve">the amount </w:t>
      </w:r>
      <w:r xmlns:w="http://schemas.openxmlformats.org/wordprocessingml/2006/main" w:rsidRPr="00631CF5">
        <w:rPr>
          <w:rFonts w:ascii="GHEA Grapalat" w:eastAsia="Times New Roman" w:hAnsi="GHEA Grapalat" w:cs="Sylfaen"/>
          <w:sz w:val="20"/>
          <w:szCs w:val="24"/>
          <w:lang w:val="hy-AM"/>
        </w:rPr>
        <w:t xml:space="preserve">of </w:t>
      </w:r>
      <w:r xmlns:w="http://schemas.openxmlformats.org/wordprocessingml/2006/main" w:rsidRPr="00631CF5">
        <w:rPr>
          <w:rFonts w:ascii="GHEA Grapalat" w:eastAsia="Times New Roman" w:hAnsi="GHEA Grapalat" w:cs="Sylfaen"/>
          <w:sz w:val="20"/>
          <w:szCs w:val="24"/>
          <w:vertAlign w:val="superscript"/>
          <w:lang w:val="hy-AM"/>
        </w:rPr>
        <w:t xml:space="preserve">20</w:t>
      </w:r>
      <w:r xmlns:w="http://schemas.openxmlformats.org/wordprocessingml/2006/main" w:rsidRPr="00631CF5">
        <w:rPr>
          <w:rFonts w:ascii="GHEA Grapalat" w:eastAsia="Times New Roman" w:hAnsi="GHEA Grapalat" w:cs="Sylfaen"/>
          <w:color w:val="FFFFFF"/>
          <w:sz w:val="20"/>
          <w:szCs w:val="24"/>
          <w:vertAlign w:val="superscript"/>
          <w:lang w:val="hy-AM"/>
        </w:rPr>
        <w:footnoteReference xmlns:w="http://schemas.openxmlformats.org/wordprocessingml/2006/main" w:id="7"/>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which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fine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calculated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service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within the deadline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deliver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client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 to be accepted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GHEA Grapalat" w:eastAsia="Times New Roman" w:hAnsi="GHEA Grapalat" w:cs="Times New Roman"/>
          <w:sz w:val="20"/>
          <w:szCs w:val="24"/>
          <w:lang w:val="hy-AM"/>
        </w:rPr>
        <w:t xml:space="preserve">case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5.3 </w:t>
      </w:r>
      <w:r xmlns:w="http://schemas.openxmlformats.org/wordprocessingml/2006/main" w:rsidRPr="00631CF5">
        <w:rPr>
          <w:rFonts w:ascii="Arial" w:eastAsia="Times New Roman" w:hAnsi="Arial" w:cs="Arial"/>
          <w:sz w:val="20"/>
          <w:szCs w:val="24"/>
          <w:lang w:val="hy-AM"/>
        </w:rPr>
        <w:t xml:space="preserve">Under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delivery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violate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performer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overdue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charged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penalty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 delivered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0.05 </w:t>
      </w:r>
      <w:r xmlns:w="http://schemas.openxmlformats.org/wordprocessingml/2006/main" w:rsidRPr="00631CF5">
        <w:rPr>
          <w:rFonts w:ascii="Arial" w:eastAsia="Times New Roman" w:hAnsi="Arial" w:cs="Arial"/>
          <w:sz w:val="20"/>
          <w:szCs w:val="24"/>
          <w:lang w:val="hy-AM"/>
        </w:rPr>
        <w:t xml:space="preserve">of the price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zero: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hundredths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percent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size.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5.4 </w:t>
      </w:r>
      <w:r xmlns:w="http://schemas.openxmlformats.org/wordprocessingml/2006/main" w:rsidRPr="00631CF5">
        <w:rPr>
          <w:rFonts w:ascii="Arial" w:eastAsia="Times New Roman" w:hAnsi="Arial" w:cs="Arial"/>
          <w:sz w:val="20"/>
          <w:szCs w:val="24"/>
          <w:lang w:val="hy-AM"/>
        </w:rPr>
        <w:t xml:space="preserve">Clauses </w:t>
      </w:r>
      <w:r xmlns:w="http://schemas.openxmlformats.org/wordprocessingml/2006/main" w:rsidRPr="00631CF5">
        <w:rPr>
          <w:rFonts w:ascii="GHEA Grapalat" w:eastAsia="Times New Roman" w:hAnsi="GHEA Grapalat" w:cs="Sylfaen"/>
          <w:sz w:val="20"/>
          <w:szCs w:val="24"/>
          <w:lang w:val="hy-AM"/>
        </w:rPr>
        <w:t xml:space="preserve">5.2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Sylfaen"/>
          <w:sz w:val="20"/>
          <w:szCs w:val="24"/>
          <w:lang w:val="hy-AM"/>
        </w:rPr>
        <w:t xml:space="preserve">5.3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fine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penalty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calculated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offset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deliver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executor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money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5.5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clause </w:t>
      </w:r>
      <w:r xmlns:w="http://schemas.openxmlformats.org/wordprocessingml/2006/main" w:rsidRPr="00631CF5">
        <w:rPr>
          <w:rFonts w:ascii="GHEA Grapalat" w:eastAsia="Times New Roman" w:hAnsi="GHEA Grapalat" w:cs="Sylfaen"/>
          <w:sz w:val="20"/>
          <w:szCs w:val="24"/>
          <w:lang w:val="hy-AM"/>
        </w:rPr>
        <w:t xml:space="preserve">4.2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overdue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working</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day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calculated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penalty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however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unpaid</w:t>
      </w:r>
      <w:r xmlns:w="http://schemas.openxmlformats.org/wordprocessingml/2006/main" w:rsidRPr="00631CF5">
        <w:rPr>
          <w:rFonts w:ascii="GHEA Grapalat" w:eastAsia="Times New Roman" w:hAnsi="GHEA Grapalat" w:cs="Sylfaen"/>
          <w:sz w:val="20"/>
          <w:szCs w:val="24"/>
          <w:lang w:val="hy-AM"/>
        </w:rPr>
        <w:t xml:space="preserve"> 0.05 </w:t>
      </w:r>
      <w:r xmlns:w="http://schemas.openxmlformats.org/wordprocessingml/2006/main" w:rsidRPr="00631CF5">
        <w:rPr>
          <w:rFonts w:ascii="Arial" w:eastAsia="Times New Roman" w:hAnsi="Arial" w:cs="Arial"/>
          <w:sz w:val="20"/>
          <w:szCs w:val="24"/>
          <w:lang w:val="hy-AM"/>
        </w:rPr>
        <w:t xml:space="preserve">of the amount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zero: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whole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hundredths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percent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size.</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5.6 </w:t>
      </w:r>
      <w:r xmlns:w="http://schemas.openxmlformats.org/wordprocessingml/2006/main" w:rsidRPr="00631CF5">
        <w:rPr>
          <w:rFonts w:ascii="Arial" w:eastAsia="Times New Roman" w:hAnsi="Arial" w:cs="Arial"/>
          <w:sz w:val="20"/>
          <w:szCs w:val="24"/>
          <w:lang w:val="hy-AM"/>
        </w:rPr>
        <w:t xml:space="preserve">Under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unplanned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their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fail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proper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perform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responsibility</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legislation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5.7 </w:t>
      </w:r>
      <w:r xmlns:w="http://schemas.openxmlformats.org/wordprocessingml/2006/main" w:rsidRPr="00631CF5">
        <w:rPr>
          <w:rFonts w:ascii="Arial" w:eastAsia="Times New Roman" w:hAnsi="Arial" w:cs="Arial"/>
          <w:sz w:val="20"/>
          <w:szCs w:val="24"/>
          <w:lang w:val="hy-AM"/>
        </w:rPr>
        <w:t xml:space="preserve">Penalties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 </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 fine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payment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parties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release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their</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contractual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full</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performing.</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6. </w:t>
      </w:r>
      <w:r xmlns:w="http://schemas.openxmlformats.org/wordprocessingml/2006/main" w:rsidRPr="00631CF5">
        <w:rPr>
          <w:rFonts w:ascii="Arial" w:eastAsia="Times New Roman" w:hAnsi="Arial" w:cs="Arial"/>
          <w:b/>
          <w:sz w:val="20"/>
          <w:szCs w:val="24"/>
          <w:lang w:val="hy-AM"/>
        </w:rPr>
        <w:t xml:space="preserve">INVINCIBLE</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STRENGTH</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EFFECT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Times Armeni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FORCE </w:t>
      </w:r>
      <w:r xmlns:w="http://schemas.openxmlformats.org/wordprocessingml/2006/main" w:rsidRPr="00631CF5">
        <w:rPr>
          <w:rFonts w:ascii="GHEA Grapalat" w:eastAsia="Times New Roman" w:hAnsi="GHEA Grapalat" w:cs="Times Armenian"/>
          <w:b/>
          <w:sz w:val="20"/>
          <w:szCs w:val="24"/>
          <w:lang w:val="hy-AM"/>
        </w:rPr>
        <w:t xml:space="preserve">MAJEURE </w:t>
      </w:r>
      <w:r xmlns:w="http://schemas.openxmlformats.org/wordprocessingml/2006/main" w:rsidRPr="00631CF5">
        <w:rPr>
          <w:rFonts w:ascii="GHEA Grapalat" w:eastAsia="Times New Roman" w:hAnsi="GHEA Grapalat" w:cs="Times New Roman"/>
          <w:b/>
          <w:sz w:val="20"/>
          <w:szCs w:val="24"/>
          <w:lang w:val="hy-AM"/>
        </w:rPr>
        <w:t xml:space="preserve">)</w:t>
      </w:r>
      <w:r xmlns:w="http://schemas.openxmlformats.org/wordprocessingml/2006/main" w:rsidRPr="00631CF5">
        <w:rPr>
          <w:rFonts w:ascii="Arial" w:eastAsia="Times New Roman" w:hAnsi="Arial" w:cs="Arial"/>
          <w:b/>
          <w:sz w:val="20"/>
          <w:szCs w:val="24"/>
          <w:lang w:val="hy-AM"/>
        </w:rPr>
        <w:t xml:space="preserve">​</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based 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agreements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completely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partially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fail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getting rid of</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GHEA Grapalat" w:eastAsia="Times New Roman" w:hAnsi="GHEA Grapalat" w:cs="Times Armenian"/>
          <w:sz w:val="20"/>
          <w:szCs w:val="24"/>
          <w:lang w:val="hy-AM"/>
        </w:rPr>
        <w:t xml:space="preserve">from </w:t>
      </w:r>
      <w:r xmlns:w="http://schemas.openxmlformats.org/wordprocessingml/2006/main" w:rsidRPr="00631CF5">
        <w:rPr>
          <w:rFonts w:ascii="Arial" w:eastAsia="Times New Roman" w:hAnsi="Arial" w:cs="Arial"/>
          <w:sz w:val="20"/>
          <w:szCs w:val="24"/>
          <w:lang w:val="hy-AM"/>
        </w:rPr>
        <w:t xml:space="preserve">responsibility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was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insurmountable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strength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impact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 </w:t>
      </w:r>
      <w:r xmlns:w="http://schemas.openxmlformats.org/wordprocessingml/2006/main" w:rsidRPr="00631CF5">
        <w:rPr>
          <w:rFonts w:ascii="GHEA Grapalat" w:eastAsia="Times New Roman" w:hAnsi="GHEA Grapalat" w:cs="Times Armenian"/>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arise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sealing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were not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predict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prevent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situations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earthquake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flood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fire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war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military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emergency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situation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announcing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political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agitations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strikes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communication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funds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work</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termination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state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bodies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acts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etc.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impossible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makes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hereby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emergency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strength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effect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continues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GHEA Grapalat" w:eastAsia="Times New Roman" w:hAnsi="GHEA Grapalat" w:cs="Times Armenian"/>
          <w:sz w:val="20"/>
          <w:szCs w:val="24"/>
          <w:lang w:val="hy-AM"/>
        </w:rPr>
        <w:t xml:space="preserve">3 ( </w:t>
      </w:r>
      <w:r xmlns:w="http://schemas.openxmlformats.org/wordprocessingml/2006/main" w:rsidRPr="00631CF5">
        <w:rPr>
          <w:rFonts w:ascii="Arial" w:eastAsia="Times New Roman" w:hAnsi="Arial" w:cs="Arial"/>
          <w:sz w:val="20"/>
          <w:szCs w:val="24"/>
          <w:lang w:val="hy-AM"/>
        </w:rPr>
        <w:t xml:space="preserve">three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months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more </w:t>
      </w:r>
      <w:r xmlns:w="http://schemas.openxmlformats.org/wordprocessingml/2006/main" w:rsidRPr="00631CF5">
        <w:rPr>
          <w:rFonts w:ascii="GHEA Grapalat" w:eastAsia="Times New Roman" w:hAnsi="GHEA Grapalat" w:cs="Times Armenian"/>
          <w:sz w:val="20"/>
          <w:szCs w:val="24"/>
          <w:lang w:val="hy-AM"/>
        </w:rPr>
        <w:t xml:space="preserve">then</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sides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 one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right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solve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advance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aware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keeping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other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b/>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7. </w:t>
      </w:r>
      <w:r xmlns:w="http://schemas.openxmlformats.org/wordprocessingml/2006/main" w:rsidRPr="00631CF5">
        <w:rPr>
          <w:rFonts w:ascii="Arial" w:eastAsia="Times New Roman" w:hAnsi="Arial" w:cs="Arial"/>
          <w:b/>
          <w:sz w:val="20"/>
          <w:szCs w:val="24"/>
          <w:lang w:val="hy-AM"/>
        </w:rPr>
        <w:t xml:space="preserve">OTHER:</w:t>
      </w:r>
      <w:r xmlns:w="http://schemas.openxmlformats.org/wordprocessingml/2006/main" w:rsidRPr="00631CF5">
        <w:rPr>
          <w:rFonts w:ascii="GHEA Grapalat" w:eastAsia="Times New Roman" w:hAnsi="GHEA Grapalat" w:cs="Sylfae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TERMS:</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7.1 </w:t>
      </w:r>
      <w:r xmlns:w="http://schemas.openxmlformats.org/wordprocessingml/2006/main" w:rsidRPr="00631CF5">
        <w:rPr>
          <w:rFonts w:ascii="Arial" w:eastAsia="Times New Roman" w:hAnsi="Arial" w:cs="Arial"/>
          <w:sz w:val="20"/>
          <w:szCs w:val="24"/>
          <w:lang w:val="hy-AM"/>
        </w:rPr>
        <w:t xml:space="preserve">The 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strength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enter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signing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moment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action</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undertaken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alive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volume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7.2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originated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paid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stop</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other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originated from</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against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account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without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writing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 a seal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approved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originated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demand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right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transferred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other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person </w:t>
      </w:r>
      <w:r xmlns:w="http://schemas.openxmlformats.org/wordprocessingml/2006/main" w:rsidRPr="00631CF5">
        <w:rPr>
          <w:rFonts w:ascii="GHEA Grapalat" w:eastAsia="Times New Roman" w:hAnsi="GHEA Grapalat" w:cs="Times Armenian"/>
          <w:sz w:val="20"/>
          <w:szCs w:val="24"/>
          <w:lang w:val="hy-AM"/>
        </w:rPr>
        <w:t xml:space="preserve">without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debtor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writing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agreement.</w:t>
      </w:r>
      <w:r xmlns:w="http://schemas.openxmlformats.org/wordprocessingml/2006/main" w:rsidRPr="00631CF5">
        <w:rPr>
          <w:rFonts w:ascii="GHEA Grapalat" w:eastAsia="Times New Roman" w:hAnsi="GHEA Grapalat" w:cs="Times New Roman"/>
          <w:sz w:val="20"/>
          <w:szCs w:val="24"/>
          <w:lang w:val="hy-AM"/>
        </w:rPr>
        <w:t xml:space="preserve"> </w:t>
      </w:r>
    </w:p>
    <w:p w:rsidR="00BB1514" w:rsidRPr="00631CF5" w:rsidRDefault="00BB1514" w:rsidP="00BB1514">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7.3 </w:t>
      </w:r>
      <w:r xmlns:w="http://schemas.openxmlformats.org/wordprocessingml/2006/main" w:rsidRPr="00631CF5">
        <w:rPr>
          <w:rFonts w:ascii="Arial" w:eastAsia="Times New Roman" w:hAnsi="Arial" w:cs="Arial"/>
          <w:sz w:val="20"/>
          <w:szCs w:val="24"/>
          <w:lang w:val="hy-AM"/>
        </w:rPr>
        <w:t xml:space="preserve">It: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t>
      </w:r>
      <w:r xmlns:w="http://schemas.openxmlformats.org/wordprocessingml/2006/main" w:rsidRPr="00631CF5">
        <w:rPr>
          <w:rFonts w:ascii="Arial" w:eastAsia="Times New Roman" w:hAnsi="Arial" w:cs="Arial"/>
          <w:sz w:val="20"/>
          <w:szCs w:val="24"/>
          <w:lang w:val="hy-AM"/>
        </w:rPr>
        <w:t xml:space="preserve">case </w:t>
      </w:r>
      <w:r xmlns:w="http://schemas.openxmlformats.org/wordprocessingml/2006/main" w:rsidRPr="00631CF5">
        <w:rPr>
          <w:rFonts w:ascii="GHEA Grapalat" w:eastAsia="Times New Roman" w:hAnsi="GHEA Grapalat" w:cs="Times New Roman"/>
          <w:sz w:val="20"/>
          <w:szCs w:val="24"/>
          <w:lang w:val="hy-AM"/>
        </w:rPr>
        <w:t xml:space="preserve">when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law</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planned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law</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requirements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control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control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complaints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exam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recorded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Times New Roman"/>
          <w:sz w:val="20"/>
          <w:szCs w:val="24"/>
          <w:lang w:val="hy-AM"/>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w:t>
      </w:r>
      <w:r xmlns:w="http://schemas.openxmlformats.org/wordprocessingml/2006/main" w:rsidRPr="00631CF5">
        <w:rPr>
          <w:rFonts w:ascii="GHEA Grapalat" w:eastAsia="Times New Roman" w:hAnsi="GHEA Grapalat" w:cs="Times New Roman"/>
          <w:sz w:val="20"/>
          <w:szCs w:val="24"/>
          <w:lang w:val="hy-AM"/>
        </w:rPr>
        <w:t xml:space="preserve">process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sealing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Executor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false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documents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info: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data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latter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selected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participant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recognize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decision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match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legislation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foundations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application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after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Client: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unilaterally</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solution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w:t>
      </w:r>
      <w:r xmlns:w="http://schemas.openxmlformats.org/wordprocessingml/2006/main" w:rsidRPr="00631CF5">
        <w:rPr>
          <w:rFonts w:ascii="Arial" w:eastAsia="Times New Roman" w:hAnsi="Arial" w:cs="Arial"/>
          <w:sz w:val="20"/>
          <w:szCs w:val="24"/>
          <w:lang w:val="hy-AM"/>
        </w:rPr>
        <w:t xml:space="preserve">contract </w:t>
      </w:r>
      <w:r xmlns:w="http://schemas.openxmlformats.org/wordprocessingml/2006/main" w:rsidRPr="00631CF5">
        <w:rPr>
          <w:rFonts w:ascii="GHEA Grapalat" w:eastAsia="Times New Roman" w:hAnsi="GHEA Grapalat" w:cs="Times New Roman"/>
          <w:sz w:val="20"/>
          <w:szCs w:val="24"/>
          <w:lang w:val="hy-AM"/>
        </w:rPr>
        <w:t xml:space="preserve">if</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recorded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violations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famous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shopping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about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legislation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according to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basis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would meet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 to seal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which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Client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wearing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unilateral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solution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as a result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emerging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damages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open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left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benefit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risk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latter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must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law</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order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compensate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sin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damages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volume </w:t>
      </w:r>
      <w:r xmlns:w="http://schemas.openxmlformats.org/wordprocessingml/2006/main" w:rsidRPr="00631CF5">
        <w:rPr>
          <w:rFonts w:ascii="GHEA Grapalat" w:eastAsia="Times New Roman" w:hAnsi="GHEA Grapalat" w:cs="Times New Roman"/>
          <w:sz w:val="20"/>
          <w:szCs w:val="24"/>
          <w:lang w:val="hy-AM"/>
        </w:rPr>
        <w:t xml:space="preserve">of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part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resolved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sz w:val="20"/>
          <w:szCs w:val="24"/>
          <w:lang w:val="hy-AM"/>
        </w:rPr>
        <w:t xml:space="preserve">7.4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connected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disputes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subject to</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exam</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courts.</w:t>
      </w:r>
    </w:p>
    <w:p w:rsidR="00BB1514" w:rsidRPr="00631CF5" w:rsidRDefault="00BB1514" w:rsidP="00BB1514">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7.5 </w:t>
      </w:r>
      <w:r xmlns:w="http://schemas.openxmlformats.org/wordprocessingml/2006/main" w:rsidRPr="00631CF5">
        <w:rPr>
          <w:rFonts w:ascii="Arial" w:eastAsia="Times New Roman" w:hAnsi="Arial" w:cs="Arial"/>
          <w:sz w:val="20"/>
          <w:szCs w:val="24"/>
          <w:lang w:val="hy-AM"/>
        </w:rPr>
        <w:t xml:space="preserve">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changes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additions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only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mutual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seal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through </w:t>
      </w:r>
      <w:r xmlns:w="http://schemas.openxmlformats.org/wordprocessingml/2006/main" w:rsidRPr="00631CF5">
        <w:rPr>
          <w:rFonts w:ascii="GHEA Grapalat" w:eastAsia="Times New Roman" w:hAnsi="GHEA Grapalat" w:cs="Times Armenian"/>
          <w:sz w:val="20"/>
          <w:szCs w:val="24"/>
          <w:lang w:val="hy-AM"/>
        </w:rPr>
        <w:t xml:space="preserve">which</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will be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inseparable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Arial" w:eastAsia="Times New Roman" w:hAnsi="Arial" w:cs="Arial"/>
          <w:sz w:val="20"/>
          <w:szCs w:val="24"/>
          <w:lang w:val="hy-AM"/>
        </w:rPr>
        <w:t xml:space="preserve">Prohibited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contract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if</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price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factorial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also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 to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next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years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agreement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such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changes </w:t>
      </w:r>
      <w:r xmlns:w="http://schemas.openxmlformats.org/wordprocessingml/2006/main" w:rsidRPr="00631CF5">
        <w:rPr>
          <w:rFonts w:ascii="GHEA Grapalat" w:eastAsia="Times New Roman" w:hAnsi="GHEA Grapalat" w:cs="Times New Roman"/>
          <w:sz w:val="20"/>
          <w:szCs w:val="24"/>
          <w:lang w:val="hy-AM"/>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leads to</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bought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volumes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hand</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be brought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service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unit</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price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artificial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change.</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sides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independently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factors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influence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change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definition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government.</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pt-BR"/>
        </w:rPr>
        <w:t xml:space="preserve">7.6 </w:t>
      </w:r>
      <w:r xmlns:w="http://schemas.openxmlformats.org/wordprocessingml/2006/main" w:rsidRPr="00631CF5">
        <w:rPr>
          <w:rFonts w:ascii="Arial" w:eastAsia="Times New Roman" w:hAnsi="Arial" w:cs="Arial"/>
          <w:sz w:val="20"/>
          <w:szCs w:val="24"/>
          <w:lang w:val="pt-BR"/>
        </w:rPr>
        <w:t xml:space="preserve">If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carried out </w:t>
      </w:r>
      <w:r xmlns:w="http://schemas.openxmlformats.org/wordprocessingml/2006/main" w:rsidRPr="00631CF5">
        <w:rPr>
          <w:rFonts w:ascii="Arial" w:eastAsia="Times New Roman" w:hAnsi="Arial" w:cs="Arial"/>
          <w:sz w:val="20"/>
          <w:szCs w:val="24"/>
          <w:lang w:val="hy-AM"/>
        </w:rPr>
        <w:t xml:space="preserve">by whom?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agency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 seal</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through</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hy-AM"/>
        </w:rPr>
        <w:t xml:space="preserve">1)</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hy-AM"/>
        </w:rPr>
        <w:t xml:space="preserve">The executor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responsibility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wearing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agent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obligations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default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no</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proper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performance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for</w:t>
      </w:r>
      <w:r xmlns:w="http://schemas.openxmlformats.org/wordprocessingml/2006/main" w:rsidRPr="00631CF5">
        <w:rPr>
          <w:rFonts w:ascii="GHEA Grapalat" w:eastAsia="Times New Roman" w:hAnsi="GHEA Grapalat" w:cs="Times New Roman"/>
          <w:sz w:val="20"/>
          <w:szCs w:val="24"/>
          <w:lang w:val="pt-BR"/>
        </w:rPr>
        <w:t xml:space="preserve">​</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2) </w:t>
      </w:r>
      <w:r xmlns:w="http://schemas.openxmlformats.org/wordprocessingml/2006/main" w:rsidRPr="00631CF5">
        <w:rPr>
          <w:rFonts w:ascii="Arial" w:eastAsia="Times New Roman" w:hAnsi="Arial" w:cs="Arial"/>
          <w:sz w:val="20"/>
          <w:szCs w:val="24"/>
          <w:lang w:val="pt-BR"/>
        </w:rPr>
        <w:t xml:space="preserve">of 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performance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during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agent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change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case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hy-AM"/>
        </w:rPr>
        <w:t xml:space="preserve">Performer </w:t>
      </w:r>
      <w:r xmlns:w="http://schemas.openxmlformats.org/wordprocessingml/2006/main" w:rsidRPr="00631CF5">
        <w:rPr>
          <w:rFonts w:ascii="Arial" w:eastAsia="Times New Roman" w:hAnsi="Arial" w:cs="Arial"/>
          <w:sz w:val="20"/>
          <w:szCs w:val="24"/>
          <w:lang w:val="pt-BR"/>
        </w:rPr>
        <w:t xml:space="preserv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in writing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informs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hy-AM"/>
        </w:rPr>
        <w:t xml:space="preserve">To </w:t>
      </w:r>
      <w:r xmlns:w="http://schemas.openxmlformats.org/wordprocessingml/2006/main" w:rsidRPr="00631CF5">
        <w:rPr>
          <w:rFonts w:ascii="Arial" w:eastAsia="Times New Roman" w:hAnsi="Arial" w:cs="Arial"/>
          <w:sz w:val="20"/>
          <w:szCs w:val="24"/>
          <w:lang w:val="pt-BR"/>
        </w:rPr>
        <w:t xml:space="preserve">the client: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providing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agency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 copy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and: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it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side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being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person</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data:</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the change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 be done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from the date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five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working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the day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during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GHEA Grapalat" w:eastAsia="Times New Roman" w:hAnsi="GHEA Grapalat" w:cs="Times New Roman"/>
          <w:sz w:val="20"/>
          <w:szCs w:val="24"/>
          <w:vertAlign w:val="superscript"/>
          <w:lang w:val="pt-BR"/>
        </w:rPr>
        <w:t xml:space="preserve">22 :</w:t>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7.7 </w:t>
      </w:r>
      <w:r xmlns:w="http://schemas.openxmlformats.org/wordprocessingml/2006/main" w:rsidRPr="00631CF5">
        <w:rPr>
          <w:rFonts w:ascii="Arial" w:eastAsia="Times New Roman" w:hAnsi="Arial" w:cs="Arial"/>
          <w:sz w:val="20"/>
          <w:szCs w:val="24"/>
          <w:lang w:val="pt-BR"/>
        </w:rPr>
        <w:t xml:space="preserve">If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 being implemented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together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activity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consortium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 seal</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through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then</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that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participants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wearing</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are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together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and: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jointly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Responsibility </w:t>
      </w:r>
      <w:r xmlns:w="http://schemas.openxmlformats.org/wordprocessingml/2006/main" w:rsidRPr="00631CF5">
        <w:rPr>
          <w:rFonts w:ascii="GHEA Grapalat" w:eastAsia="Times New Roman" w:hAnsi="GHEA Grapalat" w:cs="Times New Roman"/>
          <w:sz w:val="20"/>
          <w:szCs w:val="24"/>
          <w:lang w:val="pt-BR"/>
        </w:rPr>
        <w:t xml:space="preserve">:</w:t>
      </w:r>
      <w:r xmlns:w="http://schemas.openxmlformats.org/wordprocessingml/2006/main" w:rsidRPr="00631CF5">
        <w:rPr>
          <w:rFonts w:ascii="Arial" w:eastAsia="Times New Roman" w:hAnsi="Arial" w:cs="Arial"/>
          <w:sz w:val="20"/>
          <w:szCs w:val="24"/>
          <w:lang w:val="pt-BR"/>
        </w:rPr>
        <w:t xml:space="preserv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in which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the consortium</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member</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from the consortium</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out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 come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case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lastRenderedPageBreak xmlns:w="http://schemas.openxmlformats.org/wordprocessingml/2006/main"/>
      </w:r>
      <w:r xmlns:w="http://schemas.openxmlformats.org/wordprocessingml/2006/main" w:rsidRPr="00631CF5">
        <w:rPr>
          <w:rFonts w:ascii="Arial" w:eastAsia="Times New Roman" w:hAnsi="Arial" w:cs="Arial"/>
          <w:sz w:val="20"/>
          <w:szCs w:val="24"/>
          <w:lang w:val="pt-BR"/>
        </w:rPr>
        <w:t xml:space="preserve">the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unilaterally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being resolved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and: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the consortium</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members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towards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applies</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are</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by contract</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planned</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responsibility</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means </w:t>
      </w: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GHEA Grapalat" w:eastAsia="Times New Roman" w:hAnsi="GHEA Grapalat" w:cs="Times New Roman"/>
          <w:sz w:val="20"/>
          <w:szCs w:val="24"/>
          <w:vertAlign w:val="superscript"/>
          <w:lang w:val="pt-BR"/>
        </w:rPr>
        <w:t xml:space="preserve">23</w:t>
      </w:r>
      <w:r xmlns:w="http://schemas.openxmlformats.org/wordprocessingml/2006/main" w:rsidRPr="00631CF5">
        <w:rPr>
          <w:rFonts w:ascii="GHEA Grapalat" w:eastAsia="Times New Roman" w:hAnsi="GHEA Grapalat" w:cs="Times New Roman"/>
          <w:color w:val="FFFFFF"/>
          <w:sz w:val="20"/>
          <w:szCs w:val="24"/>
          <w:vertAlign w:val="superscript"/>
          <w:lang w:val="pt-BR"/>
        </w:rPr>
        <w:footnoteReference xmlns:w="http://schemas.openxmlformats.org/wordprocessingml/2006/main" w:id="8"/>
      </w:r>
    </w:p>
    <w:p w:rsidR="00BB1514" w:rsidRPr="00631CF5" w:rsidRDefault="00BB1514" w:rsidP="00BB1514">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Armenian"/>
          <w:sz w:val="20"/>
          <w:szCs w:val="24"/>
          <w:lang w:val="pt-BR"/>
        </w:rPr>
        <w:t xml:space="preserve">7.8 </w:t>
      </w:r>
      <w:r xmlns:w="http://schemas.openxmlformats.org/wordprocessingml/2006/main" w:rsidRPr="00631CF5">
        <w:rPr>
          <w:rFonts w:ascii="Arial" w:eastAsia="Times New Roman" w:hAnsi="Arial" w:cs="Arial"/>
          <w:sz w:val="20"/>
          <w:szCs w:val="24"/>
          <w:lang w:val="pt-BR"/>
        </w:rPr>
        <w:t xml:space="preserve">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serve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extended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until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Expiration </w:t>
      </w:r>
      <w:r xmlns:w="http://schemas.openxmlformats.org/wordprocessingml/2006/main" w:rsidRPr="00631CF5">
        <w:rPr>
          <w:rFonts w:ascii="GHEA Grapalat" w:eastAsia="Times New Roman" w:hAnsi="GHEA Grapalat" w:cs="Sylfaen"/>
          <w:sz w:val="20"/>
          <w:szCs w:val="24"/>
          <w:lang w:val="pt-BR"/>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Performer:</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recommendation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availability</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provided </w:t>
      </w:r>
      <w:r xmlns:w="http://schemas.openxmlformats.org/wordprocessingml/2006/main" w:rsidRPr="00631CF5">
        <w:rPr>
          <w:rFonts w:ascii="GHEA Grapalat" w:eastAsia="Times New Roman" w:hAnsi="GHEA Grapalat" w:cs="Times Armenian"/>
          <w:sz w:val="20"/>
          <w:szCs w:val="24"/>
          <w:lang w:val="hy-AM"/>
        </w:rPr>
        <w:t xml:space="preserve">that</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hy-AM"/>
        </w:rPr>
        <w:t xml:space="preserve">To the client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approx</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gone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of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use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requirement </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and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Performer:</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the suggestion</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presented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no</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later </w:t>
      </w:r>
      <w:r xmlns:w="http://schemas.openxmlformats.org/wordprocessingml/2006/main" w:rsidRPr="00631CF5">
        <w:rPr>
          <w:rFonts w:ascii="Arial" w:eastAsia="Times New Roman" w:hAnsi="Arial" w:cs="Arial"/>
          <w:sz w:val="20"/>
          <w:szCs w:val="24"/>
          <w:lang w:val="en-US"/>
        </w:rPr>
        <w:t xml:space="preserve">than</w:t>
      </w:r>
      <w:r xmlns:w="http://schemas.openxmlformats.org/wordprocessingml/2006/main" w:rsidRPr="00631CF5">
        <w:rPr>
          <w:rFonts w:ascii="GHEA Grapalat" w:eastAsia="Times New Roman" w:hAnsi="GHEA Grapalat" w:cs="Sylfaen"/>
          <w:sz w:val="20"/>
          <w:szCs w:val="24"/>
          <w:lang w:val="pt-BR"/>
        </w:rPr>
        <w:t xml:space="preserve">​</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by contract</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in:</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initially</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of services</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delivery</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for</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defined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period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upon expiry</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at least </w:t>
      </w:r>
      <w:r xmlns:w="http://schemas.openxmlformats.org/wordprocessingml/2006/main" w:rsidRPr="00631CF5">
        <w:rPr>
          <w:rFonts w:ascii="GHEA Grapalat" w:eastAsia="Times New Roman" w:hAnsi="GHEA Grapalat" w:cs="Sylfaen"/>
          <w:sz w:val="20"/>
          <w:szCs w:val="24"/>
          <w:lang w:val="pt-BR"/>
        </w:rPr>
        <w:t xml:space="preserve">5 </w:t>
      </w:r>
      <w:r xmlns:w="http://schemas.openxmlformats.org/wordprocessingml/2006/main" w:rsidRPr="00631CF5">
        <w:rPr>
          <w:rFonts w:ascii="Arial" w:eastAsia="Times New Roman" w:hAnsi="Arial" w:cs="Arial"/>
          <w:sz w:val="20"/>
          <w:szCs w:val="24"/>
          <w:lang w:val="en-US"/>
        </w:rPr>
        <w:t xml:space="preserve">calendar days</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day</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before</w:t>
      </w:r>
      <w:r xmlns:w="http://schemas.openxmlformats.org/wordprocessingml/2006/main" w:rsidRPr="00631CF5">
        <w:rPr>
          <w:rFonts w:ascii="GHEA Grapalat" w:eastAsia="Times New Roman" w:hAnsi="GHEA Grapalat" w:cs="Sylfaen"/>
          <w:sz w:val="20"/>
          <w:szCs w:val="24"/>
          <w:lang w:val="pt-BR"/>
        </w:rPr>
        <w:t xml:space="preserve">​</w:t>
      </w:r>
      <w:r xmlns:w="http://schemas.openxmlformats.org/wordprocessingml/2006/main" w:rsidRPr="00631CF5">
        <w:rPr>
          <w:rFonts w:ascii="Arial" w:eastAsia="Times New Roman" w:hAnsi="Arial" w:cs="Arial"/>
          <w:sz w:val="20"/>
          <w:szCs w:val="24"/>
          <w:lang w:val="pt-BR"/>
        </w:rPr>
        <w:t xml:space="preserve">​</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in which</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hereby</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with a point</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defined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case</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of service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serve</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period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 extended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en-US"/>
        </w:rPr>
        <w:t xml:space="preserve">one</w:t>
      </w:r>
      <w:r xmlns:w="http://schemas.openxmlformats.org/wordprocessingml/2006/main" w:rsidRPr="00631CF5">
        <w:rPr>
          <w:rFonts w:ascii="GHEA Grapalat" w:eastAsia="Times New Roman" w:hAnsi="GHEA Grapalat" w:cs="Times Armenia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times</w:t>
      </w:r>
      <w:r xmlns:w="http://schemas.openxmlformats.org/wordprocessingml/2006/main" w:rsidRPr="00631CF5">
        <w:rPr>
          <w:rFonts w:ascii="GHEA Grapalat" w:eastAsia="Times New Roman" w:hAnsi="GHEA Grapalat" w:cs="Times Armenian"/>
          <w:sz w:val="20"/>
          <w:szCs w:val="24"/>
          <w:lang w:val="pt-BR"/>
        </w:rPr>
        <w:t xml:space="preserve"> </w:t>
      </w:r>
      <w:r xmlns:w="http://schemas.openxmlformats.org/wordprocessingml/2006/main" w:rsidRPr="00631CF5">
        <w:rPr>
          <w:rFonts w:ascii="Arial" w:eastAsia="Times New Roman" w:hAnsi="Arial" w:cs="Arial"/>
          <w:sz w:val="20"/>
          <w:szCs w:val="24"/>
          <w:lang w:val="hy-AM"/>
        </w:rPr>
        <w:t xml:space="preserve">up to </w:t>
      </w:r>
      <w:r xmlns:w="http://schemas.openxmlformats.org/wordprocessingml/2006/main" w:rsidRPr="00631CF5">
        <w:rPr>
          <w:rFonts w:ascii="GHEA Grapalat" w:eastAsia="Times New Roman" w:hAnsi="GHEA Grapalat" w:cs="Sylfaen"/>
          <w:sz w:val="20"/>
          <w:szCs w:val="24"/>
          <w:lang w:val="pt-BR"/>
        </w:rPr>
        <w:t xml:space="preserve">30 </w:t>
      </w:r>
      <w:r xmlns:w="http://schemas.openxmlformats.org/wordprocessingml/2006/main" w:rsidRPr="00631CF5">
        <w:rPr>
          <w:rFonts w:ascii="Arial" w:eastAsia="Times New Roman" w:hAnsi="Arial" w:cs="Arial"/>
          <w:sz w:val="20"/>
          <w:szCs w:val="24"/>
          <w:lang w:val="en-US"/>
        </w:rPr>
        <w:t xml:space="preserve">calendar days</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en-US"/>
        </w:rPr>
        <w:t xml:space="preserve">by day </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but</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no</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more</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than</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by contract</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defined</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the term</w:t>
      </w:r>
      <w:r xmlns:w="http://schemas.openxmlformats.org/wordprocessingml/2006/main" w:rsidRPr="00631CF5">
        <w:rPr>
          <w:rFonts w:ascii="GHEA Grapalat" w:eastAsia="Times New Roman" w:hAnsi="GHEA Grapalat" w:cs="Sylfaen"/>
          <w:sz w:val="20"/>
          <w:szCs w:val="24"/>
          <w:lang w:val="pt-BR"/>
        </w:rPr>
        <w:t xml:space="preserve"> </w:t>
      </w:r>
      <w:r xmlns:w="http://schemas.openxmlformats.org/wordprocessingml/2006/main" w:rsidRPr="00631CF5">
        <w:rPr>
          <w:rFonts w:ascii="Arial" w:eastAsia="Times New Roman" w:hAnsi="Arial" w:cs="Arial"/>
          <w:sz w:val="20"/>
          <w:szCs w:val="24"/>
          <w:lang w:val="pt-BR"/>
        </w:rPr>
        <w:t xml:space="preserve">is</w:t>
      </w:r>
      <w:r xmlns:w="http://schemas.openxmlformats.org/wordprocessingml/2006/main" w:rsidRPr="00631CF5">
        <w:rPr>
          <w:rFonts w:ascii="GHEA Grapalat" w:eastAsia="Times New Roman" w:hAnsi="GHEA Grapalat" w:cs="Sylfaen"/>
          <w:sz w:val="20"/>
          <w:szCs w:val="24"/>
          <w:lang w:val="pt-BR"/>
        </w:rPr>
        <w:t xml:space="preserve">​</w:t>
      </w:r>
    </w:p>
    <w:p w:rsidR="00BB1514" w:rsidRPr="00631CF5" w:rsidRDefault="00BB1514" w:rsidP="00BB1514">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7.9 </w:t>
      </w:r>
      <w:r xmlns:w="http://schemas.openxmlformats.org/wordprocessingml/2006/main" w:rsidRPr="00631CF5">
        <w:rPr>
          <w:rFonts w:ascii="Arial" w:eastAsia="Times New Roman" w:hAnsi="Arial" w:cs="Arial"/>
          <w:sz w:val="20"/>
          <w:szCs w:val="24"/>
          <w:lang w:val="hy-AM"/>
        </w:rPr>
        <w:t xml:space="preserve">of the Agreement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proper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conditions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Executive: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Customer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benefits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savings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damages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side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benefit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worn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damage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p>
    <w:p w:rsidR="00BB1514" w:rsidRPr="00631CF5" w:rsidRDefault="00BB1514" w:rsidP="00BB1514">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parties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third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persons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inclusive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frame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other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transactions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derived from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out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regulation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the field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they are not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influence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result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accept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transactions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derived from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obligations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performance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connected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relationship</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regulated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that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transactions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with</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connected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relationship</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regulator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by norms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and</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them</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responsible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executor.</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7.10 </w:t>
      </w:r>
      <w:r xmlns:w="http://schemas.openxmlformats.org/wordprocessingml/2006/main" w:rsidRPr="00631CF5">
        <w:rPr>
          <w:rFonts w:ascii="Arial" w:eastAsia="Times New Roman" w:hAnsi="Arial" w:cs="Arial"/>
          <w:sz w:val="20"/>
          <w:szCs w:val="24"/>
          <w:lang w:val="hy-AM"/>
        </w:rPr>
        <w:t xml:space="preserve">P </w:t>
      </w:r>
      <w:r xmlns:w="http://schemas.openxmlformats.org/wordprocessingml/2006/main" w:rsidRPr="00631CF5">
        <w:rPr>
          <w:rFonts w:ascii="Arial" w:eastAsia="Times New Roman" w:hAnsi="Arial" w:cs="Arial"/>
          <w:spacing w:val="-4"/>
          <w:sz w:val="20"/>
          <w:szCs w:val="20"/>
          <w:lang w:val="hy-AM" w:eastAsia="ru-RU"/>
        </w:rPr>
        <w:t xml:space="preserve">Agreement</w:t>
      </w:r>
      <w:r xmlns:w="http://schemas.openxmlformats.org/wordprocessingml/2006/main" w:rsidRPr="00631CF5">
        <w:rPr>
          <w:rFonts w:ascii="GHEA Grapalat" w:eastAsia="Times New Roman" w:hAnsi="GHEA Grapalat" w:cs="Times New Roman"/>
          <w:spacing w:val="-4"/>
          <w:sz w:val="20"/>
          <w:szCs w:val="20"/>
          <w:lang w:val="hy-AM" w:eastAsia="ru-RU"/>
        </w:rPr>
        <w:t xml:space="preserve"> </w:t>
      </w:r>
      <w:r xmlns:w="http://schemas.openxmlformats.org/wordprocessingml/2006/main" w:rsidRPr="00631CF5">
        <w:rPr>
          <w:rFonts w:ascii="Arial" w:eastAsia="Times New Roman" w:hAnsi="Arial" w:cs="Arial"/>
          <w:spacing w:val="-4"/>
          <w:sz w:val="20"/>
          <w:szCs w:val="20"/>
          <w:lang w:val="hy-AM" w:eastAsia="ru-RU"/>
        </w:rPr>
        <w:t xml:space="preserve">no</w:t>
      </w:r>
      <w:r xmlns:w="http://schemas.openxmlformats.org/wordprocessingml/2006/main" w:rsidRPr="00631CF5">
        <w:rPr>
          <w:rFonts w:ascii="GHEA Grapalat" w:eastAsia="Times New Roman" w:hAnsi="GHEA Grapalat" w:cs="Times New Roman"/>
          <w:spacing w:val="-4"/>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can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change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parties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ower </w:t>
      </w:r>
      <w:r xmlns:w="http://schemas.openxmlformats.org/wordprocessingml/2006/main" w:rsidRPr="00631CF5">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631CF5">
        <w:rPr>
          <w:rFonts w:ascii="Arial" w:eastAsia="Times New Roman" w:hAnsi="Arial" w:cs="Arial"/>
          <w:sz w:val="20"/>
          <w:szCs w:val="20"/>
          <w:lang w:val="hy-AM" w:eastAsia="ru-RU"/>
        </w:rPr>
        <w:t xml:space="preserve">tunes</w:t>
      </w:r>
      <w:r xmlns:w="http://schemas.openxmlformats.org/wordprocessingml/2006/main" w:rsidRPr="00631CF5">
        <w:rPr>
          <w:rFonts w:ascii="Arial" w:eastAsia="Times New Roman" w:hAnsi="Arial" w:cs="Arial"/>
          <w:sz w:val="20"/>
          <w:szCs w:val="20"/>
          <w:lang w:val="hy-AM" w:eastAsia="ru-RU"/>
        </w:rPr>
        <w:t xml:space="preserve">​</w:t>
      </w:r>
      <w:r xmlns:w="http://schemas.openxmlformats.org/wordprocessingml/2006/main" w:rsidRPr="00631CF5">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default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as a result</w:t>
      </w:r>
      <w:r xmlns:w="http://schemas.openxmlformats.org/wordprocessingml/2006/main" w:rsidRPr="00631CF5" w:rsidDel="00591DE3">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completely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be resolved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parties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mutual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by agreement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except </w:t>
      </w:r>
      <w:r xmlns:w="http://schemas.openxmlformats.org/wordprocessingml/2006/main" w:rsidRPr="00631CF5">
        <w:rPr>
          <w:rFonts w:ascii="GHEA Grapalat" w:eastAsia="Times New Roman" w:hAnsi="GHEA Grapalat" w:cs="Times New Roman"/>
          <w:sz w:val="20"/>
          <w:szCs w:val="20"/>
          <w:lang w:val="hy-AM" w:eastAsia="ru-RU"/>
        </w:rPr>
        <w:t xml:space="preserve">for </w:t>
      </w:r>
      <w:r xmlns:w="http://schemas.openxmlformats.org/wordprocessingml/2006/main" w:rsidRPr="00631CF5">
        <w:rPr>
          <w:rFonts w:ascii="Arial" w:eastAsia="Times New Roman" w:hAnsi="Arial" w:cs="Arial"/>
          <w:sz w:val="20"/>
          <w:szCs w:val="20"/>
          <w:lang w:val="hy-AM" w:eastAsia="ru-RU"/>
        </w:rPr>
        <w:t xml:space="preserve">Armenia</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Republic</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by legislation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defined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order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service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delivery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necessary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financial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allocations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reduction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cases </w:t>
      </w:r>
      <w:r xmlns:w="http://schemas.openxmlformats.org/wordprocessingml/2006/main" w:rsidRPr="00631CF5">
        <w:rPr>
          <w:rFonts w:ascii="GHEA Grapalat" w:eastAsia="Times New Roman" w:hAnsi="GHEA Grapalat" w:cs="Times New Roman"/>
          <w:sz w:val="20"/>
          <w:szCs w:val="20"/>
          <w:lang w:val="hy-AM" w:eastAsia="ru-RU"/>
        </w:rPr>
        <w:t xml:space="preserve">:</w:t>
      </w:r>
      <w:r xmlns:w="http://schemas.openxmlformats.org/wordprocessingml/2006/main" w:rsidRPr="00631CF5">
        <w:rPr>
          <w:rFonts w:ascii="Arial" w:eastAsia="Times New Roman" w:hAnsi="Arial" w:cs="Arial"/>
          <w:sz w:val="20"/>
          <w:szCs w:val="20"/>
          <w:lang w:val="hy-AM" w:eastAsia="ru-RU"/>
        </w:rPr>
        <w:t xml:space="preser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which </w:t>
      </w:r>
      <w:r xmlns:w="http://schemas.openxmlformats.org/wordprocessingml/2006/main" w:rsidRPr="00631CF5">
        <w:rPr>
          <w:rFonts w:ascii="GHEA Grapalat" w:eastAsia="Times New Roman" w:hAnsi="GHEA Grapalat" w:cs="Times New Roman"/>
          <w:sz w:val="20"/>
          <w:szCs w:val="20"/>
          <w:lang w:val="hy-AM" w:eastAsia="ru-RU"/>
        </w:rPr>
        <w:t xml:space="preserve">the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obligations </w:t>
      </w:r>
      <w:r xmlns:w="http://schemas.openxmlformats.org/wordprocessingml/2006/main" w:rsidRPr="00631CF5">
        <w:rPr>
          <w:rFonts w:ascii="GHEA Grapalat" w:eastAsia="Times New Roman" w:hAnsi="GHEA Grapalat" w:cs="Times New Roman"/>
          <w:sz w:val="20"/>
          <w:szCs w:val="20"/>
          <w:lang w:val="hy-AM" w:eastAsia="ru-RU"/>
        </w:rPr>
        <w:t xml:space="preserve">of </w:t>
      </w:r>
      <w:r xmlns:w="http://schemas.openxmlformats.org/wordprocessingml/2006/main" w:rsidRPr="00631CF5">
        <w:rPr>
          <w:rFonts w:ascii="Arial" w:eastAsia="Times New Roman" w:hAnsi="Arial" w:cs="Arial"/>
          <w:sz w:val="20"/>
          <w:szCs w:val="20"/>
          <w:lang w:val="hy-AM" w:eastAsia="ru-RU"/>
        </w:rPr>
        <w:t xml:space="preserve">the parties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default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completely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solution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parties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mutual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consent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necessary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hand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bring</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before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Armenia</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Republic</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by legislation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defined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order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of service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delivery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necessary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financial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allocations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deduction </w:t>
      </w:r>
      <w:r xmlns:w="http://schemas.openxmlformats.org/wordprocessingml/2006/main" w:rsidRPr="00631CF5">
        <w:rPr>
          <w:rFonts w:ascii="GHEA Grapalat" w:eastAsia="Times New Roman" w:hAnsi="GHEA Grapalat" w:cs="Times New Roman"/>
          <w:sz w:val="20"/>
          <w:szCs w:val="20"/>
          <w:lang w:val="hy-AM" w:eastAsia="ru-RU"/>
        </w:rPr>
        <w:t xml:space="preserv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631CF5">
        <w:rPr>
          <w:rFonts w:ascii="GHEA Grapalat" w:eastAsia="Times New Roman" w:hAnsi="GHEA Grapalat" w:cs="Times New Roman"/>
          <w:sz w:val="20"/>
          <w:szCs w:val="20"/>
          <w:lang w:val="hy-AM" w:eastAsia="ru-RU"/>
        </w:rPr>
        <w:t xml:space="preserve">7.11 </w:t>
      </w:r>
      <w:r xmlns:w="http://schemas.openxmlformats.org/wordprocessingml/2006/main" w:rsidRPr="00631CF5">
        <w:rPr>
          <w:rFonts w:ascii="Arial" w:eastAsia="Times New Roman" w:hAnsi="Arial" w:cs="Arial"/>
          <w:sz w:val="20"/>
          <w:szCs w:val="20"/>
          <w:lang w:val="hy-AM" w:eastAsia="ru-RU"/>
        </w:rPr>
        <w:t xml:space="preserve">Performer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undertaken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obligations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not to </w:t>
      </w:r>
      <w:r xmlns:w="http://schemas.openxmlformats.org/wordprocessingml/2006/main" w:rsidRPr="00631CF5">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631CF5">
        <w:rPr>
          <w:rFonts w:ascii="Arial" w:eastAsia="Times New Roman" w:hAnsi="Arial" w:cs="Arial"/>
          <w:sz w:val="20"/>
          <w:szCs w:val="20"/>
          <w:lang w:val="hy-AM" w:eastAsia="ru-RU"/>
        </w:rPr>
        <w:t xml:space="preserve">do</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no</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proper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perform</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based 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contract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completely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unilateral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solve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notification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Client: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publication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at </w:t>
      </w:r>
      <w:r xmlns:w="http://schemas.openxmlformats.org/wordprocessingml/2006/main" w:rsidRPr="00631CF5">
        <w:rPr>
          <w:rFonts w:ascii="GHEA Grapalat" w:eastAsia="Times New Roman" w:hAnsi="GHEA Grapalat" w:cs="Times New Roman"/>
          <w:sz w:val="20"/>
          <w:szCs w:val="20"/>
          <w:lang w:val="hy-AM" w:eastAsia="ru-RU"/>
        </w:rPr>
        <w:t xml:space="preserve">www.procurement.am</w:t>
      </w:r>
      <w:r xmlns:w="http://schemas.openxmlformats.org/wordprocessingml/2006/main" w:rsidRPr="00631CF5">
        <w:rPr>
          <w:rFonts w:ascii="Arial" w:eastAsia="Times New Roman" w:hAnsi="Arial" w:cs="Arial"/>
          <w:sz w:val="20"/>
          <w:szCs w:val="20"/>
          <w:lang w:val="hy-AM" w:eastAsia="ru-RU"/>
        </w:rPr>
        <w:t xml:space="preser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active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internet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website: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GHEA Grapalat" w:eastAsia="Times New Roman" w:hAnsi="GHEA Grapalat" w:cs="Franklin Gothic Medium Cond"/>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unilateral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solve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notifications </w:t>
      </w:r>
      <w:r xmlns:w="http://schemas.openxmlformats.org/wordprocessingml/2006/main" w:rsidRPr="00631CF5">
        <w:rPr>
          <w:rFonts w:ascii="GHEA Grapalat" w:eastAsia="Times New Roman" w:hAnsi="GHEA Grapalat" w:cs="Franklin Gothic Medium Cond"/>
          <w:sz w:val="20"/>
          <w:szCs w:val="20"/>
          <w:lang w:val="hy-AM" w:eastAsia="ru-RU"/>
        </w:rPr>
        <w:t xml:space="preser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section </w:t>
      </w:r>
      <w:r xmlns:w="http://schemas.openxmlformats.org/wordprocessingml/2006/main" w:rsidRPr="00631CF5">
        <w:rPr>
          <w:rFonts w:ascii="Arial" w:eastAsia="Times New Roman" w:hAnsi="Arial" w:cs="Arial"/>
          <w:sz w:val="20"/>
          <w:szCs w:val="20"/>
          <w:lang w:val="hy-AM" w:eastAsia="ru-RU"/>
        </w:rPr>
        <w:t xml:space="preserve">by </w:t>
      </w:r>
      <w:r xmlns:w="http://schemas.openxmlformats.org/wordprocessingml/2006/main" w:rsidRPr="00631CF5">
        <w:rPr>
          <w:rFonts w:ascii="GHEA Grapalat" w:eastAsia="Times New Roman" w:hAnsi="GHEA Grapalat" w:cs="Times New Roman"/>
          <w:sz w:val="20"/>
          <w:szCs w:val="20"/>
          <w:lang w:val="hy-AM" w:eastAsia="ru-RU"/>
        </w:rPr>
        <w:t xml:space="preserve">specifying</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publication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Date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Performer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contract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unilateral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solve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regarding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considered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proper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notified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notice </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hereof</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with a point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defined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be published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next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From </w:t>
      </w:r>
      <w:r xmlns:w="http://schemas.openxmlformats.org/wordprocessingml/2006/main" w:rsidRPr="00631CF5">
        <w:rPr>
          <w:rFonts w:ascii="GHEA Grapalat" w:eastAsia="Times New Roman" w:hAnsi="GHEA Grapalat" w:cs="Times New Roman"/>
          <w:sz w:val="20"/>
          <w:szCs w:val="20"/>
          <w:lang w:val="hy-AM" w:eastAsia="ru-RU"/>
        </w:rPr>
        <w:t xml:space="preserve">: </w:t>
      </w:r>
      <w:bookmarkStart xmlns:w="http://schemas.openxmlformats.org/wordprocessingml/2006/main" w:id="19" w:name="_Hlk23253914"/>
      <w:r xmlns:w="http://schemas.openxmlformats.org/wordprocessingml/2006/main" w:rsidRPr="00631CF5">
        <w:rPr>
          <w:rFonts w:ascii="Arial" w:eastAsia="Times New Roman" w:hAnsi="Arial" w:cs="Arial"/>
          <w:sz w:val="20"/>
          <w:szCs w:val="20"/>
          <w:lang w:val="hy-AM" w:eastAsia="ru-RU"/>
        </w:rPr>
        <w:t xml:space="preserve">The contract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completely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or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partial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unilateral</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solve</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about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notification</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in the newsletter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be published</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the day</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Client: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being sent</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is</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also</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Performer:</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electronic</w:t>
      </w:r>
      <w:r xmlns:w="http://schemas.openxmlformats.org/wordprocessingml/2006/main" w:rsidRPr="00631CF5">
        <w:rPr>
          <w:rFonts w:ascii="GHEA Grapalat" w:eastAsia="Times New Roman" w:hAnsi="GHEA Grapalat" w:cs="Times New Roman"/>
          <w:sz w:val="20"/>
          <w:szCs w:val="20"/>
          <w:lang w:val="hy-AM" w:eastAsia="ru-RU"/>
        </w:rPr>
        <w:t xml:space="preserve"> </w:t>
      </w:r>
      <w:r xmlns:w="http://schemas.openxmlformats.org/wordprocessingml/2006/main" w:rsidRPr="00631CF5">
        <w:rPr>
          <w:rFonts w:ascii="Arial" w:eastAsia="Times New Roman" w:hAnsi="Arial" w:cs="Arial"/>
          <w:sz w:val="20"/>
          <w:szCs w:val="20"/>
          <w:lang w:val="hy-AM" w:eastAsia="ru-RU"/>
        </w:rPr>
        <w:t xml:space="preserve">to the post office </w:t>
      </w:r>
      <w:r xmlns:w="http://schemas.openxmlformats.org/wordprocessingml/2006/main" w:rsidRPr="00631CF5">
        <w:rPr>
          <w:rFonts w:ascii="GHEA Grapalat" w:eastAsia="Times New Roman" w:hAnsi="GHEA Grapalat" w:cs="Times New Roman"/>
          <w:sz w:val="20"/>
          <w:szCs w:val="20"/>
          <w:lang w:val="hy-AM" w:eastAsia="ru-RU"/>
        </w:rPr>
        <w:t xml:space="preserve">.</w:t>
      </w:r>
      <w:bookmarkEnd xmlns:w="http://schemas.openxmlformats.org/wordprocessingml/2006/main" w:id="19"/>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7.12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regarding</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originated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disputes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resolved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negotiations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through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Agreement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hand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not to bring</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case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disputes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being resolved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 the courts.</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7.13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made up</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From </w:t>
      </w:r>
      <w:r xmlns:w="http://schemas.openxmlformats.org/wordprocessingml/2006/main" w:rsidRPr="00631CF5">
        <w:rPr>
          <w:rFonts w:ascii="GHEA Grapalat" w:eastAsia="Times New Roman" w:hAnsi="GHEA Grapalat" w:cs="Times Armenian"/>
          <w:b/>
          <w:sz w:val="20"/>
          <w:szCs w:val="24"/>
          <w:lang w:val="hy-AM"/>
        </w:rPr>
        <w:t xml:space="preserve">____ </w:t>
      </w:r>
      <w:r xmlns:w="http://schemas.openxmlformats.org/wordprocessingml/2006/main" w:rsidRPr="00631CF5">
        <w:rPr>
          <w:rFonts w:ascii="Arial" w:eastAsia="Times New Roman" w:hAnsi="Arial" w:cs="Arial"/>
          <w:sz w:val="20"/>
          <w:szCs w:val="24"/>
          <w:lang w:val="hy-AM"/>
        </w:rPr>
        <w:t xml:space="preserve">page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two</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from example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which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have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equal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legal</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strength.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Present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annexes </w:t>
      </w:r>
      <w:r xmlns:w="http://schemas.openxmlformats.org/wordprocessingml/2006/main" w:rsidRPr="00631CF5">
        <w:rPr>
          <w:rFonts w:ascii="GHEA Grapalat" w:eastAsia="Times New Roman" w:hAnsi="GHEA Grapalat" w:cs="Times Armenian"/>
          <w:sz w:val="20"/>
          <w:szCs w:val="24"/>
          <w:lang w:val="hy-AM"/>
        </w:rPr>
        <w:t xml:space="preserve">N 1, N 2, N 3 </w:t>
      </w:r>
      <w:r xmlns:w="http://schemas.openxmlformats.org/wordprocessingml/2006/main" w:rsidRPr="00631CF5">
        <w:rPr>
          <w:rFonts w:ascii="Arial" w:eastAsia="Times New Roman" w:hAnsi="Arial" w:cs="Arial"/>
          <w:sz w:val="20"/>
          <w:szCs w:val="24"/>
          <w:lang w:val="hy-AM"/>
        </w:rPr>
        <w:t xml:space="preserve">and </w:t>
      </w:r>
      <w:r xmlns:w="http://schemas.openxmlformats.org/wordprocessingml/2006/main" w:rsidRPr="00631CF5">
        <w:rPr>
          <w:rFonts w:ascii="GHEA Grapalat" w:eastAsia="Times New Roman" w:hAnsi="GHEA Grapalat" w:cs="Times Armenian"/>
          <w:sz w:val="20"/>
          <w:szCs w:val="24"/>
          <w:lang w:val="hy-AM"/>
        </w:rPr>
        <w:t xml:space="preserve">N 3.1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are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inseparable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part </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each</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 the side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given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one</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for example.</w:t>
      </w:r>
    </w:p>
    <w:p w:rsidR="00BB1514" w:rsidRPr="00631CF5" w:rsidRDefault="00BB1514" w:rsidP="00BB1514">
      <w:pPr xmlns:w="http://schemas.openxmlformats.org/wordprocessingml/2006/main">
        <w:spacing w:after="0" w:line="240" w:lineRule="auto"/>
        <w:ind w:firstLine="567"/>
        <w:jc w:val="both"/>
        <w:rPr>
          <w:rFonts w:ascii="GHEA Grapalat" w:eastAsia="Times New Roman" w:hAnsi="GHEA Grapalat" w:cs="Times New Roman"/>
          <w:bCs/>
          <w:sz w:val="20"/>
          <w:szCs w:val="24"/>
          <w:lang w:val="hy-AM"/>
        </w:rPr>
      </w:pPr>
      <w:r xmlns:w="http://schemas.openxmlformats.org/wordprocessingml/2006/main" w:rsidRPr="00631CF5">
        <w:rPr>
          <w:rFonts w:ascii="GHEA Grapalat" w:eastAsia="Times New Roman" w:hAnsi="GHEA Grapalat" w:cs="Times New Roman"/>
          <w:sz w:val="20"/>
          <w:szCs w:val="24"/>
          <w:lang w:val="hy-AM"/>
        </w:rPr>
        <w:t xml:space="preserve">7.14 </w:t>
      </w:r>
      <w:r xmlns:w="http://schemas.openxmlformats.org/wordprocessingml/2006/main" w:rsidRPr="00631CF5">
        <w:rPr>
          <w:rFonts w:ascii="Arial" w:eastAsia="Times New Roman" w:hAnsi="Arial" w:cs="Arial"/>
          <w:sz w:val="20"/>
          <w:szCs w:val="24"/>
          <w:lang w:val="hy-AM"/>
        </w:rPr>
        <w:t xml:space="preserve">Herein</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the contract</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towards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applies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is</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of Armenia</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Republic</w:t>
      </w:r>
      <w:r xmlns:w="http://schemas.openxmlformats.org/wordprocessingml/2006/main" w:rsidRPr="00631CF5">
        <w:rPr>
          <w:rFonts w:ascii="GHEA Grapalat" w:eastAsia="Times New Roman" w:hAnsi="GHEA Grapalat" w:cs="Times Armeni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the right.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color w:val="FFFFFF"/>
          <w:sz w:val="20"/>
          <w:szCs w:val="20"/>
          <w:vertAlign w:val="superscript"/>
          <w:lang w:val="hy-AM" w:eastAsia="ru-RU"/>
        </w:rPr>
        <w:footnoteReference w:id="9"/>
      </w:r>
    </w:p>
    <w:p w:rsidR="00BB1514" w:rsidRPr="00631CF5" w:rsidRDefault="00BB1514" w:rsidP="00BB1514">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631CF5">
        <w:rPr>
          <w:rFonts w:ascii="GHEA Grapalat" w:eastAsia="Times New Roman" w:hAnsi="GHEA Grapalat" w:cs="Sylfaen"/>
          <w:b/>
          <w:sz w:val="20"/>
          <w:szCs w:val="24"/>
          <w:lang w:val="hy-AM"/>
        </w:rPr>
        <w:t xml:space="preserve">8.</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b/>
          <w:sz w:val="20"/>
          <w:szCs w:val="24"/>
          <w:lang w:val="nb-NO"/>
        </w:rPr>
        <w:t xml:space="preserve">OF THE PARTIES</w:t>
      </w:r>
      <w:r xmlns:w="http://schemas.openxmlformats.org/wordprocessingml/2006/main" w:rsidRPr="00631CF5">
        <w:rPr>
          <w:rFonts w:ascii="GHEA Grapalat" w:eastAsia="Times New Roman" w:hAnsi="GHEA Grapalat" w:cs="Times Armeni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ADDRESSES </w:t>
      </w:r>
      <w:r xmlns:w="http://schemas.openxmlformats.org/wordprocessingml/2006/main" w:rsidRPr="00631CF5">
        <w:rPr>
          <w:rFonts w:ascii="GHEA Grapalat" w:eastAsia="Times New Roman" w:hAnsi="GHEA Grapalat" w:cs="Times Armeni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BANK</w:t>
      </w:r>
      <w:r xmlns:w="http://schemas.openxmlformats.org/wordprocessingml/2006/main" w:rsidRPr="00631CF5">
        <w:rPr>
          <w:rFonts w:ascii="GHEA Grapalat" w:eastAsia="Times New Roman" w:hAnsi="GHEA Grapalat" w:cs="Times Armeni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TERMS AND CONDITIONS</w:t>
      </w:r>
      <w:r xmlns:w="http://schemas.openxmlformats.org/wordprocessingml/2006/main" w:rsidRPr="00631CF5">
        <w:rPr>
          <w:rFonts w:ascii="GHEA Grapalat" w:eastAsia="Times New Roman" w:hAnsi="GHEA Grapalat" w:cs="Times Armeni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AND:</w:t>
      </w:r>
      <w:r xmlns:w="http://schemas.openxmlformats.org/wordprocessingml/2006/main" w:rsidRPr="00631CF5">
        <w:rPr>
          <w:rFonts w:ascii="GHEA Grapalat" w:eastAsia="Times New Roman" w:hAnsi="GHEA Grapalat" w:cs="Times Armeni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SIGNATURES</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ArmenianPSMT"/>
          <w:sz w:val="18"/>
          <w:szCs w:val="18"/>
          <w:lang w:val="hy-AM"/>
        </w:rPr>
      </w:pPr>
      <w:r xmlns:w="http://schemas.openxmlformats.org/wordprocessingml/2006/main" w:rsidRPr="00631CF5">
        <w:rPr>
          <w:rFonts w:ascii="GHEA Grapalat" w:eastAsia="Times New Roman" w:hAnsi="GHEA Grapalat" w:cs="Times New Roman"/>
          <w:i/>
          <w:sz w:val="20"/>
          <w:szCs w:val="24"/>
          <w:lang w:val="hy-AM" w:eastAsia="zh-CN"/>
        </w:rPr>
        <w:t xml:space="preserve"> </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b/>
                <w:sz w:val="20"/>
                <w:szCs w:val="24"/>
                <w:lang w:val="hy-AM"/>
              </w:rPr>
            </w:pPr>
            <w:r xmlns:w="http://schemas.openxmlformats.org/wordprocessingml/2006/main" w:rsidRPr="00631CF5">
              <w:rPr>
                <w:rFonts w:ascii="Arial" w:eastAsia="Times New Roman" w:hAnsi="Arial" w:cs="Arial"/>
                <w:b/>
                <w:sz w:val="20"/>
                <w:szCs w:val="24"/>
                <w:lang w:val="hy-AM"/>
              </w:rPr>
              <w:t xml:space="preserve">P:</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V:</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In:</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R:</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T:</w:t>
            </w:r>
            <w:r xmlns:w="http://schemas.openxmlformats.org/wordprocessingml/2006/main" w:rsidRPr="00631CF5">
              <w:rPr>
                <w:rFonts w:ascii="GHEA Grapalat" w:eastAsia="Times New Roman" w:hAnsi="GHEA Grapalat" w:cs="Times New Roman"/>
                <w:b/>
                <w:sz w:val="20"/>
                <w:szCs w:val="24"/>
                <w:lang w:val="hy-AM"/>
              </w:rPr>
              <w:t xml:space="preserve"> </w:t>
            </w:r>
            <w:r xmlns:w="http://schemas.openxmlformats.org/wordprocessingml/2006/main" w:rsidRPr="00631CF5">
              <w:rPr>
                <w:rFonts w:ascii="Arial" w:eastAsia="Times New Roman" w:hAnsi="Arial" w:cs="Arial"/>
                <w:b/>
                <w:sz w:val="20"/>
                <w:szCs w:val="24"/>
                <w:lang w:val="hy-AM"/>
              </w:rPr>
              <w:t xml:space="preserve">And:</w:t>
            </w:r>
          </w:p>
          <w:p w:rsidR="00BB1514" w:rsidRPr="00631CF5" w:rsidRDefault="00BB1514" w:rsidP="00BB1514">
            <w:pPr>
              <w:spacing w:after="0" w:line="240" w:lineRule="auto"/>
              <w:ind w:firstLine="284"/>
              <w:rPr>
                <w:rFonts w:ascii="GHEA Grapalat" w:eastAsia="Times New Roman" w:hAnsi="GHEA Grapalat" w:cs="Sylfaen"/>
                <w:b/>
                <w:sz w:val="20"/>
                <w:szCs w:val="20"/>
                <w:lang w:val="hy-AM"/>
              </w:rPr>
            </w:pPr>
          </w:p>
          <w:p w:rsidR="00BB1514" w:rsidRPr="00631CF5" w:rsidRDefault="00BB1514" w:rsidP="00BB1514">
            <w:pPr>
              <w:spacing w:after="0" w:line="240" w:lineRule="auto"/>
              <w:ind w:firstLine="284"/>
              <w:jc w:val="center"/>
              <w:rPr>
                <w:rFonts w:ascii="GHEA Grapalat" w:eastAsia="Times New Roman" w:hAnsi="GHEA Grapalat" w:cs="Times New Roman"/>
                <w:b/>
                <w:sz w:val="20"/>
                <w:szCs w:val="20"/>
                <w:lang w:val="hy-AM"/>
              </w:rPr>
            </w:pP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0"/>
                <w:lang w:val="hy-AM"/>
              </w:rPr>
            </w:pPr>
            <w:r xmlns:w="http://schemas.openxmlformats.org/wordprocessingml/2006/main" w:rsidRPr="00631CF5">
              <w:rPr>
                <w:rFonts w:ascii="GHEA Grapalat" w:eastAsia="Times New Roman" w:hAnsi="GHEA Grapalat" w:cs="Times New Roman"/>
                <w:sz w:val="20"/>
                <w:szCs w:val="20"/>
                <w:lang w:val="hy-AM"/>
              </w:rPr>
              <w:t xml:space="preserve">-------------------------------------</w:t>
            </w:r>
          </w:p>
          <w:p w:rsidR="00BB1514" w:rsidRPr="00631CF5" w:rsidRDefault="00BB1514" w:rsidP="00BB1514">
            <w:pPr xmlns:w="http://schemas.openxmlformats.org/wordprocessingml/2006/main">
              <w:spacing w:after="0" w:line="240" w:lineRule="auto"/>
              <w:ind w:firstLine="284"/>
              <w:rPr>
                <w:rFonts w:ascii="GHEA Grapalat" w:eastAsia="Times New Roman" w:hAnsi="GHEA Grapalat" w:cs="Times New Roman"/>
                <w:b/>
                <w:sz w:val="20"/>
                <w:szCs w:val="20"/>
                <w:lang w:val="pt-BR"/>
              </w:rPr>
            </w:pP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GHEA Grapalat" w:eastAsia="Times New Roman" w:hAnsi="GHEA Grapalat" w:cs="Times New Roman"/>
                <w:b/>
                <w:sz w:val="20"/>
                <w:szCs w:val="20"/>
                <w:lang w:val="pt-BR"/>
              </w:rPr>
              <w:t xml:space="preserve">( </w:t>
            </w:r>
            <w:r xmlns:w="http://schemas.openxmlformats.org/wordprocessingml/2006/main" w:rsidRPr="00631CF5">
              <w:rPr>
                <w:rFonts w:ascii="Arial" w:eastAsia="Times New Roman" w:hAnsi="Arial" w:cs="Arial"/>
                <w:b/>
                <w:sz w:val="20"/>
                <w:szCs w:val="20"/>
                <w:lang w:val="pt-BR"/>
              </w:rPr>
              <w:t xml:space="preserve">signature </w:t>
            </w:r>
            <w:r xmlns:w="http://schemas.openxmlformats.org/wordprocessingml/2006/main" w:rsidRPr="00631CF5">
              <w:rPr>
                <w:rFonts w:ascii="GHEA Grapalat" w:eastAsia="Times New Roman" w:hAnsi="GHEA Grapalat" w:cs="Times New Roman"/>
                <w:b/>
                <w:sz w:val="20"/>
                <w:szCs w:val="20"/>
                <w:lang w:val="pt-BR"/>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b/>
                <w:sz w:val="20"/>
                <w:szCs w:val="20"/>
                <w:lang w:val="hy-AM"/>
              </w:rPr>
              <w:t xml:space="preserve">                   </w:t>
            </w:r>
            <w:r xmlns:w="http://schemas.openxmlformats.org/wordprocessingml/2006/main" w:rsidRPr="00631CF5">
              <w:rPr>
                <w:rFonts w:ascii="Arial" w:eastAsia="Times New Roman" w:hAnsi="Arial" w:cs="Arial"/>
                <w:b/>
                <w:sz w:val="20"/>
                <w:szCs w:val="20"/>
                <w:lang w:val="pt-BR"/>
              </w:rPr>
              <w:t xml:space="preserve">K.</w:t>
            </w:r>
            <w:r xmlns:w="http://schemas.openxmlformats.org/wordprocessingml/2006/main" w:rsidRPr="00631CF5">
              <w:rPr>
                <w:rFonts w:ascii="GHEA Grapalat" w:eastAsia="Times New Roman" w:hAnsi="GHEA Grapalat" w:cs="Times New Roman"/>
                <w:b/>
                <w:sz w:val="20"/>
                <w:szCs w:val="20"/>
                <w:lang w:val="pt-BR"/>
              </w:rPr>
              <w:t xml:space="preserve">​ </w:t>
            </w:r>
            <w:r xmlns:w="http://schemas.openxmlformats.org/wordprocessingml/2006/main" w:rsidRPr="00631CF5">
              <w:rPr>
                <w:rFonts w:ascii="Arial" w:eastAsia="Times New Roman" w:hAnsi="Arial" w:cs="Arial"/>
                <w:b/>
                <w:sz w:val="20"/>
                <w:szCs w:val="20"/>
                <w:lang w:val="pt-BR"/>
              </w:rPr>
              <w:t xml:space="preserve">T.</w:t>
            </w:r>
            <w:r xmlns:w="http://schemas.openxmlformats.org/wordprocessingml/2006/main" w:rsidRPr="00631CF5">
              <w:rPr>
                <w:rFonts w:ascii="GHEA Grapalat" w:eastAsia="Times New Roman" w:hAnsi="GHEA Grapalat" w:cs="Times New Roman"/>
                <w:b/>
                <w:sz w:val="20"/>
                <w:szCs w:val="20"/>
                <w:lang w:val="pt-BR"/>
              </w:rPr>
              <w:t xml:space="preserve">​</w:t>
            </w:r>
          </w:p>
        </w:tc>
        <w:tc>
          <w:tcPr>
            <w:tcW w:w="4111" w:type="dxa"/>
          </w:tcPr>
          <w:p w:rsidR="00BB1514" w:rsidRPr="00631CF5" w:rsidRDefault="00BB1514" w:rsidP="00BB1514">
            <w:pPr xmlns:w="http://schemas.openxmlformats.org/wordprocessingml/2006/main">
              <w:spacing w:after="0" w:line="360" w:lineRule="auto"/>
              <w:jc w:val="center"/>
              <w:rPr>
                <w:rFonts w:ascii="GHEA Grapalat" w:eastAsia="Times New Roman" w:hAnsi="GHEA Grapalat" w:cs="Times New Roman"/>
                <w:b/>
                <w:sz w:val="20"/>
                <w:szCs w:val="24"/>
                <w:lang w:val="nb-NO"/>
              </w:rPr>
            </w:pPr>
            <w:r xmlns:w="http://schemas.openxmlformats.org/wordprocessingml/2006/main" w:rsidRPr="00631CF5">
              <w:rPr>
                <w:rFonts w:ascii="Arial" w:eastAsia="Times New Roman" w:hAnsi="Arial" w:cs="Arial"/>
                <w:b/>
                <w:sz w:val="20"/>
                <w:szCs w:val="24"/>
                <w:lang w:val="nb-NO"/>
              </w:rPr>
              <w:t xml:space="preserve">K:</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T:</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R:</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O</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G:</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signature </w:t>
            </w:r>
            <w:r xmlns:w="http://schemas.openxmlformats.org/wordprocessingml/2006/main" w:rsidRPr="00631CF5">
              <w:rPr>
                <w:rFonts w:ascii="GHEA Grapalat" w:eastAsia="Times New Roman" w:hAnsi="GHEA Grapalat" w:cs="Times New Roman"/>
                <w:sz w:val="16"/>
                <w:szCs w:val="16"/>
                <w:lang w:val="pt-BR"/>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K.</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T.</w:t>
            </w:r>
            <w:r xmlns:w="http://schemas.openxmlformats.org/wordprocessingml/2006/main" w:rsidRPr="00631CF5">
              <w:rPr>
                <w:rFonts w:ascii="GHEA Grapalat" w:eastAsia="Times New Roman" w:hAnsi="GHEA Grapalat" w:cs="Times New Roman"/>
                <w:sz w:val="16"/>
                <w:szCs w:val="16"/>
                <w:lang w:val="pt-BR"/>
              </w:rPr>
              <w:t xml:space="preserve">​</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ind w:firstLine="709"/>
        <w:jc w:val="center"/>
        <w:rPr>
          <w:rFonts w:ascii="GHEA Grapalat" w:eastAsia="Times New Roman" w:hAnsi="GHEA Grapalat" w:cs="Times New Roman"/>
          <w:b/>
          <w:sz w:val="20"/>
          <w:szCs w:val="24"/>
          <w:lang w:val="nb-NO"/>
        </w:rPr>
      </w:pPr>
    </w:p>
    <w:p w:rsidR="00BB1514" w:rsidRPr="00631CF5" w:rsidRDefault="00BB1514" w:rsidP="00BB1514">
      <w:pPr xmlns:w="http://schemas.openxmlformats.org/wordprocessingml/2006/main">
        <w:spacing w:after="0" w:line="240" w:lineRule="auto"/>
        <w:ind w:firstLine="709"/>
        <w:rPr>
          <w:rFonts w:ascii="GHEA Grapalat" w:eastAsia="Times New Roman" w:hAnsi="GHEA Grapalat" w:cs="Sylfaen"/>
          <w:i/>
          <w:sz w:val="20"/>
          <w:szCs w:val="20"/>
          <w:lang w:val="nb-NO"/>
        </w:rPr>
      </w:pPr>
      <w:r xmlns:w="http://schemas.openxmlformats.org/wordprocessingml/2006/main" w:rsidRPr="00631CF5">
        <w:rPr>
          <w:rFonts w:ascii="Arial" w:eastAsia="Times New Roman" w:hAnsi="Arial" w:cs="Arial"/>
          <w:i/>
          <w:sz w:val="20"/>
          <w:szCs w:val="20"/>
          <w:lang w:val="pt-BR"/>
        </w:rPr>
        <w:t xml:space="preserve">Of necessity</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case</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in the contract</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can</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are</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be included</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RA:</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to legislation</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non-contradictory</w:t>
      </w:r>
      <w:r xmlns:w="http://schemas.openxmlformats.org/wordprocessingml/2006/main" w:rsidRPr="00631CF5">
        <w:rPr>
          <w:rFonts w:ascii="GHEA Grapalat" w:eastAsia="Times New Roman" w:hAnsi="GHEA Grapalat" w:cs="Sylfaen"/>
          <w:i/>
          <w:sz w:val="20"/>
          <w:szCs w:val="20"/>
          <w:lang w:val="nb-NO"/>
        </w:rPr>
        <w:t xml:space="preserve"> </w:t>
      </w:r>
      <w:r xmlns:w="http://schemas.openxmlformats.org/wordprocessingml/2006/main" w:rsidRPr="00631CF5">
        <w:rPr>
          <w:rFonts w:ascii="Arial" w:eastAsia="Times New Roman" w:hAnsi="Arial" w:cs="Arial"/>
          <w:i/>
          <w:sz w:val="20"/>
          <w:szCs w:val="20"/>
          <w:lang w:val="pt-BR"/>
        </w:rPr>
        <w:t xml:space="preserve">provisions </w:t>
      </w:r>
      <w:r xmlns:w="http://schemas.openxmlformats.org/wordprocessingml/2006/main" w:rsidRPr="00631CF5">
        <w:rPr>
          <w:rFonts w:ascii="Arial" w:eastAsia="Times New Roman" w:hAnsi="Arial" w:cs="Arial"/>
          <w:i/>
          <w:sz w:val="20"/>
          <w:szCs w:val="20"/>
          <w:lang w:val="nb-NO"/>
        </w:rPr>
        <w:t xml:space="preserve">.</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20"/>
          <w:szCs w:val="20"/>
          <w:lang w:val="nb-NO"/>
        </w:rPr>
      </w:pPr>
    </w:p>
    <w:p w:rsidR="00BB1514" w:rsidRPr="00631CF5" w:rsidRDefault="00BB1514" w:rsidP="00BB1514">
      <w:pPr>
        <w:spacing w:after="0" w:line="240" w:lineRule="auto"/>
        <w:rPr>
          <w:rFonts w:ascii="GHEA Grapalat" w:eastAsia="Times New Roman" w:hAnsi="GHEA Grapalat" w:cs="Times New Roman"/>
          <w:sz w:val="20"/>
          <w:szCs w:val="20"/>
          <w:lang w:val="hy-AM"/>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GHEA Grapalat" w:eastAsia="Times New Roman" w:hAnsi="GHEA Grapalat" w:cs="Times New Roman"/>
          <w:i/>
          <w:sz w:val="18"/>
          <w:szCs w:val="24"/>
          <w:lang w:val="hy-AM"/>
        </w:rPr>
        <w:br xmlns:w="http://schemas.openxmlformats.org/wordprocessingml/2006/main" w:type="page"/>
      </w:r>
      <w:r xmlns:w="http://schemas.openxmlformats.org/wordprocessingml/2006/main" w:rsidRPr="00631CF5">
        <w:rPr>
          <w:rFonts w:ascii="Arial" w:eastAsia="Times New Roman" w:hAnsi="Arial" w:cs="Arial"/>
          <w:i/>
          <w:sz w:val="18"/>
          <w:szCs w:val="24"/>
          <w:lang w:val="hy-AM"/>
        </w:rPr>
        <w:lastRenderedPageBreak xmlns:w="http://schemas.openxmlformats.org/wordprocessingml/2006/main"/>
      </w:r>
      <w:r xmlns:w="http://schemas.openxmlformats.org/wordprocessingml/2006/main" w:rsidRPr="00631CF5">
        <w:rPr>
          <w:rFonts w:ascii="Arial" w:eastAsia="Times New Roman" w:hAnsi="Arial" w:cs="Arial"/>
          <w:i/>
          <w:sz w:val="18"/>
          <w:szCs w:val="24"/>
          <w:lang w:val="hy-AM"/>
        </w:rPr>
        <w:t xml:space="preserve">Appendix </w:t>
      </w:r>
      <w:r xmlns:w="http://schemas.openxmlformats.org/wordprocessingml/2006/main" w:rsidRPr="00631CF5">
        <w:rPr>
          <w:rFonts w:ascii="GHEA Grapalat" w:eastAsia="Times New Roman" w:hAnsi="GHEA Grapalat" w:cs="Times New Roman"/>
          <w:i/>
          <w:sz w:val="18"/>
          <w:szCs w:val="24"/>
          <w:lang w:val="hy-AM"/>
        </w:rPr>
        <w:t xml:space="preserve">N 1</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GHEA Grapalat" w:eastAsia="Times New Roman" w:hAnsi="GHEA Grapalat" w:cs="Times New Roman"/>
          <w:i/>
          <w:sz w:val="18"/>
          <w:szCs w:val="24"/>
          <w:lang w:val="hy-AM"/>
        </w:rPr>
        <w:t xml:space="preserve">" " </w:t>
      </w:r>
      <w:r xmlns:w="http://schemas.openxmlformats.org/wordprocessingml/2006/main" w:rsidRPr="00631CF5">
        <w:rPr>
          <w:rFonts w:ascii="GHEA Grapalat" w:eastAsia="Times New Roman" w:hAnsi="GHEA Grapalat" w:cs="Times New Roman"/>
          <w:i/>
          <w:sz w:val="18"/>
          <w:szCs w:val="24"/>
          <w:lang w:val="hy-AM"/>
        </w:rPr>
        <w:t xml:space="preserve">20 </w:t>
      </w:r>
      <w:r xmlns:w="http://schemas.openxmlformats.org/wordprocessingml/2006/main" w:rsidRPr="00631CF5">
        <w:rPr>
          <w:rFonts w:ascii="Arial" w:eastAsia="Times New Roman" w:hAnsi="Arial" w:cs="Arial"/>
          <w:i/>
          <w:sz w:val="18"/>
          <w:szCs w:val="24"/>
          <w:lang w:val="hy-AM"/>
        </w:rPr>
        <w:t xml:space="preserve">years </w:t>
      </w:r>
      <w:r xmlns:w="http://schemas.openxmlformats.org/wordprocessingml/2006/main" w:rsidRPr="00631CF5">
        <w:rPr>
          <w:rFonts w:ascii="Arial" w:eastAsia="Times New Roman" w:hAnsi="Arial" w:cs="Arial"/>
          <w:i/>
          <w:sz w:val="18"/>
          <w:szCs w:val="24"/>
          <w:lang w:val="hy-AM"/>
        </w:rPr>
        <w:t xml:space="preserve">sealed</w:t>
      </w:r>
      <w:r xmlns:w="http://schemas.openxmlformats.org/wordprocessingml/2006/main" w:rsidRPr="00631CF5">
        <w:rPr>
          <w:rFonts w:ascii="GHEA Grapalat" w:eastAsia="Times New Roman" w:hAnsi="GHEA Grapalat" w:cs="Times New Roman"/>
          <w:i/>
          <w:sz w:val="18"/>
          <w:szCs w:val="24"/>
          <w:lang w:val="hy-AM"/>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GHEA Grapalat" w:eastAsia="Times New Roman" w:hAnsi="GHEA Grapalat" w:cs="Times New Roman"/>
          <w:i/>
          <w:sz w:val="18"/>
          <w:szCs w:val="24"/>
          <w:lang w:val="hy-AM"/>
        </w:rPr>
        <w:t xml:space="preserve">                      </w:t>
      </w:r>
      <w:r xmlns:w="http://schemas.openxmlformats.org/wordprocessingml/2006/main" w:rsidRPr="00631CF5">
        <w:rPr>
          <w:rFonts w:ascii="Arial" w:eastAsia="Times New Roman" w:hAnsi="Arial" w:cs="Arial"/>
          <w:i/>
          <w:sz w:val="18"/>
          <w:szCs w:val="24"/>
          <w:lang w:val="hy-AM"/>
        </w:rPr>
        <w:t xml:space="preserve">with code</w:t>
      </w:r>
      <w:r xmlns:w="http://schemas.openxmlformats.org/wordprocessingml/2006/main" w:rsidRPr="00631CF5">
        <w:rPr>
          <w:rFonts w:ascii="GHEA Grapalat" w:eastAsia="Times New Roman" w:hAnsi="GHEA Grapalat" w:cs="Times New Roman"/>
          <w:i/>
          <w:sz w:val="18"/>
          <w:szCs w:val="24"/>
          <w:lang w:val="hy-AM"/>
        </w:rPr>
        <w:t xml:space="preserve"> </w:t>
      </w:r>
      <w:r xmlns:w="http://schemas.openxmlformats.org/wordprocessingml/2006/main" w:rsidRPr="00631CF5">
        <w:rPr>
          <w:rFonts w:ascii="Arial" w:eastAsia="Times New Roman" w:hAnsi="Arial" w:cs="Arial"/>
          <w:i/>
          <w:sz w:val="18"/>
          <w:szCs w:val="24"/>
          <w:lang w:val="hy-AM"/>
        </w:rPr>
        <w:t xml:space="preserve">of the contract</w:t>
      </w:r>
    </w:p>
    <w:p w:rsidR="00BB1514" w:rsidRPr="00631CF5" w:rsidRDefault="00BB1514" w:rsidP="00BB1514">
      <w:pPr>
        <w:spacing w:after="0" w:line="240" w:lineRule="auto"/>
        <w:jc w:val="center"/>
        <w:rPr>
          <w:rFonts w:ascii="GHEA Grapalat" w:eastAsia="Times New Roman" w:hAnsi="GHEA Grapalat" w:cs="Times New Roman"/>
          <w:sz w:val="18"/>
          <w:szCs w:val="24"/>
          <w:lang w:val="hy-AM"/>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sz w:val="20"/>
          <w:szCs w:val="24"/>
          <w:lang w:val="hy-AM"/>
        </w:rPr>
        <w:t xml:space="preserve">TECHNICAL</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CHARACTERISTICS </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PURCHASE</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SCHEDULE </w:t>
      </w:r>
      <w:r xmlns:w="http://schemas.openxmlformats.org/wordprocessingml/2006/main" w:rsidRPr="00631CF5">
        <w:rPr>
          <w:rFonts w:ascii="GHEA Grapalat" w:eastAsia="Times New Roman" w:hAnsi="GHEA Grapalat" w:cs="Times New Roman"/>
          <w:sz w:val="20"/>
          <w:szCs w:val="24"/>
          <w:lang w:val="hy-AM"/>
        </w:rPr>
        <w:t xml:space="preserve">*</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RA:</w:t>
      </w:r>
      <w:r xmlns:w="http://schemas.openxmlformats.org/wordprocessingml/2006/main" w:rsidRPr="00631CF5">
        <w:rPr>
          <w:rFonts w:ascii="GHEA Grapalat" w:eastAsia="Times New Roman" w:hAnsi="GHEA Grapalat" w:cs="Times New Roma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AMD</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81"/>
        <w:gridCol w:w="1532"/>
        <w:gridCol w:w="961"/>
        <w:gridCol w:w="1138"/>
        <w:gridCol w:w="1138"/>
        <w:gridCol w:w="1257"/>
        <w:gridCol w:w="1316"/>
      </w:tblGrid>
      <w:tr w:rsidR="00BB1514" w:rsidRPr="00631CF5" w:rsidTr="007913DD">
        <w:tc>
          <w:tcPr>
            <w:tcW w:w="10232" w:type="dxa"/>
            <w:gridSpan w:val="8"/>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Service</w:t>
            </w:r>
          </w:p>
        </w:tc>
      </w:tr>
      <w:tr w:rsidR="00BB1514" w:rsidRPr="00631CF5" w:rsidTr="007913DD">
        <w:trPr>
          <w:trHeight w:val="219"/>
        </w:trPr>
        <w:tc>
          <w:tcPr>
            <w:tcW w:w="1434"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6"/>
                <w:szCs w:val="24"/>
                <w:lang w:val="en-US"/>
              </w:rPr>
            </w:pPr>
            <w:r xmlns:w="http://schemas.openxmlformats.org/wordprocessingml/2006/main" w:rsidRPr="00631CF5">
              <w:rPr>
                <w:rFonts w:ascii="Arial" w:eastAsia="Times New Roman" w:hAnsi="Arial" w:cs="Arial"/>
                <w:sz w:val="16"/>
                <w:szCs w:val="24"/>
                <w:lang w:val="en-US"/>
              </w:rPr>
              <w:t xml:space="preserve">by invitation</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planned</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dose</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the number</w:t>
            </w:r>
          </w:p>
        </w:tc>
        <w:tc>
          <w:tcPr>
            <w:tcW w:w="1513"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6"/>
                <w:szCs w:val="24"/>
                <w:lang w:val="en-US"/>
              </w:rPr>
            </w:pPr>
            <w:r xmlns:w="http://schemas.openxmlformats.org/wordprocessingml/2006/main" w:rsidRPr="00631CF5">
              <w:rPr>
                <w:rFonts w:ascii="Arial" w:eastAsia="Times New Roman" w:hAnsi="Arial" w:cs="Arial"/>
                <w:sz w:val="16"/>
                <w:szCs w:val="24"/>
                <w:lang w:val="en-US"/>
              </w:rPr>
              <w:t xml:space="preserve">shopping</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with a plan</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planned</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through</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code </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according to</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GMA:</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classification </w:t>
            </w:r>
            <w:r xmlns:w="http://schemas.openxmlformats.org/wordprocessingml/2006/main" w:rsidRPr="00631CF5">
              <w:rPr>
                <w:rFonts w:ascii="GHEA Grapalat" w:eastAsia="Times New Roman" w:hAnsi="GHEA Grapalat" w:cs="Times New Roman"/>
                <w:sz w:val="16"/>
                <w:szCs w:val="24"/>
                <w:lang w:val="en-US"/>
              </w:rPr>
              <w:t xml:space="preserve">(CPV)</w:t>
            </w:r>
          </w:p>
        </w:tc>
        <w:tc>
          <w:tcPr>
            <w:tcW w:w="1516"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technical</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the characteristic</w:t>
            </w:r>
          </w:p>
        </w:tc>
        <w:tc>
          <w:tcPr>
            <w:tcW w:w="956"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measurement</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the unit</w:t>
            </w:r>
          </w:p>
        </w:tc>
        <w:tc>
          <w:tcPr>
            <w:tcW w:w="1115"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general</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price </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RA:</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AMD</w:t>
            </w:r>
          </w:p>
        </w:tc>
        <w:tc>
          <w:tcPr>
            <w:tcW w:w="1115" w:type="dxa"/>
            <w:vMerge w:val="restart"/>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general</w:t>
            </w: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szCs w:val="24"/>
                <w:lang w:val="en-US"/>
              </w:rPr>
              <w:t xml:space="preserve">quantity</w:t>
            </w:r>
          </w:p>
        </w:tc>
        <w:tc>
          <w:tcPr>
            <w:tcW w:w="2583" w:type="dxa"/>
            <w:gridSpan w:val="2"/>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delivery</w:t>
            </w:r>
          </w:p>
        </w:tc>
      </w:tr>
      <w:tr w:rsidR="00BB1514" w:rsidRPr="00631CF5" w:rsidTr="007913DD">
        <w:trPr>
          <w:trHeight w:val="445"/>
        </w:trPr>
        <w:tc>
          <w:tcPr>
            <w:tcW w:w="1434"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3"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95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262" w:type="dxa"/>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the address</w:t>
            </w:r>
          </w:p>
        </w:tc>
        <w:tc>
          <w:tcPr>
            <w:tcW w:w="1321" w:type="dxa"/>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631CF5">
              <w:rPr>
                <w:rFonts w:ascii="Arial" w:eastAsia="Times New Roman" w:hAnsi="Arial" w:cs="Arial"/>
                <w:sz w:val="18"/>
                <w:szCs w:val="24"/>
                <w:lang w:val="en-US"/>
              </w:rPr>
              <w:t xml:space="preserve">Deadline </w:t>
            </w:r>
            <w:r xmlns:w="http://schemas.openxmlformats.org/wordprocessingml/2006/main" w:rsidRPr="00631CF5">
              <w:rPr>
                <w:rFonts w:ascii="GHEA Grapalat" w:eastAsia="Times New Roman" w:hAnsi="GHEA Grapalat" w:cs="Times New Roman"/>
                <w:sz w:val="18"/>
                <w:szCs w:val="24"/>
                <w:lang w:val="en-US"/>
              </w:rPr>
              <w:t xml:space="preserve">**</w:t>
            </w:r>
          </w:p>
        </w:tc>
      </w:tr>
      <w:tr w:rsidR="00BB1514" w:rsidRPr="00631CF5" w:rsidTr="007913DD">
        <w:trPr>
          <w:trHeight w:val="246"/>
        </w:trPr>
        <w:tc>
          <w:tcPr>
            <w:tcW w:w="1434"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rPr>
            </w:pPr>
            <w:r xmlns:w="http://schemas.openxmlformats.org/wordprocessingml/2006/main" w:rsidRPr="00631CF5">
              <w:rPr>
                <w:rFonts w:ascii="GHEA Grapalat" w:eastAsia="Times New Roman" w:hAnsi="GHEA Grapalat" w:cs="Times New Roman"/>
                <w:sz w:val="20"/>
                <w:szCs w:val="24"/>
              </w:rPr>
              <w:t xml:space="preserve">1:</w:t>
            </w:r>
          </w:p>
        </w:tc>
        <w:tc>
          <w:tcPr>
            <w:tcW w:w="1513" w:type="dxa"/>
          </w:tcPr>
          <w:p w:rsidR="00BB1514" w:rsidRPr="00631CF5" w:rsidRDefault="00BB1514" w:rsidP="00BB1514">
            <w:pPr>
              <w:spacing w:after="0" w:line="240" w:lineRule="auto"/>
              <w:jc w:val="center"/>
              <w:rPr>
                <w:rFonts w:ascii="GHEA Grapalat" w:eastAsia="Times New Roman" w:hAnsi="GHEA Grapalat" w:cs="Times New Roman"/>
                <w:color w:val="403931"/>
                <w:sz w:val="21"/>
                <w:szCs w:val="21"/>
                <w:shd w:val="clear" w:color="auto" w:fill="F5F5F5"/>
                <w:lang w:val="en-US"/>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0"/>
              </w:rPr>
            </w:pPr>
            <w:r xmlns:w="http://schemas.openxmlformats.org/wordprocessingml/2006/main" w:rsidRPr="00631CF5">
              <w:rPr>
                <w:rFonts w:ascii="GHEA Grapalat" w:eastAsia="Times New Roman" w:hAnsi="GHEA Grapalat" w:cs="Times New Roman"/>
                <w:sz w:val="20"/>
                <w:szCs w:val="20"/>
                <w:lang w:val="en-US"/>
              </w:rPr>
              <w:t xml:space="preserve">90511100</w:t>
            </w:r>
          </w:p>
        </w:tc>
        <w:tc>
          <w:tcPr>
            <w:tcW w:w="1516"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rPr>
            </w:pPr>
            <w:r xmlns:w="http://schemas.openxmlformats.org/wordprocessingml/2006/main" w:rsidRPr="00631CF5">
              <w:rPr>
                <w:rFonts w:ascii="Arial" w:eastAsia="Times New Roman" w:hAnsi="Arial" w:cs="Arial"/>
                <w:sz w:val="20"/>
                <w:szCs w:val="24"/>
                <w:lang w:val="en-US"/>
              </w:rPr>
              <w:t xml:space="preserve">Tenical</w:t>
            </w:r>
            <w:r xmlns:w="http://schemas.openxmlformats.org/wordprocessingml/2006/main" w:rsidRPr="00631CF5">
              <w:rPr>
                <w:rFonts w:ascii="GHEA Grapalat" w:eastAsia="Times New Roman" w:hAnsi="GHEA Grapalat" w:cs="Times New Roman"/>
                <w:sz w:val="20"/>
                <w:szCs w:val="24"/>
              </w:rPr>
              <w:t xml:space="preserve"> </w:t>
            </w:r>
            <w:r xmlns:w="http://schemas.openxmlformats.org/wordprocessingml/2006/main" w:rsidRPr="00631CF5">
              <w:rPr>
                <w:rFonts w:ascii="Arial" w:eastAsia="Times New Roman" w:hAnsi="Arial" w:cs="Arial"/>
                <w:sz w:val="20"/>
                <w:szCs w:val="24"/>
                <w:lang w:val="en-US"/>
              </w:rPr>
              <w:t xml:space="preserve">the characteristic</w:t>
            </w:r>
            <w:r xmlns:w="http://schemas.openxmlformats.org/wordprocessingml/2006/main" w:rsidRPr="00631CF5">
              <w:rPr>
                <w:rFonts w:ascii="GHEA Grapalat" w:eastAsia="Times New Roman" w:hAnsi="GHEA Grapalat" w:cs="Times New Roman"/>
                <w:sz w:val="20"/>
                <w:szCs w:val="24"/>
              </w:rPr>
              <w:t xml:space="preserve"> </w:t>
            </w:r>
            <w:r xmlns:w="http://schemas.openxmlformats.org/wordprocessingml/2006/main" w:rsidRPr="00631CF5">
              <w:rPr>
                <w:rFonts w:ascii="Arial" w:eastAsia="Times New Roman" w:hAnsi="Arial" w:cs="Arial"/>
                <w:sz w:val="20"/>
                <w:szCs w:val="24"/>
                <w:lang w:val="en-US"/>
              </w:rPr>
              <w:t xml:space="preserve">presented</w:t>
            </w:r>
            <w:r xmlns:w="http://schemas.openxmlformats.org/wordprocessingml/2006/main" w:rsidRPr="00631CF5">
              <w:rPr>
                <w:rFonts w:ascii="GHEA Grapalat" w:eastAsia="Times New Roman" w:hAnsi="GHEA Grapalat" w:cs="Times New Roman"/>
                <w:sz w:val="20"/>
                <w:szCs w:val="24"/>
              </w:rPr>
              <w:t xml:space="preserve"> </w:t>
            </w:r>
            <w:r xmlns:w="http://schemas.openxmlformats.org/wordprocessingml/2006/main" w:rsidRPr="00631CF5">
              <w:rPr>
                <w:rFonts w:ascii="Arial" w:eastAsia="Times New Roman" w:hAnsi="Arial" w:cs="Arial"/>
                <w:sz w:val="20"/>
                <w:szCs w:val="24"/>
                <w:lang w:val="en-US"/>
              </w:rPr>
              <w:t xml:space="preserve">is</w:t>
            </w:r>
            <w:r xmlns:w="http://schemas.openxmlformats.org/wordprocessingml/2006/main" w:rsidRPr="00631CF5">
              <w:rPr>
                <w:rFonts w:ascii="GHEA Grapalat" w:eastAsia="Times New Roman" w:hAnsi="GHEA Grapalat" w:cs="Times New Roman"/>
                <w:sz w:val="20"/>
                <w:szCs w:val="24"/>
              </w:rPr>
              <w:t xml:space="preserve"> </w:t>
            </w:r>
            <w:r xmlns:w="http://schemas.openxmlformats.org/wordprocessingml/2006/main" w:rsidRPr="00631CF5">
              <w:rPr>
                <w:rFonts w:ascii="Arial" w:eastAsia="Times New Roman" w:hAnsi="Arial" w:cs="Arial"/>
                <w:sz w:val="20"/>
                <w:szCs w:val="24"/>
                <w:lang w:val="en-US"/>
              </w:rPr>
              <w:t xml:space="preserve">below</w:t>
            </w:r>
          </w:p>
        </w:tc>
        <w:tc>
          <w:tcPr>
            <w:tcW w:w="956"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631CF5">
              <w:rPr>
                <w:rFonts w:ascii="Arial" w:eastAsia="Times New Roman" w:hAnsi="Arial" w:cs="Arial"/>
                <w:sz w:val="20"/>
                <w:szCs w:val="24"/>
                <w:lang w:val="en-US"/>
              </w:rPr>
              <w:t xml:space="preserve">AMD</w:t>
            </w:r>
          </w:p>
        </w:tc>
        <w:tc>
          <w:tcPr>
            <w:tcW w:w="1115" w:type="dxa"/>
          </w:tcPr>
          <w:p w:rsidR="00BB1514" w:rsidRPr="00D55722" w:rsidRDefault="00D55722" w:rsidP="00BB151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4"/>
                <w:lang w:val="hy-AM"/>
              </w:rPr>
              <w:t xml:space="preserve">2500000</w:t>
            </w:r>
          </w:p>
        </w:tc>
        <w:tc>
          <w:tcPr>
            <w:tcW w:w="1115"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rPr>
            </w:pPr>
            <w:r xmlns:w="http://schemas.openxmlformats.org/wordprocessingml/2006/main" w:rsidRPr="00631CF5">
              <w:rPr>
                <w:rFonts w:ascii="GHEA Grapalat" w:eastAsia="Times New Roman" w:hAnsi="GHEA Grapalat" w:cs="Times New Roman"/>
                <w:sz w:val="20"/>
                <w:szCs w:val="24"/>
              </w:rPr>
              <w:t xml:space="preserve">1:</w:t>
            </w:r>
          </w:p>
        </w:tc>
        <w:tc>
          <w:tcPr>
            <w:tcW w:w="1262" w:type="dxa"/>
          </w:tcPr>
          <w:p w:rsidR="00BB1514" w:rsidRPr="00D55722" w:rsidRDefault="00BB1514" w:rsidP="00BB1514">
            <w:pPr xmlns:w="http://schemas.openxmlformats.org/wordprocessingml/2006/main">
              <w:spacing w:after="0" w:line="240" w:lineRule="auto"/>
              <w:jc w:val="center"/>
              <w:rPr>
                <w:rFonts w:ascii="GHEA Grapalat" w:eastAsia="Times New Roman" w:hAnsi="GHEA Grapalat" w:cs="Times New Roman"/>
                <w:sz w:val="16"/>
                <w:szCs w:val="24"/>
              </w:rPr>
            </w:pPr>
            <w:r xmlns:w="http://schemas.openxmlformats.org/wordprocessingml/2006/main" w:rsidRPr="00631CF5">
              <w:rPr>
                <w:rFonts w:ascii="Arial" w:eastAsia="Times New Roman" w:hAnsi="Arial" w:cs="Arial"/>
                <w:sz w:val="16"/>
                <w:szCs w:val="24"/>
                <w:lang w:val="en-US"/>
              </w:rPr>
              <w:t xml:space="preserve">TUMANIAN</w:t>
            </w:r>
            <w:r xmlns:w="http://schemas.openxmlformats.org/wordprocessingml/2006/main" w:rsidRPr="00D55722">
              <w:rPr>
                <w:rFonts w:ascii="GHEA Grapalat" w:eastAsia="Times New Roman" w:hAnsi="GHEA Grapalat" w:cs="Times New Roman"/>
                <w:sz w:val="16"/>
                <w:szCs w:val="24"/>
              </w:rPr>
              <w:t xml:space="preserve"> </w:t>
            </w:r>
            <w:r xmlns:w="http://schemas.openxmlformats.org/wordprocessingml/2006/main" w:rsidRPr="00631CF5">
              <w:rPr>
                <w:rFonts w:ascii="Arial" w:eastAsia="Times New Roman" w:hAnsi="Arial" w:cs="Arial"/>
                <w:sz w:val="16"/>
                <w:szCs w:val="24"/>
                <w:lang w:val="en-US"/>
              </w:rPr>
              <w:t xml:space="preserve">community </w:t>
            </w:r>
            <w:r xmlns:w="http://schemas.openxmlformats.org/wordprocessingml/2006/main" w:rsidRPr="00631CF5">
              <w:rPr>
                <w:rFonts w:ascii="Arial" w:eastAsia="Times New Roman" w:hAnsi="Arial" w:cs="Arial"/>
                <w:sz w:val="16"/>
                <w:szCs w:val="24"/>
                <w:lang w:val="hy-AM"/>
              </w:rPr>
              <w:t xml:space="preserve">in:</w:t>
            </w:r>
            <w:r xmlns:w="http://schemas.openxmlformats.org/wordprocessingml/2006/main" w:rsidRPr="00631CF5">
              <w:rPr>
                <w:rFonts w:ascii="GHEA Grapalat" w:eastAsia="Times New Roman" w:hAnsi="GHEA Grapalat" w:cs="Times New Roman"/>
                <w:sz w:val="16"/>
                <w:szCs w:val="24"/>
                <w:lang w:val="hy-AM"/>
              </w:rPr>
              <w:t xml:space="preserve"> </w:t>
            </w:r>
            <w:r xmlns:w="http://schemas.openxmlformats.org/wordprocessingml/2006/main" w:rsidRPr="00631CF5">
              <w:rPr>
                <w:rFonts w:ascii="Arial" w:eastAsia="Times New Roman" w:hAnsi="Arial" w:cs="Arial"/>
                <w:sz w:val="16"/>
                <w:szCs w:val="24"/>
                <w:lang w:val="hy-AM"/>
              </w:rPr>
              <w:t xml:space="preserve">Left</w:t>
            </w:r>
            <w:r xmlns:w="http://schemas.openxmlformats.org/wordprocessingml/2006/main" w:rsidRPr="00D55722">
              <w:rPr>
                <w:rFonts w:ascii="GHEA Grapalat" w:eastAsia="Times New Roman" w:hAnsi="GHEA Grapalat" w:cs="Times New Roman"/>
                <w:sz w:val="16"/>
                <w:szCs w:val="24"/>
              </w:rPr>
              <w:t xml:space="preserve"> </w:t>
            </w:r>
            <w:r xmlns:w="http://schemas.openxmlformats.org/wordprocessingml/2006/main" w:rsidR="00D55722">
              <w:rPr>
                <w:rFonts w:ascii="GHEA Grapalat" w:eastAsia="Times New Roman" w:hAnsi="GHEA Grapalat" w:cs="Times New Roman"/>
                <w:sz w:val="16"/>
                <w:szCs w:val="24"/>
                <w:lang w:val="hy-AM"/>
              </w:rPr>
              <w:t xml:space="preserve">and Chkalov </w:t>
            </w:r>
            <w:r xmlns:w="http://schemas.openxmlformats.org/wordprocessingml/2006/main" w:rsidRPr="00631CF5">
              <w:rPr>
                <w:rFonts w:ascii="Arial" w:eastAsia="Times New Roman" w:hAnsi="Arial" w:cs="Arial"/>
                <w:sz w:val="16"/>
                <w:szCs w:val="24"/>
                <w:lang w:val="en-US"/>
              </w:rPr>
              <w:t xml:space="preserve">settlement</w:t>
            </w:r>
          </w:p>
        </w:tc>
        <w:tc>
          <w:tcPr>
            <w:tcW w:w="1321" w:type="dxa"/>
          </w:tcPr>
          <w:p w:rsidR="00D55722" w:rsidRDefault="00D55722" w:rsidP="00D55722">
            <w:pPr xmlns:w="http://schemas.openxmlformats.org/wordprocessingml/2006/main">
              <w:spacing w:after="0" w:line="240" w:lineRule="auto"/>
              <w:jc w:val="center"/>
              <w:rPr>
                <w:rFonts w:ascii="GHEA Grapalat" w:eastAsia="Times New Roman" w:hAnsi="GHEA Grapalat" w:cs="Times New Roman"/>
                <w:sz w:val="16"/>
                <w:szCs w:val="24"/>
                <w:lang w:val="en-US"/>
              </w:rPr>
            </w:pPr>
            <w:r xmlns:w="http://schemas.openxmlformats.org/wordprocessingml/2006/main">
              <w:rPr>
                <w:rFonts w:ascii="GHEA Grapalat" w:eastAsia="Times New Roman" w:hAnsi="GHEA Grapalat" w:cs="Times New Roman"/>
                <w:sz w:val="16"/>
                <w:szCs w:val="24"/>
                <w:lang w:val="en-US"/>
              </w:rPr>
              <w:t xml:space="preserve">01.01.2025-</w:t>
            </w:r>
            <w:r xmlns:w="http://schemas.openxmlformats.org/wordprocessingml/2006/main">
              <w:rPr>
                <w:rFonts w:ascii="GHEA Grapalat" w:eastAsia="Times New Roman" w:hAnsi="GHEA Grapalat" w:cs="Times New Roman"/>
                <w:sz w:val="16"/>
                <w:szCs w:val="24"/>
                <w:lang w:val="hy-AM"/>
              </w:rPr>
              <w:t xml:space="preserve">​</w:t>
            </w:r>
            <w:r xmlns:w="http://schemas.openxmlformats.org/wordprocessingml/2006/main">
              <w:rPr>
                <w:rFonts w:ascii="GHEA Grapalat" w:eastAsia="Times New Roman" w:hAnsi="GHEA Grapalat" w:cs="Times New Roman"/>
                <w:sz w:val="16"/>
                <w:szCs w:val="24"/>
                <w:lang w:val="en-US"/>
              </w:rPr>
              <w:t xml:space="preserve">​</w:t>
            </w:r>
          </w:p>
          <w:p w:rsidR="00BB1514" w:rsidRPr="00D55722" w:rsidRDefault="00D55722" w:rsidP="00D55722">
            <w:pPr xmlns:w="http://schemas.openxmlformats.org/wordprocessingml/2006/main">
              <w:spacing w:after="0" w:line="240" w:lineRule="auto"/>
              <w:jc w:val="center"/>
              <w:rPr>
                <w:rFonts w:ascii="GHEA Grapalat" w:eastAsia="Times New Roman" w:hAnsi="GHEA Grapalat" w:cs="Times New Roman"/>
                <w:sz w:val="16"/>
                <w:szCs w:val="24"/>
                <w:lang w:val="hy-AM"/>
              </w:rPr>
            </w:pPr>
            <w:r xmlns:w="http://schemas.openxmlformats.org/wordprocessingml/2006/main">
              <w:rPr>
                <w:rFonts w:ascii="GHEA Grapalat" w:eastAsia="Times New Roman" w:hAnsi="GHEA Grapalat" w:cs="Times New Roman"/>
                <w:sz w:val="16"/>
                <w:szCs w:val="24"/>
                <w:lang w:val="en-US"/>
              </w:rPr>
              <w:t xml:space="preserve">31.12.2025</w:t>
            </w:r>
            <w:r xmlns:w="http://schemas.openxmlformats.org/wordprocessingml/2006/main">
              <w:rPr>
                <w:rFonts w:ascii="GHEA Grapalat" w:eastAsia="Times New Roman" w:hAnsi="GHEA Grapalat" w:cs="Times New Roman"/>
                <w:sz w:val="16"/>
                <w:szCs w:val="24"/>
                <w:lang w:val="hy-AM"/>
              </w:rPr>
              <w:t xml:space="preserve">​</w:t>
            </w:r>
            <w:r xmlns:w="http://schemas.openxmlformats.org/wordprocessingml/2006/main" w:rsidR="00BB1514" w:rsidRPr="00631CF5">
              <w:rPr>
                <w:rFonts w:ascii="GHEA Grapalat" w:eastAsia="Times New Roman" w:hAnsi="GHEA Grapalat" w:cs="Times New Roman"/>
                <w:sz w:val="16"/>
                <w:szCs w:val="24"/>
                <w:lang w:val="en-US"/>
              </w:rPr>
              <w:t xml:space="preserve">​ </w:t>
            </w:r>
            <w:r xmlns:w="http://schemas.openxmlformats.org/wordprocessingml/2006/main">
              <w:rPr>
                <w:rFonts w:ascii="GHEA Grapalat" w:eastAsia="Times New Roman" w:hAnsi="GHEA Grapalat" w:cs="Times New Roman"/>
                <w:sz w:val="16"/>
                <w:szCs w:val="24"/>
                <w:lang w:val="hy-AM"/>
              </w:rPr>
              <w:t xml:space="preserve">the</w:t>
            </w: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5885"/>
      </w:tblGrid>
      <w:tr w:rsidR="00BB1514" w:rsidRPr="00631CF5" w:rsidTr="007913DD">
        <w:trPr>
          <w:trHeight w:val="20"/>
          <w:jc w:val="center"/>
        </w:trPr>
        <w:tc>
          <w:tcPr>
            <w:tcW w:w="10455" w:type="dxa"/>
            <w:gridSpan w:val="2"/>
            <w:shd w:val="clear" w:color="auto" w:fill="auto"/>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b/>
                <w:sz w:val="20"/>
                <w:szCs w:val="20"/>
                <w:lang w:val="en-US"/>
              </w:rPr>
            </w:pPr>
            <w:r xmlns:w="http://schemas.openxmlformats.org/wordprocessingml/2006/main" w:rsidRPr="00631CF5">
              <w:rPr>
                <w:rFonts w:ascii="Arial" w:eastAsia="Times New Roman" w:hAnsi="Arial" w:cs="Arial"/>
                <w:b/>
                <w:sz w:val="20"/>
                <w:szCs w:val="20"/>
                <w:lang w:val="af-ZA"/>
              </w:rPr>
              <w:t xml:space="preserve">Acquirable</w:t>
            </w:r>
            <w:r xmlns:w="http://schemas.openxmlformats.org/wordprocessingml/2006/main" w:rsidRPr="00631CF5">
              <w:rPr>
                <w:rFonts w:ascii="GHEA Grapalat" w:eastAsia="Times New Roman" w:hAnsi="GHEA Grapalat" w:cs="Sylfae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of service</w:t>
            </w:r>
            <w:r xmlns:w="http://schemas.openxmlformats.org/wordprocessingml/2006/main" w:rsidRPr="00631CF5">
              <w:rPr>
                <w:rFonts w:ascii="GHEA Grapalat" w:eastAsia="Times New Roman" w:hAnsi="GHEA Grapalat" w:cs="Sylfaen"/>
                <w:b/>
                <w:sz w:val="20"/>
                <w:szCs w:val="20"/>
                <w:lang w:val="af-ZA"/>
              </w:rPr>
              <w:t xml:space="preserve"> </w:t>
            </w:r>
            <w:r xmlns:w="http://schemas.openxmlformats.org/wordprocessingml/2006/main" w:rsidRPr="00631CF5">
              <w:rPr>
                <w:rFonts w:ascii="Arial" w:eastAsia="Times New Roman" w:hAnsi="Arial" w:cs="Arial"/>
                <w:b/>
                <w:sz w:val="20"/>
                <w:szCs w:val="20"/>
                <w:lang w:val="af-ZA"/>
              </w:rPr>
              <w:t xml:space="preserve">Description </w:t>
            </w:r>
            <w:r xmlns:w="http://schemas.openxmlformats.org/wordprocessingml/2006/main" w:rsidRPr="00631CF5">
              <w:rPr>
                <w:rFonts w:ascii="Arial" w:eastAsia="Times New Roman" w:hAnsi="Arial" w:cs="Arial"/>
                <w:b/>
                <w:sz w:val="20"/>
                <w:szCs w:val="20"/>
                <w:lang w:val="en-US"/>
              </w:rPr>
              <w:t xml:space="preserve">:</w:t>
            </w:r>
          </w:p>
        </w:tc>
      </w:tr>
      <w:tr w:rsidR="00BB1514" w:rsidRPr="00FC6A11" w:rsidTr="007913DD">
        <w:trPr>
          <w:trHeight w:val="20"/>
          <w:jc w:val="center"/>
        </w:trPr>
        <w:tc>
          <w:tcPr>
            <w:tcW w:w="10455" w:type="dxa"/>
            <w:gridSpan w:val="2"/>
            <w:shd w:val="clear" w:color="auto" w:fill="auto"/>
          </w:tcPr>
          <w:p w:rsidR="00BB1514" w:rsidRPr="00631CF5" w:rsidRDefault="00BB1514" w:rsidP="00BB1514">
            <w:pPr xmlns:w="http://schemas.openxmlformats.org/wordprocessingml/2006/main">
              <w:tabs>
                <w:tab w:val="left" w:pos="2655"/>
                <w:tab w:val="center" w:pos="4819"/>
              </w:tabs>
              <w:spacing w:after="0" w:line="240" w:lineRule="auto"/>
              <w:ind w:firstLine="284"/>
              <w:jc w:val="center"/>
              <w:rPr>
                <w:rFonts w:ascii="GHEA Grapalat" w:eastAsia="Times New Roman" w:hAnsi="GHEA Grapalat" w:cs="Sylfaen"/>
                <w:b/>
                <w:sz w:val="20"/>
                <w:szCs w:val="20"/>
              </w:rPr>
            </w:pPr>
            <w:r xmlns:w="http://schemas.openxmlformats.org/wordprocessingml/2006/main" w:rsidRPr="00631CF5">
              <w:rPr>
                <w:rFonts w:ascii="Arial" w:eastAsia="Times New Roman" w:hAnsi="Arial" w:cs="Arial"/>
                <w:b/>
                <w:sz w:val="20"/>
                <w:szCs w:val="20"/>
                <w:lang w:val="en-US"/>
              </w:rPr>
              <w:t xml:space="preserve">TUMANIAN</w:t>
            </w:r>
            <w:r xmlns:w="http://schemas.openxmlformats.org/wordprocessingml/2006/main" w:rsidRPr="00631CF5">
              <w:rPr>
                <w:rFonts w:ascii="GHEA Grapalat" w:eastAsia="Times New Roman" w:hAnsi="GHEA Grapalat" w:cs="Sylfaen"/>
                <w:b/>
                <w:sz w:val="20"/>
                <w:szCs w:val="20"/>
              </w:rPr>
              <w:t xml:space="preserve"> </w:t>
            </w:r>
            <w:r xmlns:w="http://schemas.openxmlformats.org/wordprocessingml/2006/main" w:rsidRPr="00631CF5">
              <w:rPr>
                <w:rFonts w:ascii="Arial" w:eastAsia="Times New Roman" w:hAnsi="Arial" w:cs="Arial"/>
                <w:b/>
                <w:sz w:val="20"/>
                <w:szCs w:val="20"/>
                <w:lang w:val="en-US"/>
              </w:rPr>
              <w:t xml:space="preserve">OF THE COMMUNITY</w:t>
            </w:r>
            <w:r xmlns:w="http://schemas.openxmlformats.org/wordprocessingml/2006/main" w:rsidRPr="00631CF5">
              <w:rPr>
                <w:rFonts w:ascii="GHEA Grapalat" w:eastAsia="Times New Roman" w:hAnsi="GHEA Grapalat" w:cs="Sylfaen"/>
                <w:b/>
                <w:sz w:val="20"/>
                <w:szCs w:val="20"/>
              </w:rPr>
              <w:t xml:space="preserve"> </w:t>
            </w:r>
            <w:r xmlns:w="http://schemas.openxmlformats.org/wordprocessingml/2006/main" w:rsidRPr="00631CF5">
              <w:rPr>
                <w:rFonts w:ascii="Arial" w:eastAsia="Times New Roman" w:hAnsi="Arial" w:cs="Arial"/>
                <w:b/>
                <w:sz w:val="20"/>
                <w:szCs w:val="20"/>
                <w:lang w:val="en-US"/>
              </w:rPr>
              <w:t xml:space="preserve">A PLACE</w:t>
            </w:r>
            <w:r xmlns:w="http://schemas.openxmlformats.org/wordprocessingml/2006/main" w:rsidRPr="00631CF5">
              <w:rPr>
                <w:rFonts w:ascii="GHEA Grapalat" w:eastAsia="Times New Roman" w:hAnsi="GHEA Grapalat" w:cs="Sylfaen"/>
                <w:b/>
                <w:sz w:val="20"/>
                <w:szCs w:val="20"/>
              </w:rPr>
              <w:t xml:space="preserve"> </w:t>
            </w:r>
            <w:r xmlns:w="http://schemas.openxmlformats.org/wordprocessingml/2006/main" w:rsidRPr="00631CF5">
              <w:rPr>
                <w:rFonts w:ascii="Arial" w:eastAsia="Times New Roman" w:hAnsi="Arial" w:cs="Arial"/>
                <w:b/>
                <w:sz w:val="20"/>
                <w:szCs w:val="20"/>
                <w:lang w:val="hy-AM"/>
              </w:rPr>
              <w:t xml:space="preserve">AND:</w:t>
            </w:r>
            <w:r xmlns:w="http://schemas.openxmlformats.org/wordprocessingml/2006/main" w:rsidRPr="00631CF5">
              <w:rPr>
                <w:rFonts w:ascii="GHEA Grapalat" w:eastAsia="Times New Roman" w:hAnsi="GHEA Grapalat" w:cs="Sylfae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WITHOUT</w:t>
            </w:r>
            <w:r xmlns:w="http://schemas.openxmlformats.org/wordprocessingml/2006/main" w:rsidRPr="00631CF5">
              <w:rPr>
                <w:rFonts w:ascii="GHEA Grapalat" w:eastAsia="Times New Roman" w:hAnsi="GHEA Grapalat" w:cs="Sylfaen"/>
                <w:b/>
                <w:sz w:val="20"/>
                <w:szCs w:val="20"/>
                <w:lang w:val="hy-AM"/>
              </w:rPr>
              <w:t xml:space="preserve"> </w:t>
            </w:r>
            <w:r xmlns:w="http://schemas.openxmlformats.org/wordprocessingml/2006/main" w:rsidRPr="00631CF5">
              <w:rPr>
                <w:rFonts w:ascii="Arial" w:eastAsia="Times New Roman" w:hAnsi="Arial" w:cs="Arial"/>
                <w:b/>
                <w:sz w:val="20"/>
                <w:szCs w:val="20"/>
                <w:lang w:val="en-US"/>
              </w:rPr>
              <w:t xml:space="preserve">RESIDENCES</w:t>
            </w:r>
            <w:r xmlns:w="http://schemas.openxmlformats.org/wordprocessingml/2006/main" w:rsidRPr="00631CF5">
              <w:rPr>
                <w:rFonts w:ascii="GHEA Grapalat" w:eastAsia="Times New Roman" w:hAnsi="GHEA Grapalat" w:cs="Sylfaen"/>
                <w:b/>
                <w:sz w:val="20"/>
                <w:szCs w:val="20"/>
              </w:rPr>
              <w:t xml:space="preserve"> </w:t>
            </w:r>
            <w:r xmlns:w="http://schemas.openxmlformats.org/wordprocessingml/2006/main" w:rsidRPr="00631CF5">
              <w:rPr>
                <w:rFonts w:ascii="Arial" w:eastAsia="Times New Roman" w:hAnsi="Arial" w:cs="Arial"/>
                <w:b/>
                <w:sz w:val="20"/>
                <w:szCs w:val="20"/>
                <w:lang w:val="en-US"/>
              </w:rPr>
              <w:t xml:space="preserve">LIVING</w:t>
            </w:r>
            <w:r xmlns:w="http://schemas.openxmlformats.org/wordprocessingml/2006/main" w:rsidRPr="00631CF5">
              <w:rPr>
                <w:rFonts w:ascii="GHEA Grapalat" w:eastAsia="Times New Roman" w:hAnsi="GHEA Grapalat" w:cs="Sylfaen"/>
                <w:b/>
                <w:sz w:val="20"/>
                <w:szCs w:val="20"/>
              </w:rPr>
              <w:t xml:space="preserve"> </w:t>
            </w:r>
            <w:r xmlns:w="http://schemas.openxmlformats.org/wordprocessingml/2006/main" w:rsidRPr="00631CF5">
              <w:rPr>
                <w:rFonts w:ascii="Arial" w:eastAsia="Times New Roman" w:hAnsi="Arial" w:cs="Arial"/>
                <w:b/>
                <w:sz w:val="20"/>
                <w:szCs w:val="20"/>
                <w:lang w:val="en-US"/>
              </w:rPr>
              <w:t xml:space="preserve">WASHINGTON</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en-US"/>
              </w:rPr>
              <w:t xml:space="preserve">and:</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sanitary</w:t>
            </w:r>
            <w:r xmlns:w="http://schemas.openxmlformats.org/wordprocessingml/2006/main" w:rsidRPr="00631CF5">
              <w:rPr>
                <w:rFonts w:ascii="GHEA Grapalat" w:eastAsia="Times New Roman" w:hAnsi="GHEA Grapalat" w:cs="Times Armenian"/>
                <w:b/>
                <w:sz w:val="20"/>
                <w:szCs w:val="20"/>
                <w:lang w:val="hy-AM"/>
              </w:rPr>
              <w:t xml:space="preserve"> </w:t>
            </w:r>
            <w:r xmlns:w="http://schemas.openxmlformats.org/wordprocessingml/2006/main" w:rsidRPr="00631CF5">
              <w:rPr>
                <w:rFonts w:ascii="Arial" w:eastAsia="Times New Roman" w:hAnsi="Arial" w:cs="Arial"/>
                <w:b/>
                <w:sz w:val="20"/>
                <w:szCs w:val="20"/>
                <w:lang w:val="hy-AM"/>
              </w:rPr>
              <w:t xml:space="preserve">cleaning</w:t>
            </w:r>
            <w:r xmlns:w="http://schemas.openxmlformats.org/wordprocessingml/2006/main" w:rsidRPr="00631CF5">
              <w:rPr>
                <w:rFonts w:ascii="GHEA Grapalat" w:eastAsia="Times New Roman" w:hAnsi="GHEA Grapalat" w:cs="Sylfaen"/>
                <w:b/>
                <w:sz w:val="20"/>
                <w:szCs w:val="20"/>
                <w:lang w:val="pt-BR"/>
              </w:rPr>
              <w:t xml:space="preserve"> </w:t>
            </w:r>
            <w:r xmlns:w="http://schemas.openxmlformats.org/wordprocessingml/2006/main" w:rsidRPr="00631CF5">
              <w:rPr>
                <w:rFonts w:ascii="Arial" w:eastAsia="Times New Roman" w:hAnsi="Arial" w:cs="Arial"/>
                <w:b/>
                <w:sz w:val="20"/>
                <w:szCs w:val="20"/>
                <w:lang w:val="pt-BR"/>
              </w:rPr>
              <w:t xml:space="preserve">services</w:t>
            </w:r>
          </w:p>
          <w:p w:rsidR="00BB1514" w:rsidRPr="00631CF5" w:rsidRDefault="00BB1514" w:rsidP="00BB1514">
            <w:pPr xmlns:w="http://schemas.openxmlformats.org/wordprocessingml/2006/main">
              <w:tabs>
                <w:tab w:val="left" w:pos="720"/>
              </w:tabs>
              <w:spacing w:after="0" w:line="240" w:lineRule="auto"/>
              <w:ind w:firstLine="284"/>
              <w:rPr>
                <w:rFonts w:ascii="GHEA Grapalat" w:eastAsia="Times New Roman" w:hAnsi="GHEA Grapalat" w:cs="Arial LatArm"/>
                <w:sz w:val="20"/>
                <w:szCs w:val="20"/>
                <w:lang w:val="pt-BR"/>
              </w:rPr>
            </w:pPr>
            <w:r xmlns:w="http://schemas.openxmlformats.org/wordprocessingml/2006/main" w:rsidRPr="00631CF5">
              <w:rPr>
                <w:rFonts w:ascii="Arial" w:eastAsia="Times New Roman" w:hAnsi="Arial" w:cs="Arial"/>
                <w:sz w:val="20"/>
                <w:szCs w:val="20"/>
                <w:lang w:val="en-US"/>
              </w:rPr>
              <w:t xml:space="preserve">Necessary</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implement</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Tumanyan</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community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 holding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residence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administrative</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area</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garbage </w:t>
            </w:r>
            <w:r xmlns:w="http://schemas.openxmlformats.org/wordprocessingml/2006/main" w:rsidRPr="00631CF5">
              <w:rPr>
                <w:rFonts w:ascii="Arial" w:eastAsia="Times New Roman" w:hAnsi="Arial" w:cs="Arial"/>
                <w:sz w:val="20"/>
                <w:szCs w:val="20"/>
                <w:lang w:val="hy-AM"/>
              </w:rPr>
              <w:t xml:space="preserve">collection</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agreed upon</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to the schedule</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appropriate</w:t>
            </w:r>
            <w:r xmlns:w="http://schemas.openxmlformats.org/wordprocessingml/2006/main" w:rsidRPr="00631CF5">
              <w:rPr>
                <w:rFonts w:ascii="GHEA Grapalat" w:eastAsia="Times New Roman" w:hAnsi="GHEA Grapalat" w:cs="Sylfaen"/>
                <w:sz w:val="20"/>
                <w:szCs w:val="20"/>
                <w:lang w:val="pt-BR"/>
              </w:rPr>
              <w:t xml:space="preserve">​</w:t>
            </w:r>
          </w:p>
          <w:p w:rsidR="00BB1514" w:rsidRPr="00631CF5" w:rsidRDefault="00BB1514" w:rsidP="00BB1514">
            <w:pPr xmlns:w="http://schemas.openxmlformats.org/wordprocessingml/2006/main">
              <w:tabs>
                <w:tab w:val="left" w:pos="720"/>
              </w:tabs>
              <w:spacing w:after="0" w:line="240" w:lineRule="auto"/>
              <w:ind w:firstLine="284"/>
              <w:jc w:val="both"/>
              <w:rPr>
                <w:rFonts w:ascii="GHEA Grapalat" w:eastAsia="Times New Roman" w:hAnsi="GHEA Grapalat" w:cs="Sylfaen"/>
                <w:sz w:val="20"/>
                <w:szCs w:val="20"/>
                <w:lang w:val="pt-BR"/>
              </w:rPr>
            </w:pP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The garbage dump</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need</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be implemented</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GHEA Grapalat" w:eastAsia="Times New Roman" w:hAnsi="GHEA Grapalat" w:cs="Sylfaen"/>
                <w:sz w:val="20"/>
                <w:szCs w:val="20"/>
                <w:lang w:val="pt-BR"/>
              </w:rPr>
              <w:t xml:space="preserve">1 </w:t>
            </w:r>
            <w:r xmlns:w="http://schemas.openxmlformats.org/wordprocessingml/2006/main" w:rsidRPr="00631CF5">
              <w:rPr>
                <w:rFonts w:ascii="Arial" w:eastAsia="Times New Roman" w:hAnsi="Arial" w:cs="Arial"/>
                <w:sz w:val="20"/>
                <w:szCs w:val="20"/>
                <w:lang w:val="en-US"/>
              </w:rPr>
              <w:t xml:space="preserve">day </w:t>
            </w:r>
            <w:r xmlns:w="http://schemas.openxmlformats.org/wordprocessingml/2006/main" w:rsidRPr="00631CF5">
              <w:rPr>
                <w:rFonts w:ascii="Arial" w:eastAsia="Times New Roman" w:hAnsi="Arial" w:cs="Arial"/>
                <w:sz w:val="20"/>
                <w:szCs w:val="20"/>
                <w:lang w:val="en-US"/>
              </w:rPr>
              <w:t xml:space="preserve">a week</w:t>
            </w:r>
            <w:r xmlns:w="http://schemas.openxmlformats.org/wordprocessingml/2006/main" w:rsidRPr="00631CF5">
              <w:rPr>
                <w:rFonts w:ascii="GHEA Grapalat" w:eastAsia="Times New Roman" w:hAnsi="GHEA Grapalat" w:cs="Sylfaen"/>
                <w:sz w:val="20"/>
                <w:szCs w:val="20"/>
                <w:lang w:val="pt-BR"/>
              </w:rPr>
              <w:t xml:space="preserve">  </w:t>
            </w:r>
            <w:r xmlns:w="http://schemas.openxmlformats.org/wordprocessingml/2006/main" w:rsidRPr="00631CF5">
              <w:rPr>
                <w:rFonts w:ascii="Arial" w:eastAsia="Times New Roman" w:hAnsi="Arial" w:cs="Arial"/>
                <w:sz w:val="20"/>
                <w:szCs w:val="20"/>
                <w:lang w:val="en-US"/>
              </w:rPr>
              <w:t xml:space="preserve">periodically </w:t>
            </w:r>
            <w:r xmlns:w="http://schemas.openxmlformats.org/wordprocessingml/2006/main" w:rsidR="00631CF5">
              <w:rPr>
                <w:rFonts w:ascii="Arial" w:eastAsia="Times New Roman" w:hAnsi="Arial" w:cs="Arial"/>
                <w:sz w:val="20"/>
                <w:szCs w:val="20"/>
                <w:lang w:val="hy-AM"/>
              </w:rPr>
              <w:t xml:space="preserve">, in Dsegh, 2-3 days a week during the summer months</w:t>
            </w:r>
            <w:r xmlns:w="http://schemas.openxmlformats.org/wordprocessingml/2006/main" w:rsidR="00744FAE" w:rsidRPr="00631CF5">
              <w:rPr>
                <w:rFonts w:ascii="GHEA Grapalat" w:eastAsia="Times New Roman" w:hAnsi="GHEA Grapalat" w:cs="Sylfaen"/>
                <w:sz w:val="20"/>
                <w:szCs w:val="20"/>
                <w:lang w:val="pt-BR"/>
              </w:rPr>
              <w:t xml:space="preserve">  </w:t>
            </w:r>
            <w:r xmlns:w="http://schemas.openxmlformats.org/wordprocessingml/2006/main" w:rsidR="00744FAE" w:rsidRPr="00631CF5">
              <w:rPr>
                <w:rFonts w:ascii="Arial" w:eastAsia="Times New Roman" w:hAnsi="Arial" w:cs="Arial"/>
                <w:sz w:val="20"/>
                <w:szCs w:val="20"/>
                <w:lang w:val="en-US"/>
              </w:rPr>
              <w:t xml:space="preserve">periodically </w:t>
            </w:r>
            <w:r xmlns:w="http://schemas.openxmlformats.org/wordprocessingml/2006/main" w:rsidRPr="00631CF5">
              <w:rPr>
                <w:rFonts w:ascii="GHEA Grapalat" w:eastAsia="Times New Roman" w:hAnsi="GHEA Grapalat" w:cs="Sylfaen"/>
                <w:sz w:val="20"/>
                <w:szCs w:val="20"/>
                <w:lang w:val="pt-BR"/>
              </w:rPr>
              <w:t xml:space="preserve">.</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Arial LatArm"/>
                <w:sz w:val="20"/>
                <w:szCs w:val="20"/>
                <w:lang w:val="hy-AM"/>
              </w:rPr>
            </w:pPr>
            <w:r xmlns:w="http://schemas.openxmlformats.org/wordprocessingml/2006/main" w:rsidRPr="00631CF5">
              <w:rPr>
                <w:rFonts w:ascii="Arial" w:eastAsia="Times New Roman" w:hAnsi="Arial" w:cs="Arial"/>
                <w:sz w:val="20"/>
                <w:szCs w:val="20"/>
                <w:lang w:val="hy-AM"/>
              </w:rPr>
              <w:t xml:space="preserve">Should?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 implemented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Tumanyan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community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 holding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residence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pt-BR"/>
              </w:rPr>
              <w:t xml:space="preserve"> </w:t>
            </w:r>
            <w:r xmlns:w="http://schemas.openxmlformats.org/wordprocessingml/2006/main" w:rsidRPr="00631CF5">
              <w:rPr>
                <w:rFonts w:ascii="Arial" w:eastAsia="Times New Roman" w:hAnsi="Arial" w:cs="Arial"/>
                <w:sz w:val="20"/>
                <w:szCs w:val="20"/>
                <w:lang w:val="hy-AM"/>
              </w:rPr>
              <w:t xml:space="preserve">administrative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area</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emerging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household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garbage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collection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storage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transportation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landfill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installation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services.</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sz w:val="20"/>
                <w:szCs w:val="20"/>
                <w:lang w:val="hy-AM"/>
              </w:rPr>
            </w:pPr>
            <w:r xmlns:w="http://schemas.openxmlformats.org/wordprocessingml/2006/main" w:rsidRPr="00631CF5">
              <w:rPr>
                <w:rFonts w:ascii="GHEA Grapalat" w:eastAsia="Times New Roman" w:hAnsi="GHEA Grapalat" w:cs="Calibri"/>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Garbage disposal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service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implementation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time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w:t>
            </w:r>
          </w:p>
          <w:p w:rsidR="00744FAE" w:rsidRPr="00744FAE" w:rsidRDefault="00BB1514" w:rsidP="00744FAE">
            <w:pPr xmlns:w="http://schemas.openxmlformats.org/wordprocessingml/2006/main">
              <w:pStyle w:val="aff3"/>
              <w:numPr>
                <w:ilvl w:val="0"/>
                <w:numId w:val="33"/>
              </w:numPr>
              <w:jc w:val="both"/>
              <w:rPr>
                <w:rFonts w:ascii="GHEA Grapalat" w:hAnsi="GHEA Grapalat" w:cs="Sylfaen"/>
                <w:sz w:val="20"/>
                <w:szCs w:val="20"/>
                <w:lang w:val="hy-AM"/>
              </w:rPr>
            </w:pPr>
            <w:r xmlns:w="http://schemas.openxmlformats.org/wordprocessingml/2006/main" w:rsidRPr="00744FAE">
              <w:rPr>
                <w:rFonts w:ascii="Arial" w:hAnsi="Arial" w:cs="Arial"/>
                <w:sz w:val="20"/>
                <w:szCs w:val="20"/>
                <w:lang w:val="hy-AM"/>
              </w:rPr>
              <w:t xml:space="preserve">reduce</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and:</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neutralize</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of a person</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of health</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and:</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surrounding</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environment</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on</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garbage</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negative </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dangerous </w:t>
            </w:r>
            <w:r xmlns:w="http://schemas.openxmlformats.org/wordprocessingml/2006/main" w:rsidRPr="00744FAE">
              <w:rPr>
                <w:rFonts w:ascii="GHEA Grapalat" w:hAnsi="GHEA Grapalat" w:cs="Sylfaen"/>
                <w:sz w:val="20"/>
                <w:szCs w:val="20"/>
                <w:lang w:val="hy-AM"/>
              </w:rPr>
              <w:t xml:space="preserve">) </w:t>
            </w:r>
            <w:r xmlns:w="http://schemas.openxmlformats.org/wordprocessingml/2006/main" w:rsidRPr="00744FAE">
              <w:rPr>
                <w:rFonts w:ascii="Arial" w:hAnsi="Arial" w:cs="Arial"/>
                <w:sz w:val="20"/>
                <w:szCs w:val="20"/>
                <w:lang w:val="hy-AM"/>
              </w:rPr>
              <w:t xml:space="preserve">influence </w:t>
            </w:r>
            <w:r xmlns:w="http://schemas.openxmlformats.org/wordprocessingml/2006/main" w:rsidRPr="00744FAE">
              <w:rPr>
                <w:rFonts w:ascii="GHEA Grapalat" w:hAnsi="GHEA Grapalat" w:cs="Sylfaen"/>
                <w:sz w:val="20"/>
                <w:szCs w:val="20"/>
                <w:lang w:val="hy-AM"/>
              </w:rPr>
              <w:t xml:space="preserve">,</w:t>
            </w:r>
          </w:p>
          <w:p w:rsidR="00BB1514" w:rsidRPr="00744FAE" w:rsidRDefault="00BB1514" w:rsidP="00744FAE">
            <w:pPr xmlns:w="http://schemas.openxmlformats.org/wordprocessingml/2006/main">
              <w:pStyle w:val="aff3"/>
              <w:numPr>
                <w:ilvl w:val="0"/>
                <w:numId w:val="33"/>
              </w:numPr>
              <w:jc w:val="both"/>
              <w:rPr>
                <w:rFonts w:ascii="GHEA Grapalat" w:hAnsi="GHEA Grapalat" w:cs="Sylfaen"/>
                <w:sz w:val="20"/>
                <w:szCs w:val="20"/>
                <w:lang w:val="hy-AM"/>
              </w:rPr>
            </w:pPr>
            <w:r xmlns:w="http://schemas.openxmlformats.org/wordprocessingml/2006/main" w:rsidRPr="00744FAE">
              <w:rPr>
                <w:rFonts w:ascii="Arial" w:hAnsi="Arial" w:cs="Arial"/>
                <w:sz w:val="20"/>
                <w:szCs w:val="20"/>
                <w:lang w:val="hy-AM"/>
              </w:rPr>
              <w:t xml:space="preserve">garbage</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transportation</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implementation</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arrange </w:t>
            </w:r>
            <w:r xmlns:w="http://schemas.openxmlformats.org/wordprocessingml/2006/main" w:rsidRPr="00744FAE">
              <w:rPr>
                <w:rFonts w:ascii="GHEA Grapalat" w:hAnsi="GHEA Grapalat"/>
                <w:sz w:val="20"/>
                <w:szCs w:val="20"/>
                <w:lang w:val="hy-AM"/>
              </w:rPr>
              <w:t xml:space="preserve">excluding</w:t>
            </w:r>
            <w:r xmlns:w="http://schemas.openxmlformats.org/wordprocessingml/2006/main" w:rsidRPr="00744FAE">
              <w:rPr>
                <w:rFonts w:ascii="Arial" w:hAnsi="Arial" w:cs="Arial"/>
                <w:sz w:val="20"/>
                <w:szCs w:val="20"/>
                <w:lang w:val="hy-AM"/>
              </w:rPr>
              <w:t xml:space="preserve">​</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surrounding</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environment</w:t>
            </w:r>
            <w:r xmlns:w="http://schemas.openxmlformats.org/wordprocessingml/2006/main" w:rsidRPr="00744FAE">
              <w:rPr>
                <w:rFonts w:ascii="GHEA Grapalat" w:hAnsi="GHEA Grapalat"/>
                <w:sz w:val="20"/>
                <w:szCs w:val="20"/>
                <w:lang w:val="hy-AM"/>
              </w:rPr>
              <w:t xml:space="preserve"> </w:t>
            </w:r>
            <w:r xmlns:w="http://schemas.openxmlformats.org/wordprocessingml/2006/main" w:rsidRPr="00744FAE">
              <w:rPr>
                <w:rFonts w:ascii="Arial" w:hAnsi="Arial" w:cs="Arial"/>
                <w:sz w:val="20"/>
                <w:szCs w:val="20"/>
                <w:lang w:val="hy-AM"/>
              </w:rPr>
              <w:t xml:space="preserve">pollution.</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The car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landfill</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departure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after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subject to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disinfectant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means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washing</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less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per month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times.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Drop off</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cars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garbage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transfer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implement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time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car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need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have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cover</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To be sealed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by contract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provide </w:t>
            </w:r>
            <w:r xmlns:w="http://schemas.openxmlformats.org/wordprocessingml/2006/main" w:rsidRPr="00631CF5">
              <w:rPr>
                <w:rFonts w:ascii="GHEA Grapalat" w:eastAsia="Times New Roman" w:hAnsi="GHEA Grapalat" w:cs="Sylfaen"/>
                <w:sz w:val="20"/>
                <w:szCs w:val="20"/>
                <w:lang w:val="hy-AM"/>
              </w:rPr>
              <w:t xml:space="preserve">that</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garbage collection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services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served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are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contract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w:t>
            </w:r>
            <w:r xmlns:w="http://schemas.openxmlformats.org/wordprocessingml/2006/main" w:rsidR="00D55722" w:rsidRPr="00D55722">
              <w:rPr>
                <w:rFonts w:ascii="GHEA Grapalat" w:eastAsia="Times New Roman" w:hAnsi="GHEA Grapalat" w:cs="Times New Roman"/>
                <w:sz w:val="16"/>
                <w:szCs w:val="24"/>
                <w:lang w:val="hy-AM"/>
              </w:rPr>
              <w:t xml:space="preserve">01.01.2025</w:t>
            </w:r>
            <w:r xmlns:w="http://schemas.openxmlformats.org/wordprocessingml/2006/main" w:rsidR="00D55722">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until </w:t>
            </w:r>
            <w:r xmlns:w="http://schemas.openxmlformats.org/wordprocessingml/2006/main" w:rsidRPr="00631CF5">
              <w:rPr>
                <w:rFonts w:ascii="GHEA Grapalat" w:eastAsia="Times New Roman" w:hAnsi="GHEA Grapalat" w:cs="Sylfaen"/>
                <w:sz w:val="20"/>
                <w:szCs w:val="20"/>
                <w:lang w:val="hy-AM"/>
              </w:rPr>
              <w:t xml:space="preserve">31.12.202 </w:t>
            </w:r>
            <w:r xmlns:w="http://schemas.openxmlformats.org/wordprocessingml/2006/main" w:rsidR="00C704FD">
              <w:rPr>
                <w:rFonts w:eastAsia="Times New Roman" w:cs="Sylfaen"/>
                <w:sz w:val="20"/>
                <w:szCs w:val="20"/>
                <w:lang w:val="hy-AM"/>
              </w:rPr>
              <w:t xml:space="preserve">4 </w:t>
            </w:r>
            <w:r xmlns:w="http://schemas.openxmlformats.org/wordprocessingml/2006/main" w:rsidRPr="00631CF5">
              <w:rPr>
                <w:rFonts w:ascii="Arial" w:eastAsia="Times New Roman" w:hAnsi="Arial" w:cs="Arial"/>
                <w:sz w:val="20"/>
                <w:szCs w:val="20"/>
                <w:lang w:val="hy-AM"/>
              </w:rPr>
              <w:t xml:space="preserve">years </w:t>
            </w:r>
            <w:r xmlns:w="http://schemas.openxmlformats.org/wordprocessingml/2006/main" w:rsidRPr="00631CF5">
              <w:rPr>
                <w:rFonts w:ascii="GHEA Grapalat" w:eastAsia="Times New Roman" w:hAnsi="GHEA Grapalat" w:cs="Sylfaen"/>
                <w:sz w:val="20"/>
                <w:szCs w:val="20"/>
                <w:lang w:val="hy-AM"/>
              </w:rPr>
              <w:t xml:space="preserve">.</w:t>
            </w:r>
            <w:r xmlns:w="http://schemas.openxmlformats.org/wordprocessingml/2006/main" w:rsidRPr="00631CF5">
              <w:rPr>
                <w:rFonts w:ascii="Arial" w:eastAsia="Times New Roman" w:hAnsi="Arial" w:cs="Arial"/>
                <w:sz w:val="20"/>
                <w:szCs w:val="20"/>
                <w:lang w:val="hy-AM"/>
              </w:rPr>
              <w:t xml:space="preserve">​</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spacing w:after="0" w:line="240" w:lineRule="auto"/>
              <w:ind w:firstLine="284"/>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General: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color w:val="000000"/>
                <w:sz w:val="20"/>
                <w:szCs w:val="20"/>
                <w:lang w:val="hy-AM"/>
              </w:rPr>
              <w:t xml:space="preserve">7922.3 </w:t>
            </w:r>
            <w:r xmlns:w="http://schemas.openxmlformats.org/wordprocessingml/2006/main" w:rsidRPr="00631CF5">
              <w:rPr>
                <w:rFonts w:ascii="Arial" w:eastAsia="Times New Roman" w:hAnsi="Arial" w:cs="Arial"/>
                <w:color w:val="000000"/>
                <w:sz w:val="20"/>
                <w:szCs w:val="20"/>
                <w:lang w:val="hy-AM"/>
              </w:rPr>
              <w:t xml:space="preserve">ha</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and:</w:t>
            </w:r>
            <w:r xmlns:w="http://schemas.openxmlformats.org/wordprocessingml/2006/main" w:rsidRPr="00631CF5">
              <w:rPr>
                <w:rFonts w:ascii="GHEA Grapalat" w:eastAsia="Times New Roman" w:hAnsi="GHEA Grapalat" w:cs="Times New Roman"/>
                <w:color w:val="000000"/>
                <w:sz w:val="20"/>
                <w:szCs w:val="20"/>
                <w:lang w:val="hy-AM"/>
              </w:rPr>
              <w:t xml:space="preserve"> </w:t>
            </w:r>
            <w:r xmlns:w="http://schemas.openxmlformats.org/wordprocessingml/2006/main" w:rsidRPr="00631CF5">
              <w:rPr>
                <w:rFonts w:ascii="Arial" w:eastAsia="Times New Roman" w:hAnsi="Arial" w:cs="Arial"/>
                <w:color w:val="000000"/>
                <w:sz w:val="20"/>
                <w:szCs w:val="20"/>
                <w:lang w:val="hy-AM"/>
              </w:rPr>
              <w:t xml:space="preserve">Not counting </w:t>
            </w:r>
            <w:r xmlns:w="http://schemas.openxmlformats.org/wordprocessingml/2006/main" w:rsidRPr="00631CF5">
              <w:rPr>
                <w:rFonts w:ascii="GHEA Grapalat" w:eastAsia="Times New Roman" w:hAnsi="GHEA Grapalat" w:cs="Times New Roman"/>
                <w:color w:val="000000"/>
                <w:sz w:val="20"/>
                <w:szCs w:val="20"/>
                <w:lang w:val="hy-AM"/>
              </w:rPr>
              <w:t xml:space="preserve">32.5 </w:t>
            </w:r>
            <w:r xmlns:w="http://schemas.openxmlformats.org/wordprocessingml/2006/main" w:rsidRPr="00631CF5">
              <w:rPr>
                <w:rFonts w:ascii="Arial" w:eastAsia="Times New Roman" w:hAnsi="Arial" w:cs="Arial"/>
                <w:color w:val="000000"/>
                <w:sz w:val="20"/>
                <w:szCs w:val="20"/>
                <w:lang w:val="hy-AM"/>
              </w:rPr>
              <w:t xml:space="preserve">ha </w:t>
            </w:r>
            <w:r xmlns:w="http://schemas.openxmlformats.org/wordprocessingml/2006/main" w:rsidRPr="00631CF5">
              <w:rPr>
                <w:rFonts w:ascii="GHEA Grapalat" w:eastAsia="Times New Roman" w:hAnsi="GHEA Grapalat" w:cs="Times New Roman"/>
                <w:color w:val="000000"/>
                <w:sz w:val="20"/>
                <w:szCs w:val="20"/>
                <w:lang w:val="hy-AM"/>
              </w:rPr>
              <w:t xml:space="preserve">,</w:t>
            </w:r>
            <w:r xmlns:w="http://schemas.openxmlformats.org/wordprocessingml/2006/main" w:rsidRPr="00631CF5">
              <w:rPr>
                <w:rFonts w:ascii="GHEA Grapalat" w:eastAsia="Times New Roman" w:hAnsi="GHEA Grapalat" w:cs="Times New Roman"/>
                <w:color w:val="000000"/>
                <w:sz w:val="20"/>
                <w:szCs w:val="20"/>
                <w:vertAlign w:val="superscript"/>
                <w:lang w:val="hy-AM"/>
              </w:rPr>
              <w:t xml:space="preserve">  </w:t>
            </w:r>
            <w:r xmlns:w="http://schemas.openxmlformats.org/wordprocessingml/2006/main" w:rsidRPr="00631CF5">
              <w:rPr>
                <w:rFonts w:ascii="Arial" w:eastAsia="Times New Roman" w:hAnsi="Arial" w:cs="Arial"/>
                <w:sz w:val="20"/>
                <w:szCs w:val="20"/>
                <w:lang w:val="hy-AM"/>
              </w:rPr>
              <w:t xml:space="preserve">to be carried out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in the settlement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1 </w:t>
            </w:r>
            <w:r xmlns:w="http://schemas.openxmlformats.org/wordprocessingml/2006/main" w:rsidRPr="00631CF5">
              <w:rPr>
                <w:rFonts w:ascii="Arial" w:eastAsia="Times New Roman" w:hAnsi="Arial" w:cs="Arial"/>
                <w:sz w:val="20"/>
                <w:szCs w:val="20"/>
                <w:lang w:val="hy-AM"/>
              </w:rPr>
              <w:t xml:space="preserve">day </w:t>
            </w:r>
            <w:r xmlns:w="http://schemas.openxmlformats.org/wordprocessingml/2006/main" w:rsidRPr="00631CF5">
              <w:rPr>
                <w:rFonts w:ascii="Arial" w:eastAsia="Times New Roman" w:hAnsi="Arial" w:cs="Arial"/>
                <w:sz w:val="20"/>
                <w:szCs w:val="20"/>
                <w:lang w:val="hy-AM"/>
              </w:rPr>
              <w:t xml:space="preserve">a week </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Chkalov</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GHEA Grapalat" w:eastAsia="Times New Roman" w:hAnsi="GHEA Grapalat" w:cs="Times New Roman"/>
                <w:sz w:val="20"/>
                <w:szCs w:val="20"/>
                <w:lang w:val="hy-AM"/>
              </w:rPr>
              <w:t xml:space="preserve">15 </w:t>
            </w:r>
            <w:r xmlns:w="http://schemas.openxmlformats.org/wordprocessingml/2006/main" w:rsidRPr="00631CF5">
              <w:rPr>
                <w:rFonts w:ascii="Arial" w:eastAsia="Times New Roman" w:hAnsi="Arial" w:cs="Arial"/>
                <w:sz w:val="20"/>
                <w:szCs w:val="20"/>
                <w:lang w:val="hy-AM"/>
              </w:rPr>
              <w:t xml:space="preserve">days </w:t>
            </w:r>
            <w:r xmlns:w="http://schemas.openxmlformats.org/wordprocessingml/2006/main" w:rsidRPr="00631CF5">
              <w:rPr>
                <w:rFonts w:ascii="Arial" w:eastAsia="Times New Roman" w:hAnsi="Arial" w:cs="Arial"/>
                <w:sz w:val="20"/>
                <w:szCs w:val="20"/>
                <w:lang w:val="hy-AM"/>
              </w:rPr>
              <w:t xml:space="preserve">in the settlement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one</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times.</w:t>
            </w:r>
          </w:p>
          <w:p w:rsidR="00BB1514" w:rsidRPr="00631CF5" w:rsidRDefault="00BB1514" w:rsidP="00BB1514">
            <w:pPr xmlns:w="http://schemas.openxmlformats.org/wordprocessingml/2006/main">
              <w:spacing w:after="0" w:line="240" w:lineRule="auto"/>
              <w:ind w:firstLine="284"/>
              <w:rPr>
                <w:rFonts w:ascii="GHEA Grapalat" w:eastAsia="Times New Roman" w:hAnsi="GHEA Grapalat" w:cs="Times New Roman"/>
                <w:sz w:val="20"/>
                <w:szCs w:val="20"/>
                <w:lang w:val="hy-AM"/>
              </w:rPr>
            </w:pPr>
            <w:r xmlns:w="http://schemas.openxmlformats.org/wordprocessingml/2006/main" w:rsidRPr="00631CF5">
              <w:rPr>
                <w:rFonts w:ascii="Arial" w:eastAsia="Times New Roman" w:hAnsi="Arial" w:cs="Arial"/>
                <w:sz w:val="20"/>
                <w:szCs w:val="20"/>
                <w:lang w:val="hy-AM"/>
              </w:rPr>
              <w:t xml:space="preserve">Garbage disposal</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implementation</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works</w:t>
            </w:r>
            <w:r xmlns:w="http://schemas.openxmlformats.org/wordprocessingml/2006/main" w:rsidRPr="00631CF5">
              <w:rPr>
                <w:rFonts w:ascii="GHEA Grapalat" w:eastAsia="Times New Roman" w:hAnsi="GHEA Grapalat" w:cs="Times New Roman"/>
                <w:sz w:val="20"/>
                <w:szCs w:val="20"/>
                <w:lang w:val="hy-AM"/>
              </w:rPr>
              <w:t xml:space="preserve"> </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Times New Roman"/>
                <w:color w:val="000000"/>
                <w:sz w:val="20"/>
                <w:szCs w:val="20"/>
                <w:lang w:val="hy-AM"/>
              </w:rPr>
            </w:pPr>
            <w:r xmlns:w="http://schemas.openxmlformats.org/wordprocessingml/2006/main" w:rsidRPr="00631CF5">
              <w:rPr>
                <w:rFonts w:ascii="Arial" w:eastAsia="Times New Roman" w:hAnsi="Arial" w:cs="Arial"/>
                <w:sz w:val="20"/>
                <w:szCs w:val="20"/>
                <w:lang w:val="hy-AM"/>
              </w:rPr>
              <w:t xml:space="preserve">Tumanyan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community</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Not holding</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settlements</w:t>
            </w:r>
            <w:r xmlns:w="http://schemas.openxmlformats.org/wordprocessingml/2006/main" w:rsidRPr="00631CF5">
              <w:rPr>
                <w:rFonts w:ascii="GHEA Grapalat" w:eastAsia="Times New Roman" w:hAnsi="GHEA Grapalat" w:cs="Times New Roma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garbage collection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services:</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spacing w:after="0" w:line="240" w:lineRule="auto"/>
              <w:ind w:firstLine="284"/>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Collected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garbage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move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Tumanyan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community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Left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residence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landfill</w:t>
            </w:r>
            <w:r xmlns:w="http://schemas.openxmlformats.org/wordprocessingml/2006/main" w:rsidRPr="00631CF5">
              <w:rPr>
                <w:rFonts w:ascii="GHEA Grapalat" w:eastAsia="Times New Roman" w:hAnsi="GHEA Grapalat" w:cs="Sylfaen"/>
                <w:sz w:val="20"/>
                <w:szCs w:val="20"/>
                <w:lang w:val="hy-AM"/>
              </w:rPr>
              <w:t xml:space="preserve">​</w:t>
            </w:r>
          </w:p>
        </w:tc>
      </w:tr>
      <w:tr w:rsidR="00BB1514" w:rsidRPr="00631CF5" w:rsidTr="007913DD">
        <w:trPr>
          <w:trHeight w:val="20"/>
          <w:jc w:val="center"/>
        </w:trPr>
        <w:tc>
          <w:tcPr>
            <w:tcW w:w="10455" w:type="dxa"/>
            <w:gridSpan w:val="2"/>
            <w:shd w:val="clear" w:color="auto" w:fill="auto"/>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b/>
                <w:sz w:val="24"/>
                <w:szCs w:val="24"/>
                <w:lang w:val="en-US"/>
              </w:rPr>
            </w:pPr>
            <w:r xmlns:w="http://schemas.openxmlformats.org/wordprocessingml/2006/main" w:rsidRPr="00631CF5">
              <w:rPr>
                <w:rFonts w:ascii="Arial" w:eastAsia="Times New Roman" w:hAnsi="Arial" w:cs="Arial"/>
                <w:b/>
                <w:sz w:val="24"/>
                <w:szCs w:val="24"/>
                <w:lang w:val="af-ZA"/>
              </w:rPr>
              <w:t xml:space="preserve">Service</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delivery</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period</w:t>
            </w:r>
          </w:p>
        </w:tc>
      </w:tr>
      <w:tr w:rsidR="00BB1514" w:rsidRPr="00631CF5" w:rsidTr="007913DD">
        <w:trPr>
          <w:trHeight w:val="20"/>
          <w:jc w:val="center"/>
        </w:trPr>
        <w:tc>
          <w:tcPr>
            <w:tcW w:w="4570" w:type="dxa"/>
            <w:shd w:val="clear" w:color="auto" w:fill="auto"/>
          </w:tcPr>
          <w:p w:rsidR="00BB1514" w:rsidRPr="00631CF5" w:rsidRDefault="00744FAE" w:rsidP="00744FAE">
            <w:pPr xmlns:w="http://schemas.openxmlformats.org/wordprocessingml/2006/main">
              <w:spacing w:after="0" w:line="240" w:lineRule="auto"/>
              <w:jc w:val="center"/>
              <w:rPr>
                <w:rFonts w:ascii="GHEA Grapalat" w:eastAsia="Times New Roman" w:hAnsi="GHEA Grapalat" w:cs="Sylfaen"/>
                <w:b/>
                <w:sz w:val="24"/>
                <w:szCs w:val="24"/>
                <w:lang w:val="en-US"/>
              </w:rPr>
            </w:pPr>
            <w:r xmlns:w="http://schemas.openxmlformats.org/wordprocessingml/2006/main" w:rsidRPr="00631CF5">
              <w:rPr>
                <w:rFonts w:ascii="Arial" w:eastAsia="Times New Roman" w:hAnsi="Arial" w:cs="Arial"/>
                <w:b/>
                <w:sz w:val="24"/>
                <w:szCs w:val="24"/>
                <w:lang w:val="en-US"/>
              </w:rPr>
              <w:t xml:space="preserve">of the contract</w:t>
            </w:r>
            <w:r xmlns:w="http://schemas.openxmlformats.org/wordprocessingml/2006/main" w:rsidRPr="00631CF5">
              <w:rPr>
                <w:rFonts w:ascii="GHEA Grapalat" w:eastAsia="Times New Roman" w:hAnsi="GHEA Grapalat" w:cs="Sylfaen"/>
                <w:b/>
                <w:sz w:val="24"/>
                <w:szCs w:val="24"/>
                <w:lang w:val="en-US"/>
              </w:rPr>
              <w:t xml:space="preserve"> </w:t>
            </w:r>
            <w:r xmlns:w="http://schemas.openxmlformats.org/wordprocessingml/2006/main" w:rsidRPr="00631CF5">
              <w:rPr>
                <w:rFonts w:ascii="Arial" w:eastAsia="Times New Roman" w:hAnsi="Arial" w:cs="Arial"/>
                <w:b/>
                <w:sz w:val="24"/>
                <w:szCs w:val="24"/>
                <w:lang w:val="en-US"/>
              </w:rPr>
              <w:t xml:space="preserve">s </w:t>
            </w:r>
            <w:r xmlns:w="http://schemas.openxmlformats.org/wordprocessingml/2006/main" w:rsidR="00BB1514" w:rsidRPr="00631CF5">
              <w:rPr>
                <w:rFonts w:ascii="Arial" w:eastAsia="Times New Roman" w:hAnsi="Arial" w:cs="Arial"/>
                <w:b/>
                <w:sz w:val="24"/>
                <w:szCs w:val="24"/>
                <w:lang w:val="af-ZA"/>
              </w:rPr>
              <w:t xml:space="preserve">kizb </w:t>
            </w:r>
            <w:r xmlns:w="http://schemas.openxmlformats.org/wordprocessingml/2006/main" w:rsidR="00BB1514" w:rsidRPr="00631CF5">
              <w:rPr>
                <w:rFonts w:ascii="Arial" w:eastAsia="Times New Roman" w:hAnsi="Arial" w:cs="Arial"/>
                <w:b/>
                <w:sz w:val="24"/>
                <w:szCs w:val="24"/>
                <w:lang w:val="en-US"/>
              </w:rPr>
              <w:t xml:space="preserve">h</w:t>
            </w:r>
          </w:p>
        </w:tc>
        <w:tc>
          <w:tcPr>
            <w:tcW w:w="5885" w:type="dxa"/>
            <w:shd w:val="clear" w:color="auto" w:fill="auto"/>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b/>
                <w:sz w:val="24"/>
                <w:szCs w:val="24"/>
                <w:lang w:val="en-US"/>
              </w:rPr>
            </w:pPr>
            <w:r xmlns:w="http://schemas.openxmlformats.org/wordprocessingml/2006/main" w:rsidRPr="00631CF5">
              <w:rPr>
                <w:rFonts w:ascii="Arial" w:eastAsia="Times New Roman" w:hAnsi="Arial" w:cs="Arial"/>
                <w:b/>
                <w:sz w:val="24"/>
                <w:szCs w:val="24"/>
                <w:lang w:val="af-ZA"/>
              </w:rPr>
              <w:t xml:space="preserve">end </w:t>
            </w:r>
            <w:r xmlns:w="http://schemas.openxmlformats.org/wordprocessingml/2006/main" w:rsidRPr="00631CF5">
              <w:rPr>
                <w:rFonts w:ascii="Arial" w:eastAsia="Times New Roman" w:hAnsi="Arial" w:cs="Arial"/>
                <w:b/>
                <w:sz w:val="24"/>
                <w:szCs w:val="24"/>
                <w:lang w:val="en-US"/>
              </w:rPr>
              <w:t xml:space="preserve">of</w:t>
            </w:r>
          </w:p>
        </w:tc>
      </w:tr>
      <w:tr w:rsidR="00BB1514" w:rsidRPr="00631CF5" w:rsidTr="007913DD">
        <w:trPr>
          <w:trHeight w:val="20"/>
          <w:jc w:val="center"/>
        </w:trPr>
        <w:tc>
          <w:tcPr>
            <w:tcW w:w="4570" w:type="dxa"/>
            <w:shd w:val="clear" w:color="auto" w:fill="auto"/>
          </w:tcPr>
          <w:p w:rsidR="00BB1514" w:rsidRPr="00D55722" w:rsidRDefault="00744FAE" w:rsidP="00D55722">
            <w:pPr xmlns:w="http://schemas.openxmlformats.org/wordprocessingml/2006/main">
              <w:spacing w:after="0" w:line="240" w:lineRule="auto"/>
              <w:jc w:val="center"/>
              <w:rPr>
                <w:rFonts w:ascii="Arial" w:eastAsia="Times New Roman" w:hAnsi="Arial" w:cs="Arial"/>
                <w:b/>
                <w:sz w:val="24"/>
                <w:szCs w:val="24"/>
                <w:lang w:val="af-ZA"/>
              </w:rPr>
            </w:pPr>
            <w:r xmlns:w="http://schemas.openxmlformats.org/wordprocessingml/2006/main" w:rsidRPr="00D55722">
              <w:rPr>
                <w:rFonts w:ascii="Arial" w:eastAsia="Times New Roman" w:hAnsi="Arial" w:cs="Arial"/>
                <w:b/>
                <w:sz w:val="24"/>
                <w:szCs w:val="24"/>
                <w:lang w:val="af-ZA"/>
              </w:rPr>
              <w:t xml:space="preserve">01 </w:t>
            </w:r>
            <w:r xmlns:w="http://schemas.openxmlformats.org/wordprocessingml/2006/main" w:rsidRPr="00D55722">
              <w:rPr>
                <w:rFonts w:ascii="Times New Roman" w:eastAsia="Times New Roman" w:hAnsi="Times New Roman" w:cs="Times New Roman"/>
                <w:b/>
                <w:sz w:val="24"/>
                <w:szCs w:val="24"/>
                <w:lang w:val="af-ZA"/>
              </w:rPr>
              <w:t xml:space="preserve">: </w:t>
            </w:r>
            <w:r xmlns:w="http://schemas.openxmlformats.org/wordprocessingml/2006/main" w:rsidRPr="00D55722">
              <w:rPr>
                <w:rFonts w:ascii="Arial" w:eastAsia="Times New Roman" w:hAnsi="Arial" w:cs="Arial"/>
                <w:b/>
                <w:sz w:val="24"/>
                <w:szCs w:val="24"/>
                <w:lang w:val="af-ZA"/>
              </w:rPr>
              <w:t xml:space="preserve">01 </w:t>
            </w:r>
            <w:r xmlns:w="http://schemas.openxmlformats.org/wordprocessingml/2006/main" w:rsidRPr="00D55722">
              <w:rPr>
                <w:rFonts w:ascii="Times New Roman" w:eastAsia="Times New Roman" w:hAnsi="Times New Roman" w:cs="Times New Roman"/>
                <w:b/>
                <w:sz w:val="24"/>
                <w:szCs w:val="24"/>
                <w:lang w:val="af-ZA"/>
              </w:rPr>
              <w:t xml:space="preserve">: </w:t>
            </w:r>
            <w:r xmlns:w="http://schemas.openxmlformats.org/wordprocessingml/2006/main" w:rsidRPr="00D55722">
              <w:rPr>
                <w:rFonts w:ascii="Arial" w:eastAsia="Times New Roman" w:hAnsi="Arial" w:cs="Arial"/>
                <w:b/>
                <w:sz w:val="24"/>
                <w:szCs w:val="24"/>
                <w:lang w:val="af-ZA"/>
              </w:rPr>
              <w:t xml:space="preserve">2025</w:t>
            </w:r>
          </w:p>
        </w:tc>
        <w:tc>
          <w:tcPr>
            <w:tcW w:w="5885" w:type="dxa"/>
            <w:shd w:val="clear" w:color="auto" w:fill="auto"/>
          </w:tcPr>
          <w:p w:rsidR="00BB1514" w:rsidRPr="00D55722" w:rsidRDefault="00D55722" w:rsidP="00D55722">
            <w:pPr xmlns:w="http://schemas.openxmlformats.org/wordprocessingml/2006/main">
              <w:spacing w:after="0" w:line="240" w:lineRule="auto"/>
              <w:jc w:val="center"/>
              <w:rPr>
                <w:rFonts w:ascii="Arial" w:eastAsia="Times New Roman" w:hAnsi="Arial" w:cs="Arial"/>
                <w:b/>
                <w:sz w:val="24"/>
                <w:szCs w:val="24"/>
                <w:lang w:val="af-ZA"/>
              </w:rPr>
            </w:pPr>
            <w:r xmlns:w="http://schemas.openxmlformats.org/wordprocessingml/2006/main" w:rsidRPr="00D55722">
              <w:rPr>
                <w:rFonts w:ascii="Arial" w:eastAsia="Times New Roman" w:hAnsi="Arial" w:cs="Arial"/>
                <w:b/>
                <w:sz w:val="24"/>
                <w:szCs w:val="24"/>
                <w:lang w:val="af-ZA"/>
              </w:rPr>
              <w:t xml:space="preserve">31,12 </w:t>
            </w:r>
            <w:r xmlns:w="http://schemas.openxmlformats.org/wordprocessingml/2006/main" w:rsidRPr="00D55722">
              <w:rPr>
                <w:rFonts w:ascii="Times New Roman" w:eastAsia="Times New Roman" w:hAnsi="Times New Roman" w:cs="Times New Roman"/>
                <w:b/>
                <w:sz w:val="24"/>
                <w:szCs w:val="24"/>
                <w:lang w:val="af-ZA"/>
              </w:rPr>
              <w:t xml:space="preserve">. </w:t>
            </w:r>
            <w:r xmlns:w="http://schemas.openxmlformats.org/wordprocessingml/2006/main" w:rsidRPr="00D55722">
              <w:rPr>
                <w:rFonts w:ascii="Arial" w:eastAsia="Times New Roman" w:hAnsi="Arial" w:cs="Arial"/>
                <w:b/>
                <w:sz w:val="24"/>
                <w:szCs w:val="24"/>
                <w:lang w:val="af-ZA"/>
              </w:rPr>
              <w:t xml:space="preserve">2025.</w:t>
            </w:r>
          </w:p>
        </w:tc>
      </w:tr>
    </w:tbl>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rPr>
      </w:pPr>
      <w:r xmlns:w="http://schemas.openxmlformats.org/wordprocessingml/2006/main" w:rsidRPr="00631CF5">
        <w:rPr>
          <w:rFonts w:ascii="GHEA Grapalat" w:eastAsia="Times New Roman" w:hAnsi="GHEA Grapalat" w:cs="Sylfaen"/>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Performer</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the services</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serve </w:t>
      </w:r>
      <w:r xmlns:w="http://schemas.openxmlformats.org/wordprocessingml/2006/main" w:rsidRPr="00631CF5">
        <w:rPr>
          <w:rFonts w:ascii="Arial" w:eastAsia="Times New Roman" w:hAnsi="Arial" w:cs="Arial"/>
          <w:b/>
          <w:sz w:val="24"/>
          <w:szCs w:val="24"/>
          <w:lang w:val="af-ZA"/>
        </w:rPr>
        <w:t xml:space="preserve">v </w:t>
      </w:r>
      <w:r xmlns:w="http://schemas.openxmlformats.org/wordprocessingml/2006/main" w:rsidRPr="00631CF5">
        <w:rPr>
          <w:rFonts w:ascii="Arial" w:eastAsia="Times New Roman" w:hAnsi="Arial" w:cs="Arial"/>
          <w:b/>
          <w:sz w:val="24"/>
          <w:szCs w:val="24"/>
          <w:lang w:val="hy-AM"/>
        </w:rPr>
        <w:t xml:space="preserve">um</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af-ZA"/>
        </w:rPr>
        <w:t xml:space="preserve">is</w:t>
      </w:r>
      <w:r xmlns:w="http://schemas.openxmlformats.org/wordprocessingml/2006/main" w:rsidRPr="00631CF5">
        <w:rPr>
          <w:rFonts w:ascii="GHEA Grapalat" w:eastAsia="Times New Roman" w:hAnsi="GHEA Grapalat" w:cs="Sylfaen"/>
          <w:b/>
          <w:sz w:val="24"/>
          <w:szCs w:val="24"/>
          <w:lang w:val="af-ZA"/>
        </w:rPr>
        <w:t xml:space="preserve"> </w:t>
      </w:r>
      <w:r xmlns:w="http://schemas.openxmlformats.org/wordprocessingml/2006/main" w:rsidRPr="00631CF5">
        <w:rPr>
          <w:rFonts w:ascii="Arial" w:eastAsia="Times New Roman" w:hAnsi="Arial" w:cs="Arial"/>
          <w:b/>
          <w:sz w:val="24"/>
          <w:szCs w:val="24"/>
          <w:lang w:val="en-US"/>
        </w:rPr>
        <w:t xml:space="preserve">RA:</w:t>
      </w:r>
      <w:r xmlns:w="http://schemas.openxmlformats.org/wordprocessingml/2006/main" w:rsidRPr="00631CF5">
        <w:rPr>
          <w:rFonts w:ascii="GHEA Grapalat" w:eastAsia="Times New Roman" w:hAnsi="GHEA Grapalat" w:cs="Times New Roman"/>
          <w:b/>
          <w:sz w:val="24"/>
          <w:szCs w:val="24"/>
          <w:lang w:val="pt-BR"/>
        </w:rPr>
        <w:t xml:space="preserve"> </w:t>
      </w:r>
      <w:r xmlns:w="http://schemas.openxmlformats.org/wordprocessingml/2006/main" w:rsidRPr="00631CF5">
        <w:rPr>
          <w:rFonts w:ascii="Arial" w:eastAsia="Times New Roman" w:hAnsi="Arial" w:cs="Arial"/>
          <w:b/>
          <w:sz w:val="24"/>
          <w:szCs w:val="24"/>
          <w:lang w:val="en-US"/>
        </w:rPr>
        <w:t xml:space="preserve">Lori</w:t>
      </w:r>
      <w:r xmlns:w="http://schemas.openxmlformats.org/wordprocessingml/2006/main" w:rsidRPr="00631CF5">
        <w:rPr>
          <w:rFonts w:ascii="GHEA Grapalat" w:eastAsia="Times New Roman" w:hAnsi="GHEA Grapalat" w:cs="Times New Roman"/>
          <w:b/>
          <w:sz w:val="24"/>
          <w:szCs w:val="24"/>
          <w:lang w:val="pt-BR"/>
        </w:rPr>
        <w:t xml:space="preserve"> </w:t>
      </w:r>
      <w:r xmlns:w="http://schemas.openxmlformats.org/wordprocessingml/2006/main" w:rsidRPr="00631CF5">
        <w:rPr>
          <w:rFonts w:ascii="Arial" w:eastAsia="Times New Roman" w:hAnsi="Arial" w:cs="Arial"/>
          <w:b/>
          <w:sz w:val="24"/>
          <w:szCs w:val="24"/>
          <w:lang w:val="en-US"/>
        </w:rPr>
        <w:t xml:space="preserve">region</w:t>
      </w:r>
      <w:r xmlns:w="http://schemas.openxmlformats.org/wordprocessingml/2006/main" w:rsidRPr="00631CF5">
        <w:rPr>
          <w:rFonts w:ascii="Arial" w:eastAsia="Times New Roman" w:hAnsi="Arial" w:cs="Arial"/>
          <w:b/>
          <w:sz w:val="24"/>
          <w:szCs w:val="24"/>
          <w:lang w:val="pt-BR"/>
        </w:rPr>
        <w:t xml:space="preserve">​</w:t>
      </w:r>
      <w:r xmlns:w="http://schemas.openxmlformats.org/wordprocessingml/2006/main" w:rsidRPr="00631CF5">
        <w:rPr>
          <w:rFonts w:ascii="GHEA Grapalat" w:eastAsia="Times New Roman" w:hAnsi="GHEA Grapalat" w:cs="Times New Roman"/>
          <w:b/>
          <w:sz w:val="24"/>
          <w:szCs w:val="24"/>
          <w:lang w:val="pt-BR"/>
        </w:rPr>
        <w:t xml:space="preserve"> </w:t>
      </w:r>
      <w:r xmlns:w="http://schemas.openxmlformats.org/wordprocessingml/2006/main" w:rsidRPr="00631CF5">
        <w:rPr>
          <w:rFonts w:ascii="Arial" w:eastAsia="Times New Roman" w:hAnsi="Arial" w:cs="Arial"/>
          <w:b/>
          <w:sz w:val="24"/>
          <w:szCs w:val="24"/>
          <w:lang w:val="hy-AM"/>
        </w:rPr>
        <w:t xml:space="preserve">Tumanyan</w:t>
      </w:r>
      <w:r xmlns:w="http://schemas.openxmlformats.org/wordprocessingml/2006/main" w:rsidRPr="00631CF5">
        <w:rPr>
          <w:rFonts w:ascii="GHEA Grapalat" w:eastAsia="Times New Roman" w:hAnsi="GHEA Grapalat" w:cs="Times New Roman"/>
          <w:b/>
          <w:sz w:val="24"/>
          <w:szCs w:val="24"/>
          <w:lang w:val="hy-AM"/>
        </w:rPr>
        <w:t xml:space="preserve"> </w:t>
      </w:r>
      <w:r xmlns:w="http://schemas.openxmlformats.org/wordprocessingml/2006/main" w:rsidRPr="00631CF5">
        <w:rPr>
          <w:rFonts w:ascii="Arial" w:eastAsia="Times New Roman" w:hAnsi="Arial" w:cs="Arial"/>
          <w:b/>
          <w:sz w:val="24"/>
          <w:szCs w:val="24"/>
          <w:lang w:val="en-US"/>
        </w:rPr>
        <w:t xml:space="preserve">community </w:t>
      </w:r>
      <w:r xmlns:w="http://schemas.openxmlformats.org/wordprocessingml/2006/main" w:rsidRPr="00631CF5">
        <w:rPr>
          <w:rFonts w:ascii="Arial" w:eastAsia="Times New Roman" w:hAnsi="Arial" w:cs="Arial"/>
          <w:b/>
          <w:sz w:val="24"/>
          <w:szCs w:val="24"/>
          <w:lang w:val="hy-AM"/>
        </w:rPr>
        <w:t xml:space="preserve">in:</w:t>
      </w:r>
      <w:r xmlns:w="http://schemas.openxmlformats.org/wordprocessingml/2006/main" w:rsidRPr="00631CF5">
        <w:rPr>
          <w:rFonts w:ascii="GHEA Grapalat" w:eastAsia="Times New Roman" w:hAnsi="GHEA Grapalat" w:cs="Times New Roman"/>
          <w:b/>
          <w:sz w:val="24"/>
          <w:szCs w:val="24"/>
          <w:lang w:val="hy-AM"/>
        </w:rPr>
        <w:t xml:space="preserve"> </w:t>
      </w:r>
      <w:r xmlns:w="http://schemas.openxmlformats.org/wordprocessingml/2006/main" w:rsidRPr="00631CF5">
        <w:rPr>
          <w:rFonts w:ascii="Arial" w:eastAsia="Times New Roman" w:hAnsi="Arial" w:cs="Arial"/>
          <w:b/>
          <w:sz w:val="24"/>
          <w:szCs w:val="24"/>
          <w:lang w:val="hy-AM"/>
        </w:rPr>
        <w:t xml:space="preserve">Left</w:t>
      </w:r>
      <w:r xmlns:w="http://schemas.openxmlformats.org/wordprocessingml/2006/main" w:rsidRPr="00631CF5">
        <w:rPr>
          <w:rFonts w:ascii="GHEA Grapalat" w:eastAsia="Times New Roman" w:hAnsi="GHEA Grapalat" w:cs="Times New Roman"/>
          <w:b/>
          <w:sz w:val="24"/>
          <w:szCs w:val="24"/>
          <w:lang w:val="af-ZA"/>
        </w:rPr>
        <w:t xml:space="preserve"> </w:t>
      </w:r>
      <w:r xmlns:w="http://schemas.openxmlformats.org/wordprocessingml/2006/main" w:rsidR="00C704FD">
        <w:rPr>
          <w:rFonts w:ascii="Arial" w:eastAsia="Times New Roman" w:hAnsi="Arial" w:cs="Arial"/>
          <w:b/>
          <w:sz w:val="24"/>
          <w:szCs w:val="24"/>
          <w:lang w:val="hy-AM"/>
        </w:rPr>
        <w:t xml:space="preserve">and Chkalov </w:t>
      </w:r>
      <w:r xmlns:w="http://schemas.openxmlformats.org/wordprocessingml/2006/main" w:rsidRPr="00631CF5">
        <w:rPr>
          <w:rFonts w:ascii="Arial" w:eastAsia="Times New Roman" w:hAnsi="Arial" w:cs="Arial"/>
          <w:b/>
          <w:sz w:val="24"/>
          <w:szCs w:val="24"/>
          <w:lang w:val="en-US"/>
        </w:rPr>
        <w:t xml:space="preserve">settlement </w:t>
      </w:r>
      <w:r xmlns:w="http://schemas.openxmlformats.org/wordprocessingml/2006/main" w:rsidRPr="00631CF5">
        <w:rPr>
          <w:rFonts w:ascii="Arial" w:eastAsia="Times New Roman" w:hAnsi="Arial" w:cs="Arial"/>
          <w:b/>
          <w:sz w:val="24"/>
          <w:szCs w:val="24"/>
          <w:lang w:val="hy-AM"/>
        </w:rPr>
        <w:t xml:space="preserve">and </w:t>
      </w:r>
      <w:r xmlns:w="http://schemas.openxmlformats.org/wordprocessingml/2006/main" w:rsidRPr="00631CF5">
        <w:rPr>
          <w:rFonts w:ascii="Arial" w:eastAsia="Times New Roman" w:hAnsi="Arial" w:cs="Arial"/>
          <w:b/>
          <w:sz w:val="24"/>
          <w:szCs w:val="24"/>
          <w:lang w:val="en-US"/>
        </w:rPr>
        <w:t xml:space="preserve">m </w:t>
      </w:r>
      <w:r xmlns:w="http://schemas.openxmlformats.org/wordprocessingml/2006/main" w:rsidRPr="00631CF5">
        <w:rPr>
          <w:rFonts w:ascii="GHEA Grapalat" w:eastAsia="Times New Roman" w:hAnsi="GHEA Grapalat" w:cs="Sylfaen"/>
          <w:b/>
          <w:sz w:val="24"/>
          <w:szCs w:val="24"/>
          <w:lang w:val="af-ZA"/>
        </w:rPr>
        <w:t xml:space="preserve">.</w:t>
      </w:r>
    </w:p>
    <w:p w:rsidR="00BB1514" w:rsidRPr="00631CF5" w:rsidRDefault="00BB1514" w:rsidP="00D55722">
      <w:pPr xmlns:w="http://schemas.openxmlformats.org/wordprocessingml/2006/main">
        <w:spacing w:after="0" w:line="240" w:lineRule="auto"/>
        <w:jc w:val="both"/>
        <w:rPr>
          <w:rFonts w:ascii="GHEA Grapalat" w:eastAsia="Times New Roman" w:hAnsi="GHEA Grapalat" w:cs="Times New Roman"/>
          <w:i/>
          <w:sz w:val="20"/>
          <w:szCs w:val="24"/>
        </w:rPr>
      </w:pPr>
      <w:r xmlns:w="http://schemas.openxmlformats.org/wordprocessingml/2006/main" w:rsidRPr="00631CF5">
        <w:rPr>
          <w:rFonts w:ascii="GHEA Grapalat" w:eastAsia="Times New Roman" w:hAnsi="GHEA Grapalat" w:cs="Times New Roman"/>
          <w:sz w:val="20"/>
          <w:szCs w:val="24"/>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4"/>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P A T V I R A T U</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Lori marz, RA</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Tumanyan community utility, Central Street, building 1</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Operational department of the Ministry of Finance</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АВХХ 06947899</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No.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(signature)</w:t>
            </w:r>
          </w:p>
          <w:p w:rsidR="00BB1514" w:rsidRPr="00631CF5" w:rsidRDefault="003D15EB" w:rsidP="003D15EB">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3D15EB">
              <w:rPr>
                <w:rFonts w:ascii="Arial" w:eastAsia="Times New Roman" w:hAnsi="Arial" w:cs="Arial"/>
                <w:b/>
                <w:sz w:val="20"/>
                <w:szCs w:val="24"/>
                <w:lang w:val="hy-AM"/>
              </w:rPr>
              <w:t xml:space="preserve">K.T.</w:t>
            </w:r>
          </w:p>
        </w:tc>
        <w:tc>
          <w:tcPr>
            <w:tcW w:w="4111" w:type="dxa"/>
          </w:tcPr>
          <w:p w:rsidR="00BB1514" w:rsidRPr="00631CF5" w:rsidRDefault="00BB1514" w:rsidP="00BB1514">
            <w:pPr xmlns:w="http://schemas.openxmlformats.org/wordprocessingml/2006/main">
              <w:spacing w:after="0" w:line="360" w:lineRule="auto"/>
              <w:jc w:val="center"/>
              <w:rPr>
                <w:rFonts w:ascii="GHEA Grapalat" w:eastAsia="Times New Roman" w:hAnsi="GHEA Grapalat" w:cs="Times New Roman"/>
                <w:b/>
                <w:sz w:val="20"/>
                <w:szCs w:val="24"/>
                <w:lang w:val="nb-NO"/>
              </w:rPr>
            </w:pPr>
            <w:r xmlns:w="http://schemas.openxmlformats.org/wordprocessingml/2006/main" w:rsidRPr="00631CF5">
              <w:rPr>
                <w:rFonts w:ascii="Arial" w:eastAsia="Times New Roman" w:hAnsi="Arial" w:cs="Arial"/>
                <w:b/>
                <w:sz w:val="20"/>
                <w:szCs w:val="24"/>
                <w:lang w:val="nb-NO"/>
              </w:rPr>
              <w:t xml:space="preserve">K:</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T:</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R:</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O</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G:</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signature </w:t>
            </w:r>
            <w:r xmlns:w="http://schemas.openxmlformats.org/wordprocessingml/2006/main" w:rsidRPr="00631CF5">
              <w:rPr>
                <w:rFonts w:ascii="GHEA Grapalat" w:eastAsia="Times New Roman" w:hAnsi="GHEA Grapalat" w:cs="Times New Roman"/>
                <w:sz w:val="16"/>
                <w:szCs w:val="16"/>
                <w:lang w:val="pt-BR"/>
              </w:rPr>
              <w:t xml:space="preserve">)</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K.</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T.</w:t>
            </w:r>
            <w:r xmlns:w="http://schemas.openxmlformats.org/wordprocessingml/2006/main" w:rsidRPr="00631CF5">
              <w:rPr>
                <w:rFonts w:ascii="GHEA Grapalat" w:eastAsia="Times New Roman" w:hAnsi="GHEA Grapalat" w:cs="Times New Roman"/>
                <w:sz w:val="16"/>
                <w:szCs w:val="16"/>
                <w:lang w:val="pt-BR"/>
              </w:rPr>
              <w:t xml:space="preserve">​</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br w:type="page"/>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Arial" w:eastAsia="Times New Roman" w:hAnsi="Arial" w:cs="Arial"/>
          <w:i/>
          <w:sz w:val="18"/>
          <w:szCs w:val="24"/>
          <w:lang w:val="hy-AM"/>
        </w:rPr>
        <w:t xml:space="preserve">Appendix </w:t>
      </w:r>
      <w:r xmlns:w="http://schemas.openxmlformats.org/wordprocessingml/2006/main" w:rsidRPr="00631CF5">
        <w:rPr>
          <w:rFonts w:ascii="GHEA Grapalat" w:eastAsia="Times New Roman" w:hAnsi="GHEA Grapalat" w:cs="Times New Roman"/>
          <w:i/>
          <w:sz w:val="18"/>
          <w:szCs w:val="24"/>
          <w:lang w:val="hy-AM"/>
        </w:rPr>
        <w:t xml:space="preserve">N 2</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GHEA Grapalat" w:eastAsia="Times New Roman" w:hAnsi="GHEA Grapalat" w:cs="Times New Roman"/>
          <w:i/>
          <w:sz w:val="18"/>
          <w:szCs w:val="24"/>
          <w:lang w:val="hy-AM"/>
        </w:rPr>
        <w:t xml:space="preserve">" " </w:t>
      </w:r>
      <w:r xmlns:w="http://schemas.openxmlformats.org/wordprocessingml/2006/main" w:rsidRPr="00631CF5">
        <w:rPr>
          <w:rFonts w:ascii="GHEA Grapalat" w:eastAsia="Times New Roman" w:hAnsi="GHEA Grapalat" w:cs="Times New Roman"/>
          <w:i/>
          <w:sz w:val="18"/>
          <w:szCs w:val="24"/>
          <w:lang w:val="hy-AM"/>
        </w:rPr>
        <w:t xml:space="preserve">20 </w:t>
      </w:r>
      <w:r xmlns:w="http://schemas.openxmlformats.org/wordprocessingml/2006/main" w:rsidRPr="00631CF5">
        <w:rPr>
          <w:rFonts w:ascii="Arial" w:eastAsia="Times New Roman" w:hAnsi="Arial" w:cs="Arial"/>
          <w:i/>
          <w:sz w:val="18"/>
          <w:szCs w:val="24"/>
          <w:lang w:val="hy-AM"/>
        </w:rPr>
        <w:t xml:space="preserve">years </w:t>
      </w:r>
      <w:r xmlns:w="http://schemas.openxmlformats.org/wordprocessingml/2006/main" w:rsidRPr="00631CF5">
        <w:rPr>
          <w:rFonts w:ascii="Arial" w:eastAsia="Times New Roman" w:hAnsi="Arial" w:cs="Arial"/>
          <w:i/>
          <w:sz w:val="18"/>
          <w:szCs w:val="24"/>
          <w:lang w:val="hy-AM"/>
        </w:rPr>
        <w:t xml:space="preserve">sealed</w:t>
      </w:r>
      <w:r xmlns:w="http://schemas.openxmlformats.org/wordprocessingml/2006/main" w:rsidRPr="00631CF5">
        <w:rPr>
          <w:rFonts w:ascii="GHEA Grapalat" w:eastAsia="Times New Roman" w:hAnsi="GHEA Grapalat" w:cs="Times New Roman"/>
          <w:i/>
          <w:sz w:val="18"/>
          <w:szCs w:val="24"/>
          <w:lang w:val="hy-AM"/>
        </w:rPr>
        <w:t xml:space="preserve"> </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i/>
          <w:sz w:val="18"/>
          <w:szCs w:val="24"/>
          <w:lang w:val="hy-AM"/>
        </w:rPr>
      </w:pPr>
      <w:r xmlns:w="http://schemas.openxmlformats.org/wordprocessingml/2006/main" w:rsidRPr="00631CF5">
        <w:rPr>
          <w:rFonts w:ascii="GHEA Grapalat" w:eastAsia="Times New Roman" w:hAnsi="GHEA Grapalat" w:cs="Times New Roman"/>
          <w:i/>
          <w:sz w:val="18"/>
          <w:szCs w:val="24"/>
          <w:lang w:val="hy-AM"/>
        </w:rPr>
        <w:t xml:space="preserve">                      </w:t>
      </w:r>
      <w:r xmlns:w="http://schemas.openxmlformats.org/wordprocessingml/2006/main" w:rsidRPr="00631CF5">
        <w:rPr>
          <w:rFonts w:ascii="Arial" w:eastAsia="Times New Roman" w:hAnsi="Arial" w:cs="Arial"/>
          <w:i/>
          <w:sz w:val="18"/>
          <w:szCs w:val="24"/>
          <w:lang w:val="hy-AM"/>
        </w:rPr>
        <w:t xml:space="preserve">with code</w:t>
      </w:r>
      <w:r xmlns:w="http://schemas.openxmlformats.org/wordprocessingml/2006/main" w:rsidRPr="00631CF5">
        <w:rPr>
          <w:rFonts w:ascii="GHEA Grapalat" w:eastAsia="Times New Roman" w:hAnsi="GHEA Grapalat" w:cs="Times New Roman"/>
          <w:i/>
          <w:sz w:val="18"/>
          <w:szCs w:val="24"/>
          <w:lang w:val="hy-AM"/>
        </w:rPr>
        <w:t xml:space="preserve"> </w:t>
      </w:r>
      <w:r xmlns:w="http://schemas.openxmlformats.org/wordprocessingml/2006/main" w:rsidRPr="00631CF5">
        <w:rPr>
          <w:rFonts w:ascii="Arial" w:eastAsia="Times New Roman" w:hAnsi="Arial" w:cs="Arial"/>
          <w:i/>
          <w:sz w:val="18"/>
          <w:szCs w:val="24"/>
          <w:lang w:val="hy-AM"/>
        </w:rPr>
        <w:t xml:space="preserve">of the contract</w:t>
      </w: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GHEA Grapalat" w:eastAsia="Times New Roman" w:hAnsi="GHEA Grapalat" w:cs="Sylfaen"/>
          <w:b/>
          <w:lang w:val="en-US"/>
        </w:rPr>
        <w:softHyphen xmlns:w="http://schemas.openxmlformats.org/wordprocessingml/2006/main"/>
      </w:r>
      <w:r xmlns:w="http://schemas.openxmlformats.org/wordprocessingml/2006/main" w:rsidRPr="00631CF5">
        <w:rPr>
          <w:rFonts w:ascii="Arial" w:eastAsia="Times New Roman" w:hAnsi="Arial" w:cs="Arial"/>
          <w:sz w:val="20"/>
          <w:szCs w:val="24"/>
          <w:lang w:val="en-US"/>
        </w:rPr>
        <w:t xml:space="preserve">PAYMENT:</w:t>
      </w:r>
      <w:r xmlns:w="http://schemas.openxmlformats.org/wordprocessingml/2006/main" w:rsidRPr="00631CF5">
        <w:rPr>
          <w:rFonts w:ascii="GHEA Grapalat" w:eastAsia="Times New Roman" w:hAnsi="GHEA Grapalat" w:cs="Times New Roman"/>
          <w:sz w:val="20"/>
          <w:szCs w:val="24"/>
          <w:lang w:val="en-US"/>
        </w:rPr>
        <w:t xml:space="preserve"> </w:t>
      </w:r>
      <w:r xmlns:w="http://schemas.openxmlformats.org/wordprocessingml/2006/main" w:rsidRPr="00631CF5">
        <w:rPr>
          <w:rFonts w:ascii="Arial" w:eastAsia="Times New Roman" w:hAnsi="Arial" w:cs="Arial"/>
          <w:sz w:val="20"/>
          <w:szCs w:val="24"/>
          <w:lang w:val="en-US"/>
        </w:rPr>
        <w:t xml:space="preserve">SCHEDULE </w:t>
      </w:r>
      <w:r xmlns:w="http://schemas.openxmlformats.org/wordprocessingml/2006/main" w:rsidRPr="00631CF5">
        <w:rPr>
          <w:rFonts w:ascii="GHEA Grapalat" w:eastAsia="Times New Roman" w:hAnsi="GHEA Grapalat" w:cs="Times New Roman"/>
          <w:sz w:val="20"/>
          <w:szCs w:val="24"/>
          <w:lang w:val="en-US"/>
        </w:rPr>
        <w:t xml:space="preserve">*</w:t>
      </w:r>
    </w:p>
    <w:p w:rsidR="00BB1514" w:rsidRPr="00631CF5" w:rsidRDefault="00BB1514" w:rsidP="00BB1514">
      <w:pPr xmlns:w="http://schemas.openxmlformats.org/wordprocessingml/2006/main">
        <w:spacing w:after="0" w:line="240" w:lineRule="auto"/>
        <w:jc w:val="right"/>
        <w:rPr>
          <w:rFonts w:ascii="GHEA Grapalat" w:eastAsia="Times New Roman" w:hAnsi="GHEA Grapalat" w:cs="Times New Roman"/>
          <w:sz w:val="20"/>
          <w:szCs w:val="24"/>
          <w:lang w:val="en-US"/>
        </w:rPr>
      </w:pPr>
      <w:r xmlns:w="http://schemas.openxmlformats.org/wordprocessingml/2006/main" w:rsidRPr="00631CF5">
        <w:rPr>
          <w:rFonts w:ascii="GHEA Grapalat" w:eastAsia="Times New Roman" w:hAnsi="GHEA Grapalat" w:cs="Times New Roman"/>
          <w:sz w:val="20"/>
          <w:szCs w:val="24"/>
          <w:lang w:val="en-US"/>
        </w:rPr>
        <w:t xml:space="preserve">                                                                                                                                                                                                            </w:t>
      </w:r>
      <w:r xmlns:w="http://schemas.openxmlformats.org/wordprocessingml/2006/main" w:rsidRPr="00631CF5">
        <w:rPr>
          <w:rFonts w:ascii="Arial" w:eastAsia="Times New Roman" w:hAnsi="Arial" w:cs="Arial"/>
          <w:sz w:val="18"/>
          <w:szCs w:val="24"/>
          <w:lang w:val="en-US"/>
        </w:rPr>
        <w:t xml:space="preserve">RA:</w:t>
      </w:r>
      <w:r xmlns:w="http://schemas.openxmlformats.org/wordprocessingml/2006/main" w:rsidRPr="00631CF5">
        <w:rPr>
          <w:rFonts w:ascii="GHEA Grapalat" w:eastAsia="Times New Roman" w:hAnsi="GHEA Grapalat" w:cs="Sylfaen"/>
          <w:sz w:val="18"/>
          <w:szCs w:val="24"/>
          <w:lang w:val="es-ES"/>
        </w:rPr>
        <w:t xml:space="preserve"> </w:t>
      </w:r>
      <w:r xmlns:w="http://schemas.openxmlformats.org/wordprocessingml/2006/main" w:rsidRPr="00631CF5">
        <w:rPr>
          <w:rFonts w:ascii="Arial" w:eastAsia="Times New Roman" w:hAnsi="Arial" w:cs="Arial"/>
          <w:sz w:val="18"/>
          <w:szCs w:val="24"/>
          <w:lang w:val="en-US"/>
        </w:rPr>
        <w:t xml:space="preserve">AMD</w:t>
      </w:r>
    </w:p>
    <w:tbl>
      <w:tblPr>
        <w:tblW w:w="10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116"/>
        <w:gridCol w:w="1984"/>
        <w:gridCol w:w="567"/>
        <w:gridCol w:w="567"/>
        <w:gridCol w:w="426"/>
        <w:gridCol w:w="567"/>
        <w:gridCol w:w="425"/>
        <w:gridCol w:w="567"/>
        <w:gridCol w:w="567"/>
        <w:gridCol w:w="567"/>
        <w:gridCol w:w="425"/>
        <w:gridCol w:w="567"/>
        <w:gridCol w:w="425"/>
        <w:gridCol w:w="426"/>
        <w:gridCol w:w="425"/>
      </w:tblGrid>
      <w:tr w:rsidR="00BB1514" w:rsidRPr="00631CF5" w:rsidTr="005957D4">
        <w:tc>
          <w:tcPr>
            <w:tcW w:w="10944" w:type="dxa"/>
            <w:gridSpan w:val="16"/>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631CF5">
              <w:rPr>
                <w:rFonts w:ascii="Arial" w:eastAsia="Times New Roman" w:hAnsi="Arial" w:cs="Arial"/>
                <w:sz w:val="18"/>
                <w:szCs w:val="24"/>
                <w:lang w:val="es-ES"/>
              </w:rPr>
              <w:t xml:space="preserve">Service</w:t>
            </w:r>
          </w:p>
        </w:tc>
      </w:tr>
      <w:tr w:rsidR="00BB1514" w:rsidRPr="00FC6A11" w:rsidTr="005957D4">
        <w:tc>
          <w:tcPr>
            <w:tcW w:w="1323" w:type="dxa"/>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631CF5">
              <w:rPr>
                <w:rFonts w:ascii="Arial" w:eastAsia="Times New Roman" w:hAnsi="Arial" w:cs="Arial"/>
                <w:sz w:val="16"/>
                <w:szCs w:val="24"/>
                <w:lang w:val="en-US"/>
              </w:rPr>
              <w:t xml:space="preserve">by invitation</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planned</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dose</w:t>
            </w:r>
            <w:r xmlns:w="http://schemas.openxmlformats.org/wordprocessingml/2006/main" w:rsidRPr="00631CF5">
              <w:rPr>
                <w:rFonts w:ascii="GHEA Grapalat" w:eastAsia="Times New Roman" w:hAnsi="GHEA Grapalat" w:cs="Times New Roman"/>
                <w:sz w:val="16"/>
                <w:szCs w:val="24"/>
                <w:lang w:val="en-US"/>
              </w:rPr>
              <w:t xml:space="preserve"> </w:t>
            </w:r>
            <w:r xmlns:w="http://schemas.openxmlformats.org/wordprocessingml/2006/main" w:rsidRPr="00631CF5">
              <w:rPr>
                <w:rFonts w:ascii="Arial" w:eastAsia="Times New Roman" w:hAnsi="Arial" w:cs="Arial"/>
                <w:sz w:val="16"/>
                <w:szCs w:val="24"/>
                <w:lang w:val="en-US"/>
              </w:rPr>
              <w:t xml:space="preserve">the number</w:t>
            </w:r>
          </w:p>
        </w:tc>
        <w:tc>
          <w:tcPr>
            <w:tcW w:w="1116" w:type="dxa"/>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631CF5">
              <w:rPr>
                <w:rFonts w:ascii="Arial" w:eastAsia="Times New Roman" w:hAnsi="Arial" w:cs="Arial"/>
                <w:sz w:val="16"/>
                <w:szCs w:val="24"/>
                <w:lang w:val="en-US"/>
              </w:rPr>
              <w:t xml:space="preserve">shopping</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with a plan</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planned</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through</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code </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according to</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GMA:</w:t>
            </w:r>
            <w:r xmlns:w="http://schemas.openxmlformats.org/wordprocessingml/2006/main" w:rsidRPr="00631CF5">
              <w:rPr>
                <w:rFonts w:ascii="GHEA Grapalat" w:eastAsia="Times New Roman" w:hAnsi="GHEA Grapalat" w:cs="Times New Roman"/>
                <w:sz w:val="16"/>
                <w:szCs w:val="24"/>
                <w:lang w:val="es-ES"/>
              </w:rPr>
              <w:t xml:space="preserve"> </w:t>
            </w:r>
            <w:r xmlns:w="http://schemas.openxmlformats.org/wordprocessingml/2006/main" w:rsidRPr="00631CF5">
              <w:rPr>
                <w:rFonts w:ascii="Arial" w:eastAsia="Times New Roman" w:hAnsi="Arial" w:cs="Arial"/>
                <w:sz w:val="16"/>
                <w:szCs w:val="24"/>
                <w:lang w:val="en-US"/>
              </w:rPr>
              <w:t xml:space="preserve">classification </w:t>
            </w:r>
            <w:r xmlns:w="http://schemas.openxmlformats.org/wordprocessingml/2006/main" w:rsidRPr="00631CF5">
              <w:rPr>
                <w:rFonts w:ascii="GHEA Grapalat" w:eastAsia="Times New Roman" w:hAnsi="GHEA Grapalat" w:cs="Times New Roman"/>
                <w:sz w:val="16"/>
                <w:szCs w:val="24"/>
                <w:lang w:val="es-ES"/>
              </w:rPr>
              <w:t xml:space="preserve">(CPV)</w:t>
            </w:r>
          </w:p>
        </w:tc>
        <w:tc>
          <w:tcPr>
            <w:tcW w:w="1984" w:type="dxa"/>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631CF5">
              <w:rPr>
                <w:rFonts w:ascii="Arial" w:eastAsia="Times New Roman" w:hAnsi="Arial" w:cs="Arial"/>
                <w:sz w:val="18"/>
                <w:szCs w:val="24"/>
                <w:lang w:val="en-US"/>
              </w:rPr>
              <w:t xml:space="preserve">name:</w:t>
            </w:r>
          </w:p>
        </w:tc>
        <w:tc>
          <w:tcPr>
            <w:tcW w:w="6521" w:type="dxa"/>
            <w:gridSpan w:val="13"/>
            <w:vAlign w:val="center"/>
          </w:tcPr>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sz w:val="18"/>
                <w:szCs w:val="24"/>
                <w:lang w:val="es-ES"/>
              </w:rPr>
            </w:pPr>
            <w:r xmlns:w="http://schemas.openxmlformats.org/wordprocessingml/2006/main" w:rsidRPr="00631CF5">
              <w:rPr>
                <w:rFonts w:ascii="Arial" w:eastAsia="Times New Roman" w:hAnsi="Arial" w:cs="Arial"/>
                <w:sz w:val="18"/>
                <w:szCs w:val="24"/>
                <w:lang w:val="es-ES"/>
              </w:rPr>
              <w:t xml:space="preserve">in front of</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payments</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planned</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is</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to be carried out </w:t>
            </w:r>
            <w:r xmlns:w="http://schemas.openxmlformats.org/wordprocessingml/2006/main" w:rsidRPr="00631CF5">
              <w:rPr>
                <w:rFonts w:ascii="Arial" w:eastAsia="Times New Roman" w:hAnsi="Arial" w:cs="Arial"/>
                <w:sz w:val="18"/>
                <w:szCs w:val="24"/>
                <w:lang w:val="es-ES"/>
              </w:rPr>
              <w:t xml:space="preserve">in </w:t>
            </w:r>
            <w:r xmlns:w="http://schemas.openxmlformats.org/wordprocessingml/2006/main" w:rsidRPr="00631CF5">
              <w:rPr>
                <w:rFonts w:ascii="GHEA Grapalat" w:eastAsia="Times New Roman" w:hAnsi="GHEA Grapalat" w:cs="Times New Roman"/>
                <w:sz w:val="18"/>
                <w:szCs w:val="24"/>
                <w:lang w:val="es-ES"/>
              </w:rPr>
              <w:t xml:space="preserve">the </w:t>
            </w:r>
            <w:r xmlns:w="http://schemas.openxmlformats.org/wordprocessingml/2006/main" w:rsidRPr="00631CF5">
              <w:rPr>
                <w:rFonts w:ascii="GHEA Grapalat" w:eastAsia="Times New Roman" w:hAnsi="GHEA Grapalat" w:cs="Times New Roman"/>
                <w:sz w:val="18"/>
                <w:szCs w:val="24"/>
                <w:lang w:val="es-ES"/>
              </w:rPr>
              <w:t xml:space="preserve">20th </w:t>
            </w:r>
            <w:r xmlns:w="http://schemas.openxmlformats.org/wordprocessingml/2006/main" w:rsidRPr="00631CF5">
              <w:rPr>
                <w:rFonts w:ascii="Arial" w:eastAsia="Times New Roman" w:hAnsi="Arial" w:cs="Arial"/>
                <w:sz w:val="18"/>
                <w:szCs w:val="24"/>
                <w:lang w:val="es-ES"/>
              </w:rPr>
              <w:t xml:space="preserve">year </w:t>
            </w:r>
            <w:r xmlns:w="http://schemas.openxmlformats.org/wordprocessingml/2006/main" w:rsidRPr="00631CF5">
              <w:rPr>
                <w:rFonts w:ascii="Arial" w:eastAsia="Times New Roman" w:hAnsi="Arial" w:cs="Arial"/>
                <w:sz w:val="18"/>
                <w:szCs w:val="24"/>
                <w:lang w:val="es-ES"/>
              </w:rPr>
              <w:t xml:space="preserve">according </w:t>
            </w:r>
            <w:r xmlns:w="http://schemas.openxmlformats.org/wordprocessingml/2006/main" w:rsidRPr="00631CF5">
              <w:rPr>
                <w:rFonts w:ascii="GHEA Grapalat" w:eastAsia="Times New Roman" w:hAnsi="GHEA Grapalat" w:cs="Times New Roman"/>
                <w:sz w:val="18"/>
                <w:szCs w:val="24"/>
                <w:lang w:val="es-ES"/>
              </w:rPr>
              <w:t xml:space="preserve">to</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of months </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that</w:t>
            </w:r>
            <w:r xmlns:w="http://schemas.openxmlformats.org/wordprocessingml/2006/main" w:rsidRPr="00631CF5">
              <w:rPr>
                <w:rFonts w:ascii="GHEA Grapalat" w:eastAsia="Times New Roman" w:hAnsi="GHEA Grapalat" w:cs="Times New Roman"/>
                <w:sz w:val="18"/>
                <w:szCs w:val="24"/>
                <w:lang w:val="es-ES"/>
              </w:rPr>
              <w:t xml:space="preserve"> </w:t>
            </w:r>
            <w:r xmlns:w="http://schemas.openxmlformats.org/wordprocessingml/2006/main" w:rsidRPr="00631CF5">
              <w:rPr>
                <w:rFonts w:ascii="Arial" w:eastAsia="Times New Roman" w:hAnsi="Arial" w:cs="Arial"/>
                <w:sz w:val="18"/>
                <w:szCs w:val="24"/>
                <w:lang w:val="es-ES"/>
              </w:rPr>
              <w:t xml:space="preserve">among </w:t>
            </w:r>
            <w:r xmlns:w="http://schemas.openxmlformats.org/wordprocessingml/2006/main" w:rsidRPr="00631CF5">
              <w:rPr>
                <w:rFonts w:ascii="GHEA Grapalat" w:eastAsia="Times New Roman" w:hAnsi="GHEA Grapalat" w:cs="Times New Roman"/>
                <w:sz w:val="18"/>
                <w:szCs w:val="24"/>
                <w:lang w:val="es-ES"/>
              </w:rPr>
              <w:t xml:space="preserve">**</w:t>
            </w:r>
          </w:p>
        </w:tc>
      </w:tr>
      <w:tr w:rsidR="00C704FD" w:rsidRPr="00631CF5" w:rsidTr="005957D4">
        <w:trPr>
          <w:cantSplit/>
          <w:trHeight w:val="1538"/>
        </w:trPr>
        <w:tc>
          <w:tcPr>
            <w:tcW w:w="1323"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11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984"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january</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631CF5">
              <w:rPr>
                <w:rFonts w:ascii="Arial" w:eastAsia="Times New Roman" w:hAnsi="Arial" w:cs="Arial"/>
                <w:sz w:val="18"/>
                <w:lang w:val="pt-BR"/>
              </w:rPr>
              <w:t xml:space="preserve">February</w:t>
            </w:r>
          </w:p>
        </w:tc>
        <w:tc>
          <w:tcPr>
            <w:tcW w:w="426"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march</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631CF5">
              <w:rPr>
                <w:rFonts w:ascii="Arial" w:eastAsia="Times New Roman" w:hAnsi="Arial" w:cs="Arial"/>
                <w:sz w:val="18"/>
                <w:lang w:val="pt-BR"/>
              </w:rPr>
              <w:t xml:space="preserve">april</w:t>
            </w:r>
          </w:p>
        </w:tc>
        <w:tc>
          <w:tcPr>
            <w:tcW w:w="425"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may</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june</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July</w:t>
            </w:r>
            <w:r xmlns:w="http://schemas.openxmlformats.org/wordprocessingml/2006/main"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august</w:t>
            </w:r>
          </w:p>
        </w:tc>
        <w:tc>
          <w:tcPr>
            <w:tcW w:w="425"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September</w:t>
            </w:r>
            <w:r xmlns:w="http://schemas.openxmlformats.org/wordprocessingml/2006/main"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October</w:t>
            </w:r>
          </w:p>
        </w:tc>
        <w:tc>
          <w:tcPr>
            <w:tcW w:w="425"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GHEA Grapalat" w:eastAsia="Times New Roman" w:hAnsi="GHEA Grapalat" w:cs="Times New Roman"/>
                <w:sz w:val="18"/>
                <w:szCs w:val="24"/>
                <w:lang w:val="en-US"/>
              </w:rPr>
              <w:t xml:space="preserve"> </w:t>
            </w:r>
            <w:r xmlns:w="http://schemas.openxmlformats.org/wordprocessingml/2006/main" w:rsidRPr="00631CF5">
              <w:rPr>
                <w:rFonts w:ascii="Arial" w:eastAsia="Times New Roman" w:hAnsi="Arial" w:cs="Arial"/>
                <w:sz w:val="18"/>
                <w:lang w:val="pt-BR"/>
              </w:rPr>
              <w:t xml:space="preserve">november</w:t>
            </w:r>
          </w:p>
        </w:tc>
        <w:tc>
          <w:tcPr>
            <w:tcW w:w="426" w:type="dxa"/>
            <w:textDirection w:val="btLr"/>
            <w:vAlign w:val="center"/>
          </w:tcPr>
          <w:p w:rsidR="00BB1514" w:rsidRPr="00631CF5" w:rsidRDefault="00BB1514" w:rsidP="00BB1514">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december</w:t>
            </w:r>
          </w:p>
        </w:tc>
        <w:tc>
          <w:tcPr>
            <w:tcW w:w="425" w:type="dxa"/>
            <w:textDirection w:val="btLr"/>
            <w:vAlign w:val="center"/>
          </w:tcPr>
          <w:p w:rsidR="00BB1514" w:rsidRPr="00631CF5" w:rsidRDefault="00BB1514" w:rsidP="00BB1514">
            <w:pPr xmlns:w="http://schemas.openxmlformats.org/wordprocessingml/2006/main">
              <w:spacing w:after="0" w:line="240" w:lineRule="auto"/>
              <w:ind w:left="113" w:right="-1"/>
              <w:jc w:val="center"/>
              <w:rPr>
                <w:rFonts w:ascii="GHEA Grapalat" w:eastAsia="Times New Roman" w:hAnsi="GHEA Grapalat" w:cs="Times New Roman"/>
                <w:sz w:val="18"/>
                <w:lang w:val="pt-BR"/>
              </w:rPr>
            </w:pPr>
            <w:r xmlns:w="http://schemas.openxmlformats.org/wordprocessingml/2006/main" w:rsidRPr="00631CF5">
              <w:rPr>
                <w:rFonts w:ascii="Arial" w:eastAsia="Times New Roman" w:hAnsi="Arial" w:cs="Arial"/>
                <w:sz w:val="18"/>
                <w:lang w:val="pt-BR"/>
              </w:rPr>
              <w:t xml:space="preserve">That's all</w:t>
            </w:r>
          </w:p>
          <w:p w:rsidR="00BB1514" w:rsidRPr="00631CF5" w:rsidRDefault="00BB1514" w:rsidP="00BB1514">
            <w:pPr>
              <w:spacing w:after="0" w:line="240" w:lineRule="auto"/>
              <w:ind w:left="113" w:right="113"/>
              <w:jc w:val="center"/>
              <w:rPr>
                <w:rFonts w:ascii="GHEA Grapalat" w:eastAsia="Times New Roman" w:hAnsi="GHEA Grapalat" w:cs="Times New Roman"/>
                <w:sz w:val="18"/>
                <w:szCs w:val="24"/>
                <w:lang w:val="es-ES"/>
              </w:rPr>
            </w:pPr>
          </w:p>
        </w:tc>
      </w:tr>
      <w:tr w:rsidR="00C704FD" w:rsidRPr="00C704FD" w:rsidTr="00D55722">
        <w:trPr>
          <w:cantSplit/>
          <w:trHeight w:val="1538"/>
        </w:trPr>
        <w:tc>
          <w:tcPr>
            <w:tcW w:w="1323"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rPr>
            </w:pPr>
            <w:r xmlns:w="http://schemas.openxmlformats.org/wordprocessingml/2006/main" w:rsidRPr="00631CF5">
              <w:rPr>
                <w:rFonts w:ascii="GHEA Grapalat" w:eastAsia="Times New Roman" w:hAnsi="GHEA Grapalat" w:cs="Times New Roman"/>
                <w:sz w:val="20"/>
                <w:szCs w:val="24"/>
              </w:rPr>
              <w:t xml:space="preserve">1:</w:t>
            </w:r>
          </w:p>
        </w:tc>
        <w:tc>
          <w:tcPr>
            <w:tcW w:w="1116"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es-ES"/>
              </w:rPr>
            </w:pPr>
            <w:r xmlns:w="http://schemas.openxmlformats.org/wordprocessingml/2006/main" w:rsidRPr="00631CF5">
              <w:rPr>
                <w:rFonts w:ascii="GHEA Grapalat" w:eastAsia="Times New Roman" w:hAnsi="GHEA Grapalat" w:cs="Times New Roman"/>
                <w:sz w:val="20"/>
                <w:szCs w:val="20"/>
                <w:lang w:val="en-US"/>
              </w:rPr>
              <w:t xml:space="preserve">90511100</w:t>
            </w:r>
          </w:p>
        </w:tc>
        <w:tc>
          <w:tcPr>
            <w:tcW w:w="1984" w:type="dxa"/>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631CF5">
              <w:rPr>
                <w:rFonts w:ascii="Arial" w:eastAsia="Times New Roman" w:hAnsi="Arial" w:cs="Arial"/>
                <w:b/>
                <w:sz w:val="16"/>
                <w:szCs w:val="16"/>
                <w:lang w:val="en-US"/>
              </w:rPr>
              <w:t xml:space="preserve">TUMANIAN</w:t>
            </w:r>
            <w:r xmlns:w="http://schemas.openxmlformats.org/wordprocessingml/2006/main" w:rsidRPr="00631CF5">
              <w:rPr>
                <w:rFonts w:ascii="GHEA Grapalat" w:eastAsia="Times New Roman" w:hAnsi="GHEA Grapalat" w:cs="Sylfaen"/>
                <w:b/>
                <w:sz w:val="16"/>
                <w:szCs w:val="16"/>
                <w:lang w:val="es-ES"/>
              </w:rPr>
              <w:t xml:space="preserve"> </w:t>
            </w:r>
            <w:r xmlns:w="http://schemas.openxmlformats.org/wordprocessingml/2006/main" w:rsidRPr="00631CF5">
              <w:rPr>
                <w:rFonts w:ascii="Arial" w:eastAsia="Times New Roman" w:hAnsi="Arial" w:cs="Arial"/>
                <w:b/>
                <w:sz w:val="16"/>
                <w:szCs w:val="16"/>
                <w:lang w:val="en-US"/>
              </w:rPr>
              <w:t xml:space="preserve">OF THE COMMUNITY</w:t>
            </w:r>
            <w:r xmlns:w="http://schemas.openxmlformats.org/wordprocessingml/2006/main" w:rsidRPr="00631CF5">
              <w:rPr>
                <w:rFonts w:ascii="GHEA Grapalat" w:eastAsia="Times New Roman" w:hAnsi="GHEA Grapalat" w:cs="Sylfaen"/>
                <w:b/>
                <w:sz w:val="16"/>
                <w:szCs w:val="16"/>
                <w:lang w:val="es-ES"/>
              </w:rPr>
              <w:t xml:space="preserve"> </w:t>
            </w:r>
            <w:r xmlns:w="http://schemas.openxmlformats.org/wordprocessingml/2006/main" w:rsidRPr="00631CF5">
              <w:rPr>
                <w:rFonts w:ascii="Arial" w:eastAsia="Times New Roman" w:hAnsi="Arial" w:cs="Arial"/>
                <w:b/>
                <w:sz w:val="16"/>
                <w:szCs w:val="16"/>
                <w:lang w:val="en-US"/>
              </w:rPr>
              <w:t xml:space="preserve">A PLACE</w:t>
            </w:r>
            <w:r xmlns:w="http://schemas.openxmlformats.org/wordprocessingml/2006/main" w:rsidRPr="00631CF5">
              <w:rPr>
                <w:rFonts w:ascii="GHEA Grapalat" w:eastAsia="Times New Roman" w:hAnsi="GHEA Grapalat" w:cs="Sylfaen"/>
                <w:b/>
                <w:sz w:val="16"/>
                <w:szCs w:val="16"/>
                <w:lang w:val="hy-AM"/>
              </w:rPr>
              <w:t xml:space="preserve"> </w:t>
            </w:r>
            <w:r xmlns:w="http://schemas.openxmlformats.org/wordprocessingml/2006/main" w:rsidRPr="00631CF5">
              <w:rPr>
                <w:rFonts w:ascii="Arial" w:eastAsia="Times New Roman" w:hAnsi="Arial" w:cs="Arial"/>
                <w:b/>
                <w:sz w:val="16"/>
                <w:szCs w:val="16"/>
                <w:lang w:val="hy-AM"/>
              </w:rPr>
              <w:t xml:space="preserve">AND:</w:t>
            </w:r>
            <w:r xmlns:w="http://schemas.openxmlformats.org/wordprocessingml/2006/main" w:rsidRPr="00631CF5">
              <w:rPr>
                <w:rFonts w:ascii="GHEA Grapalat" w:eastAsia="Times New Roman" w:hAnsi="GHEA Grapalat" w:cs="Sylfaen"/>
                <w:b/>
                <w:sz w:val="16"/>
                <w:szCs w:val="16"/>
                <w:lang w:val="hy-AM"/>
              </w:rPr>
              <w:t xml:space="preserve"> </w:t>
            </w:r>
            <w:r xmlns:w="http://schemas.openxmlformats.org/wordprocessingml/2006/main" w:rsidRPr="00631CF5">
              <w:rPr>
                <w:rFonts w:ascii="Arial" w:eastAsia="Times New Roman" w:hAnsi="Arial" w:cs="Arial"/>
                <w:b/>
                <w:sz w:val="16"/>
                <w:szCs w:val="16"/>
                <w:lang w:val="hy-AM"/>
              </w:rPr>
              <w:t xml:space="preserve">WITHOUT</w:t>
            </w:r>
            <w:r xmlns:w="http://schemas.openxmlformats.org/wordprocessingml/2006/main" w:rsidRPr="00631CF5">
              <w:rPr>
                <w:rFonts w:ascii="GHEA Grapalat" w:eastAsia="Times New Roman" w:hAnsi="GHEA Grapalat" w:cs="Sylfaen"/>
                <w:b/>
                <w:sz w:val="16"/>
                <w:szCs w:val="16"/>
                <w:lang w:val="es-ES"/>
              </w:rPr>
              <w:t xml:space="preserve"> </w:t>
            </w:r>
            <w:r xmlns:w="http://schemas.openxmlformats.org/wordprocessingml/2006/main" w:rsidRPr="00631CF5">
              <w:rPr>
                <w:rFonts w:ascii="Arial" w:eastAsia="Times New Roman" w:hAnsi="Arial" w:cs="Arial"/>
                <w:b/>
                <w:sz w:val="16"/>
                <w:szCs w:val="16"/>
                <w:lang w:val="en-US"/>
              </w:rPr>
              <w:t xml:space="preserve">RESIDENCE:</w:t>
            </w:r>
            <w:r xmlns:w="http://schemas.openxmlformats.org/wordprocessingml/2006/main" w:rsidRPr="00631CF5">
              <w:rPr>
                <w:rFonts w:ascii="GHEA Grapalat" w:eastAsia="Times New Roman" w:hAnsi="GHEA Grapalat" w:cs="Sylfaen"/>
                <w:b/>
                <w:sz w:val="16"/>
                <w:szCs w:val="16"/>
                <w:lang w:val="es-ES"/>
              </w:rPr>
              <w:t xml:space="preserve"> </w:t>
            </w:r>
            <w:r xmlns:w="http://schemas.openxmlformats.org/wordprocessingml/2006/main" w:rsidRPr="00631CF5">
              <w:rPr>
                <w:rFonts w:ascii="Arial" w:eastAsia="Times New Roman" w:hAnsi="Arial" w:cs="Arial"/>
                <w:b/>
                <w:sz w:val="16"/>
                <w:szCs w:val="16"/>
                <w:lang w:val="en-US"/>
              </w:rPr>
              <w:t xml:space="preserve">LIVING</w:t>
            </w:r>
            <w:r xmlns:w="http://schemas.openxmlformats.org/wordprocessingml/2006/main" w:rsidRPr="00631CF5">
              <w:rPr>
                <w:rFonts w:ascii="GHEA Grapalat" w:eastAsia="Times New Roman" w:hAnsi="GHEA Grapalat" w:cs="Sylfaen"/>
                <w:b/>
                <w:sz w:val="16"/>
                <w:szCs w:val="16"/>
                <w:lang w:val="es-ES"/>
              </w:rPr>
              <w:t xml:space="preserve"> </w:t>
            </w:r>
            <w:r xmlns:w="http://schemas.openxmlformats.org/wordprocessingml/2006/main" w:rsidRPr="00631CF5">
              <w:rPr>
                <w:rFonts w:ascii="Arial" w:eastAsia="Times New Roman" w:hAnsi="Arial" w:cs="Arial"/>
                <w:b/>
                <w:sz w:val="16"/>
                <w:szCs w:val="16"/>
                <w:lang w:val="en-US"/>
              </w:rPr>
              <w:t xml:space="preserve">WASHINGTON</w:t>
            </w:r>
            <w:r xmlns:w="http://schemas.openxmlformats.org/wordprocessingml/2006/main" w:rsidRPr="00631CF5">
              <w:rPr>
                <w:rFonts w:ascii="GHEA Grapalat" w:eastAsia="Times New Roman" w:hAnsi="GHEA Grapalat" w:cs="Times Armenian"/>
                <w:b/>
                <w:sz w:val="16"/>
                <w:szCs w:val="20"/>
                <w:lang w:val="hy-AM"/>
              </w:rPr>
              <w:t xml:space="preserve"> </w:t>
            </w:r>
            <w:r xmlns:w="http://schemas.openxmlformats.org/wordprocessingml/2006/main" w:rsidRPr="00631CF5">
              <w:rPr>
                <w:rFonts w:ascii="Arial" w:eastAsia="Times New Roman" w:hAnsi="Arial" w:cs="Arial"/>
                <w:b/>
                <w:sz w:val="16"/>
                <w:szCs w:val="20"/>
                <w:lang w:val="hy-AM"/>
              </w:rPr>
              <w:t xml:space="preserve">SERVICES:</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Times New Roman"/>
                <w:sz w:val="24"/>
                <w:szCs w:val="24"/>
                <w:lang w:val="pt-BR"/>
              </w:rPr>
            </w:pPr>
            <w:r xmlns:w="http://schemas.openxmlformats.org/wordprocessingml/2006/main">
              <w:rPr>
                <w:rFonts w:eastAsia="Times New Roman" w:cs="Times New Roman"/>
                <w:sz w:val="20"/>
                <w:szCs w:val="24"/>
                <w:lang w:val="hy-AM"/>
              </w:rPr>
              <w:t xml:space="preserve">8.3 </w:t>
            </w:r>
            <w:r xmlns:w="http://schemas.openxmlformats.org/wordprocessingml/2006/main" w:rsidR="00BB1514" w:rsidRPr="00631CF5">
              <w:rPr>
                <w:rFonts w:ascii="GHEA Grapalat" w:eastAsia="Times New Roman" w:hAnsi="GHEA Grapalat" w:cs="Times New Roman"/>
                <w:sz w:val="20"/>
                <w:szCs w:val="24"/>
                <w:lang w:val="pt-BR"/>
              </w:rPr>
              <w:t xml:space="preserve">%</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Times New Roman"/>
                <w:sz w:val="24"/>
                <w:szCs w:val="24"/>
                <w:lang w:val="pt-BR"/>
              </w:rPr>
            </w:pPr>
            <w:r xmlns:w="http://schemas.openxmlformats.org/wordprocessingml/2006/main">
              <w:rPr>
                <w:rFonts w:eastAsia="Times New Roman" w:cs="Times New Roman"/>
                <w:sz w:val="20"/>
                <w:szCs w:val="24"/>
                <w:lang w:val="hy-AM"/>
              </w:rPr>
              <w:t xml:space="preserve">16.7 </w:t>
            </w:r>
            <w:r xmlns:w="http://schemas.openxmlformats.org/wordprocessingml/2006/main" w:rsidR="00BB1514" w:rsidRPr="00631CF5">
              <w:rPr>
                <w:rFonts w:ascii="GHEA Grapalat" w:eastAsia="Times New Roman" w:hAnsi="GHEA Grapalat" w:cs="Times New Roman"/>
                <w:sz w:val="20"/>
                <w:szCs w:val="24"/>
                <w:lang w:val="pt-BR"/>
              </w:rPr>
              <w:t xml:space="preserve">%</w:t>
            </w:r>
          </w:p>
        </w:tc>
        <w:tc>
          <w:tcPr>
            <w:tcW w:w="426"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25%</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33.3%</w:t>
            </w:r>
          </w:p>
        </w:tc>
        <w:tc>
          <w:tcPr>
            <w:tcW w:w="425"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41.6 %</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50%</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58.3 %</w:t>
            </w:r>
          </w:p>
        </w:tc>
        <w:tc>
          <w:tcPr>
            <w:tcW w:w="567"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66.6 %</w:t>
            </w:r>
          </w:p>
        </w:tc>
        <w:tc>
          <w:tcPr>
            <w:tcW w:w="425" w:type="dxa"/>
            <w:textDirection w:val="tbRl"/>
          </w:tcPr>
          <w:p w:rsidR="00BB1514" w:rsidRPr="00631CF5" w:rsidRDefault="00C704FD"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75%</w:t>
            </w:r>
          </w:p>
        </w:tc>
        <w:tc>
          <w:tcPr>
            <w:tcW w:w="567" w:type="dxa"/>
            <w:textDirection w:val="tbRl"/>
          </w:tcPr>
          <w:p w:rsidR="00BB1514" w:rsidRPr="00631CF5" w:rsidRDefault="005957D4"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83.3%</w:t>
            </w:r>
          </w:p>
        </w:tc>
        <w:tc>
          <w:tcPr>
            <w:tcW w:w="425" w:type="dxa"/>
            <w:textDirection w:val="tbRl"/>
          </w:tcPr>
          <w:p w:rsidR="00BB1514" w:rsidRPr="00631CF5" w:rsidRDefault="005957D4"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91.6 %</w:t>
            </w:r>
          </w:p>
        </w:tc>
        <w:tc>
          <w:tcPr>
            <w:tcW w:w="426" w:type="dxa"/>
            <w:textDirection w:val="tbRl"/>
          </w:tcPr>
          <w:p w:rsidR="00BB1514" w:rsidRPr="00631CF5" w:rsidRDefault="005957D4" w:rsidP="00D55722">
            <w:pPr xmlns:w="http://schemas.openxmlformats.org/wordprocessingml/2006/main">
              <w:spacing w:after="0" w:line="240" w:lineRule="auto"/>
              <w:ind w:left="113" w:right="113"/>
              <w:rPr>
                <w:rFonts w:ascii="GHEA Grapalat" w:eastAsia="Times New Roman" w:hAnsi="GHEA Grapalat" w:cs="Arial"/>
                <w:sz w:val="18"/>
                <w:szCs w:val="18"/>
                <w:lang w:val="pt-BR"/>
              </w:rPr>
            </w:pPr>
            <w:r xmlns:w="http://schemas.openxmlformats.org/wordprocessingml/2006/main">
              <w:rPr>
                <w:rFonts w:ascii="GHEA Grapalat" w:eastAsia="Times New Roman" w:hAnsi="GHEA Grapalat" w:cs="Times New Roman"/>
                <w:sz w:val="20"/>
                <w:szCs w:val="24"/>
                <w:lang w:val="pt-BR"/>
              </w:rPr>
              <w:t xml:space="preserve">100%</w:t>
            </w:r>
          </w:p>
        </w:tc>
        <w:tc>
          <w:tcPr>
            <w:tcW w:w="425" w:type="dxa"/>
            <w:textDirection w:val="tbRl"/>
          </w:tcPr>
          <w:p w:rsidR="00BB1514" w:rsidRPr="00631CF5" w:rsidRDefault="003D15EB" w:rsidP="00D55722">
            <w:pPr xmlns:w="http://schemas.openxmlformats.org/wordprocessingml/2006/main">
              <w:spacing w:after="0" w:line="240" w:lineRule="auto"/>
              <w:ind w:left="113" w:right="113"/>
              <w:rPr>
                <w:rFonts w:ascii="GHEA Grapalat" w:eastAsia="Times New Roman" w:hAnsi="GHEA Grapalat" w:cs="Times New Roman"/>
                <w:b/>
                <w:sz w:val="24"/>
                <w:szCs w:val="24"/>
                <w:lang w:val="pt-BR"/>
              </w:rPr>
            </w:pPr>
            <w:r xmlns:w="http://schemas.openxmlformats.org/wordprocessingml/2006/main">
              <w:rPr>
                <w:rFonts w:eastAsia="Times New Roman" w:cs="Times New Roman"/>
                <w:sz w:val="20"/>
                <w:szCs w:val="24"/>
                <w:lang w:val="hy-AM"/>
              </w:rPr>
              <w:t xml:space="preserve">100 </w:t>
            </w:r>
            <w:r xmlns:w="http://schemas.openxmlformats.org/wordprocessingml/2006/main" w:rsidR="00BB1514" w:rsidRPr="00631CF5">
              <w:rPr>
                <w:rFonts w:ascii="GHEA Grapalat" w:eastAsia="Times New Roman" w:hAnsi="GHEA Grapalat" w:cs="Times New Roman"/>
                <w:sz w:val="20"/>
                <w:szCs w:val="24"/>
                <w:lang w:val="pt-BR"/>
              </w:rPr>
              <w:t xml:space="preserve">%</w:t>
            </w:r>
          </w:p>
        </w:tc>
      </w:tr>
    </w:tbl>
    <w:p w:rsidR="00BB1514" w:rsidRPr="00C704FD" w:rsidRDefault="00BB1514" w:rsidP="00BB1514">
      <w:pPr>
        <w:spacing w:after="0" w:line="240" w:lineRule="auto"/>
        <w:rPr>
          <w:rFonts w:ascii="GHEA Grapalat" w:eastAsia="Times New Roman" w:hAnsi="GHEA Grapalat" w:cs="Times New Roman"/>
          <w:i/>
          <w:sz w:val="18"/>
          <w:szCs w:val="18"/>
          <w:lang w:val="pt-BR"/>
        </w:rPr>
      </w:pPr>
    </w:p>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bl>
      <w:tblPr>
        <w:tblW w:w="0" w:type="auto"/>
        <w:tblInd w:w="931" w:type="dxa"/>
        <w:tblLayout w:type="fixed"/>
        <w:tblLook w:val="0000" w:firstRow="0" w:lastRow="0" w:firstColumn="0" w:lastColumn="0" w:noHBand="0" w:noVBand="0"/>
      </w:tblPr>
      <w:tblGrid>
        <w:gridCol w:w="4536"/>
        <w:gridCol w:w="4111"/>
      </w:tblGrid>
      <w:tr w:rsidR="003D15EB" w:rsidRPr="00631CF5" w:rsidTr="003D15EB">
        <w:tc>
          <w:tcPr>
            <w:tcW w:w="4536" w:type="dxa"/>
          </w:tcPr>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P A T V I R A T U</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Lori marz, RA</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Tumanyan community utility, Central Street, building 1</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Operational department of the Ministry of Finance</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АВХХ 06947899</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No.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w:t>
            </w:r>
          </w:p>
          <w:p w:rsidR="003D15EB" w:rsidRPr="003D15EB" w:rsidRDefault="003D15EB" w:rsidP="003D15EB">
            <w:pPr xmlns:w="http://schemas.openxmlformats.org/wordprocessingml/2006/main">
              <w:spacing w:after="0" w:line="240" w:lineRule="auto"/>
              <w:jc w:val="center"/>
              <w:rPr>
                <w:rFonts w:ascii="Arial" w:eastAsia="Times New Roman" w:hAnsi="Arial" w:cs="Arial"/>
                <w:b/>
                <w:sz w:val="20"/>
                <w:szCs w:val="24"/>
                <w:lang w:val="hy-AM"/>
              </w:rPr>
            </w:pPr>
            <w:r xmlns:w="http://schemas.openxmlformats.org/wordprocessingml/2006/main" w:rsidRPr="003D15EB">
              <w:rPr>
                <w:rFonts w:ascii="Arial" w:eastAsia="Times New Roman" w:hAnsi="Arial" w:cs="Arial"/>
                <w:b/>
                <w:sz w:val="20"/>
                <w:szCs w:val="24"/>
                <w:lang w:val="hy-AM"/>
              </w:rPr>
              <w:t xml:space="preserve">(signature)</w:t>
            </w: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3D15EB">
              <w:rPr>
                <w:rFonts w:ascii="Arial" w:eastAsia="Times New Roman" w:hAnsi="Arial" w:cs="Arial"/>
                <w:b/>
                <w:sz w:val="20"/>
                <w:szCs w:val="24"/>
                <w:lang w:val="hy-AM"/>
              </w:rPr>
              <w:t xml:space="preserve">K.T.</w:t>
            </w:r>
          </w:p>
        </w:tc>
        <w:tc>
          <w:tcPr>
            <w:tcW w:w="4111" w:type="dxa"/>
          </w:tcPr>
          <w:p w:rsidR="003D15EB" w:rsidRPr="00631CF5" w:rsidRDefault="003D15EB" w:rsidP="003D15EB">
            <w:pPr xmlns:w="http://schemas.openxmlformats.org/wordprocessingml/2006/main">
              <w:spacing w:after="0" w:line="360" w:lineRule="auto"/>
              <w:jc w:val="center"/>
              <w:rPr>
                <w:rFonts w:ascii="GHEA Grapalat" w:eastAsia="Times New Roman" w:hAnsi="GHEA Grapalat" w:cs="Times New Roman"/>
                <w:b/>
                <w:sz w:val="20"/>
                <w:szCs w:val="24"/>
                <w:lang w:val="nb-NO"/>
              </w:rPr>
            </w:pPr>
            <w:r xmlns:w="http://schemas.openxmlformats.org/wordprocessingml/2006/main" w:rsidRPr="00631CF5">
              <w:rPr>
                <w:rFonts w:ascii="Arial" w:eastAsia="Times New Roman" w:hAnsi="Arial" w:cs="Arial"/>
                <w:b/>
                <w:sz w:val="20"/>
                <w:szCs w:val="24"/>
                <w:lang w:val="nb-NO"/>
              </w:rPr>
              <w:t xml:space="preserve">K:</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T:</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A:</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R:</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O</w:t>
            </w:r>
            <w:r xmlns:w="http://schemas.openxmlformats.org/wordprocessingml/2006/main" w:rsidRPr="00631CF5">
              <w:rPr>
                <w:rFonts w:ascii="GHEA Grapalat" w:eastAsia="Times New Roman" w:hAnsi="GHEA Grapalat" w:cs="Times New Roman"/>
                <w:b/>
                <w:sz w:val="20"/>
                <w:szCs w:val="24"/>
                <w:lang w:val="nb-NO"/>
              </w:rPr>
              <w:t xml:space="preserve"> </w:t>
            </w:r>
            <w:r xmlns:w="http://schemas.openxmlformats.org/wordprocessingml/2006/main" w:rsidRPr="00631CF5">
              <w:rPr>
                <w:rFonts w:ascii="Arial" w:eastAsia="Times New Roman" w:hAnsi="Arial" w:cs="Arial"/>
                <w:b/>
                <w:sz w:val="20"/>
                <w:szCs w:val="24"/>
                <w:lang w:val="nb-NO"/>
              </w:rPr>
              <w:t xml:space="preserve">G:</w:t>
            </w: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       </w:t>
            </w: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20"/>
                <w:szCs w:val="24"/>
                <w:lang w:val="pt-BR"/>
              </w:rPr>
            </w:pPr>
            <w:r xmlns:w="http://schemas.openxmlformats.org/wordprocessingml/2006/main" w:rsidRPr="00631CF5">
              <w:rPr>
                <w:rFonts w:ascii="GHEA Grapalat" w:eastAsia="Times New Roman" w:hAnsi="GHEA Grapalat" w:cs="Times New Roman"/>
                <w:sz w:val="20"/>
                <w:szCs w:val="24"/>
                <w:lang w:val="pt-BR"/>
              </w:rPr>
              <w:t xml:space="preserve">--------------------------------------------</w:t>
            </w: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20"/>
                <w:szCs w:val="24"/>
                <w:lang w:val="pt-BR"/>
              </w:rPr>
              <w:t xml:space="preserve">                       </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signature </w:t>
            </w:r>
            <w:r xmlns:w="http://schemas.openxmlformats.org/wordprocessingml/2006/main" w:rsidRPr="00631CF5">
              <w:rPr>
                <w:rFonts w:ascii="GHEA Grapalat" w:eastAsia="Times New Roman" w:hAnsi="GHEA Grapalat" w:cs="Times New Roman"/>
                <w:sz w:val="16"/>
                <w:szCs w:val="16"/>
                <w:lang w:val="pt-BR"/>
              </w:rPr>
              <w:t xml:space="preserve">)</w:t>
            </w: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p>
          <w:p w:rsidR="003D15EB" w:rsidRPr="00631CF5" w:rsidRDefault="003D15EB" w:rsidP="003D15EB">
            <w:pPr xmlns:w="http://schemas.openxmlformats.org/wordprocessingml/2006/main">
              <w:spacing w:after="0" w:line="240" w:lineRule="auto"/>
              <w:rPr>
                <w:rFonts w:ascii="GHEA Grapalat" w:eastAsia="Times New Roman" w:hAnsi="GHEA Grapalat" w:cs="Times New Roman"/>
                <w:sz w:val="16"/>
                <w:szCs w:val="16"/>
                <w:lang w:val="pt-BR"/>
              </w:rPr>
            </w:pP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K.</w:t>
            </w:r>
            <w:r xmlns:w="http://schemas.openxmlformats.org/wordprocessingml/2006/main" w:rsidRPr="00631CF5">
              <w:rPr>
                <w:rFonts w:ascii="GHEA Grapalat" w:eastAsia="Times New Roman" w:hAnsi="GHEA Grapalat" w:cs="Times New Roman"/>
                <w:sz w:val="16"/>
                <w:szCs w:val="16"/>
                <w:lang w:val="pt-BR"/>
              </w:rPr>
              <w:t xml:space="preserve">​ </w:t>
            </w:r>
            <w:r xmlns:w="http://schemas.openxmlformats.org/wordprocessingml/2006/main" w:rsidRPr="00631CF5">
              <w:rPr>
                <w:rFonts w:ascii="Arial" w:eastAsia="Times New Roman" w:hAnsi="Arial" w:cs="Arial"/>
                <w:sz w:val="16"/>
                <w:szCs w:val="16"/>
                <w:lang w:val="pt-BR"/>
              </w:rPr>
              <w:t xml:space="preserve">T.</w:t>
            </w:r>
            <w:r xmlns:w="http://schemas.openxmlformats.org/wordprocessingml/2006/main" w:rsidRPr="00631CF5">
              <w:rPr>
                <w:rFonts w:ascii="GHEA Grapalat" w:eastAsia="Times New Roman" w:hAnsi="GHEA Grapalat" w:cs="Times New Roman"/>
                <w:sz w:val="16"/>
                <w:szCs w:val="16"/>
                <w:lang w:val="pt-BR"/>
              </w:rPr>
              <w:t xml:space="preserve">​</w:t>
            </w:r>
          </w:p>
          <w:p w:rsidR="003D15EB" w:rsidRPr="00631CF5" w:rsidRDefault="003D15EB" w:rsidP="003D15EB">
            <w:pPr>
              <w:spacing w:after="0" w:line="240" w:lineRule="auto"/>
              <w:rPr>
                <w:rFonts w:ascii="GHEA Grapalat" w:eastAsia="Times New Roman" w:hAnsi="GHEA Grapalat" w:cs="Times New Roman"/>
                <w:sz w:val="20"/>
                <w:szCs w:val="24"/>
                <w:lang w:val="pt-BR"/>
              </w:rPr>
            </w:pP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right"/>
        <w:rPr>
          <w:rFonts w:ascii="GHEA Grapalat" w:eastAsia="Times New Roman" w:hAnsi="GHEA Grapalat" w:cs="Times New Roman"/>
          <w:sz w:val="20"/>
          <w:szCs w:val="24"/>
          <w:lang w:val="es-ES"/>
        </w:rPr>
      </w:pPr>
    </w:p>
    <w:p w:rsidR="00BB1514" w:rsidRPr="00631CF5" w:rsidRDefault="00BB1514" w:rsidP="00BB1514">
      <w:pPr>
        <w:spacing w:after="0" w:line="240" w:lineRule="auto"/>
        <w:rPr>
          <w:rFonts w:ascii="GHEA Grapalat" w:eastAsia="Times New Roman" w:hAnsi="GHEA Grapalat" w:cs="Times New Roman"/>
          <w:sz w:val="20"/>
          <w:szCs w:val="24"/>
        </w:rPr>
        <w:sectPr w:rsidR="00BB1514" w:rsidRPr="00631CF5" w:rsidSect="007913DD">
          <w:footnotePr>
            <w:pos w:val="beneathText"/>
          </w:footnotePr>
          <w:pgSz w:w="11906" w:h="16838" w:code="9"/>
          <w:pgMar w:top="284" w:right="849" w:bottom="426" w:left="663" w:header="561" w:footer="561" w:gutter="0"/>
          <w:cols w:space="720"/>
        </w:sectPr>
      </w:pP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lang w:val="en-US"/>
        </w:rPr>
      </w:pPr>
      <w:r xmlns:w="http://schemas.openxmlformats.org/wordprocessingml/2006/main" w:rsidRPr="00631CF5">
        <w:rPr>
          <w:rFonts w:ascii="Arial" w:eastAsia="Times New Roman" w:hAnsi="Arial" w:cs="Arial"/>
          <w:i/>
          <w:sz w:val="20"/>
          <w:szCs w:val="24"/>
        </w:rPr>
        <w:lastRenderedPageBreak xmlns:w="http://schemas.openxmlformats.org/wordprocessingml/2006/main"/>
      </w:r>
      <w:r xmlns:w="http://schemas.openxmlformats.org/wordprocessingml/2006/main" w:rsidRPr="00631CF5">
        <w:rPr>
          <w:rFonts w:ascii="Arial" w:eastAsia="Times New Roman" w:hAnsi="Arial" w:cs="Arial"/>
          <w:i/>
          <w:sz w:val="20"/>
          <w:szCs w:val="24"/>
        </w:rPr>
        <w:t xml:space="preserve">Appendix:</w:t>
      </w: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GHEA Grapalat" w:eastAsia="Times New Roman" w:hAnsi="GHEA Grapalat" w:cs="TimesArmenianPSMT"/>
          <w:i/>
          <w:sz w:val="20"/>
          <w:szCs w:val="24"/>
          <w:lang w:val="en-US"/>
        </w:rPr>
        <w:t xml:space="preserve">3:</w:t>
      </w: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rPr>
      </w:pPr>
      <w:proofErr xmlns:w="http://schemas.openxmlformats.org/wordprocessingml/2006/main" w:type="gramStart"/>
      <w:r xmlns:w="http://schemas.openxmlformats.org/wordprocessingml/2006/main" w:rsidRPr="00631CF5">
        <w:rPr>
          <w:rFonts w:ascii="GHEA Grapalat" w:eastAsia="Times New Roman" w:hAnsi="GHEA Grapalat" w:cs="TimesArmenianPSMT"/>
          <w:i/>
          <w:sz w:val="20"/>
          <w:szCs w:val="24"/>
        </w:rPr>
        <w:t xml:space="preserve">" </w:t>
      </w:r>
      <w:proofErr xmlns:w="http://schemas.openxmlformats.org/wordprocessingml/2006/main" w:type="gramEnd"/>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GHEA Grapalat" w:eastAsia="Times New Roman" w:hAnsi="GHEA Grapalat" w:cs="TimesArmenianPSMT"/>
          <w:i/>
          <w:sz w:val="20"/>
          <w:szCs w:val="24"/>
        </w:rPr>
        <w:t xml:space="preserve">20 </w:t>
      </w:r>
      <w:r xmlns:w="http://schemas.openxmlformats.org/wordprocessingml/2006/main" w:rsidRPr="00631CF5">
        <w:rPr>
          <w:rFonts w:ascii="Arial" w:eastAsia="Times New Roman" w:hAnsi="Arial" w:cs="Arial"/>
          <w:i/>
          <w:sz w:val="20"/>
          <w:szCs w:val="24"/>
        </w:rPr>
        <w:t xml:space="preserve">years </w:t>
      </w:r>
      <w:r xmlns:w="http://schemas.openxmlformats.org/wordprocessingml/2006/main" w:rsidRPr="00631CF5">
        <w:rPr>
          <w:rFonts w:ascii="Arial" w:eastAsia="Times New Roman" w:hAnsi="Arial" w:cs="Arial"/>
          <w:i/>
          <w:sz w:val="20"/>
          <w:szCs w:val="24"/>
        </w:rPr>
        <w:t xml:space="preserve">sealed</w:t>
      </w:r>
      <w:r xmlns:w="http://schemas.openxmlformats.org/wordprocessingml/2006/main" w:rsidRPr="00631CF5">
        <w:rPr>
          <w:rFonts w:ascii="GHEA Grapalat" w:eastAsia="Times New Roman" w:hAnsi="GHEA Grapalat" w:cs="TimesArmenianPSMT"/>
          <w:i/>
          <w:sz w:val="20"/>
          <w:szCs w:val="24"/>
        </w:rPr>
        <w:t xml:space="preserve"> </w:t>
      </w: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rPr>
      </w:pP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Arial" w:eastAsia="Times New Roman" w:hAnsi="Arial" w:cs="Arial"/>
          <w:i/>
          <w:sz w:val="20"/>
          <w:szCs w:val="24"/>
        </w:rPr>
        <w:t xml:space="preserve">with code</w:t>
      </w: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Arial" w:eastAsia="Times New Roman" w:hAnsi="Arial" w:cs="Arial"/>
          <w:i/>
          <w:sz w:val="20"/>
          <w:szCs w:val="24"/>
        </w:rPr>
        <w:t xml:space="preserve">of the contract</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B1514" w:rsidRPr="00631CF5" w:rsidDel="004B29A5" w:rsidTr="007913DD">
        <w:trPr>
          <w:tblCellSpacing w:w="7" w:type="dxa"/>
          <w:jc w:val="center"/>
        </w:trPr>
        <w:tc>
          <w:tcPr>
            <w:tcW w:w="0" w:type="auto"/>
            <w:gridSpan w:val="2"/>
            <w:vAlign w:val="center"/>
          </w:tcPr>
          <w:p w:rsidR="00BB1514" w:rsidRPr="00631CF5" w:rsidDel="004B29A5" w:rsidRDefault="00BB1514" w:rsidP="00BB1514">
            <w:pPr>
              <w:spacing w:after="0" w:line="240" w:lineRule="auto"/>
              <w:rPr>
                <w:rFonts w:ascii="GHEA Grapalat" w:eastAsia="Times New Roman" w:hAnsi="GHEA Grapalat" w:cs="Times New Roman"/>
                <w:iCs/>
                <w:color w:val="000000"/>
                <w:sz w:val="21"/>
                <w:szCs w:val="21"/>
                <w:lang w:val="en-US"/>
              </w:rPr>
            </w:pPr>
          </w:p>
        </w:tc>
        <w:tc>
          <w:tcPr>
            <w:tcW w:w="0" w:type="auto"/>
            <w:vAlign w:val="center"/>
          </w:tcPr>
          <w:p w:rsidR="00BB1514" w:rsidRPr="00631CF5" w:rsidDel="004B29A5" w:rsidRDefault="00BB1514" w:rsidP="00BB1514">
            <w:pPr>
              <w:spacing w:after="0" w:line="240" w:lineRule="auto"/>
              <w:rPr>
                <w:rFonts w:ascii="GHEA Grapalat" w:eastAsia="Times New Roman" w:hAnsi="GHEA Grapalat" w:cs="Arial"/>
                <w:iCs/>
                <w:color w:val="000000"/>
                <w:sz w:val="21"/>
                <w:szCs w:val="21"/>
                <w:lang w:val="en-US"/>
              </w:rPr>
            </w:pPr>
          </w:p>
        </w:tc>
      </w:tr>
      <w:tr w:rsidR="00BB1514" w:rsidRPr="00FC6A11" w:rsidTr="007913DD">
        <w:trPr>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xmlns:mc="http://schemas.openxmlformats.org/markup-compatibility/2006" xmlns:wp="http://schemas.openxmlformats.org/drawingml/2006/wordprocessingDrawing" xmlns:wps="http://schemas.microsoft.com/office/word/2010/wordprocessingShape" xmlns:wp14="http://schemas.microsoft.com/office/word/2010/wordprocessingDrawing" xmlns:v="urn:schemas-microsoft-com:vml" xmlns:w14="http://schemas.microsoft.com/office/word/2010/wordml" xmlns:o="urn:schemas-microsoft-com:office:office" w:rsidRPr="00631CF5">
              <w:rPr>
                <w:rFonts w:ascii="GHEA Grapalat" w:eastAsia="Times New Roman" w:hAnsi="GHEA Grapalat" w:cs="Times New Roman"/>
                <w:noProof/>
                <w:sz w:val="24"/>
                <w:szCs w:val="24"/>
                <w:lang w:eastAsia="ru-RU"/>
              </w:rPr>
              <mc:AlternateContent xmlns:mc="http://schemas.openxmlformats.org/markup-compatibility/2006" xmlns:w="http://schemas.openxmlformats.org/wordprocessingml/2006/main" xmlns:wp="http://schemas.openxmlformats.org/drawingml/2006/wordprocessingDrawing" xmlns:wps="http://schemas.microsoft.com/office/word/2010/wordprocessingShape" xmlns:wp14="http://schemas.microsoft.com/office/word/2010/wordprocessingDrawing" xmlns:v="urn:schemas-microsoft-com:vml" xmlns:w14="http://schemas.microsoft.com/office/word/2010/wordml" xmlns:o="urn:schemas-microsoft-com:office:office">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FB6FA"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xmlns:w="http://schemas.openxmlformats.org/wordprocessingml/2006/main" w:rsidRPr="00631CF5">
              <w:rPr>
                <w:rFonts w:ascii="Arial" w:eastAsia="Times New Roman" w:hAnsi="Arial" w:cs="Arial"/>
                <w:iCs/>
                <w:color w:val="000000"/>
                <w:sz w:val="21"/>
                <w:szCs w:val="21"/>
                <w:lang w:val="en-US"/>
              </w:rPr>
              <w:t xml:space="preserve">of the contract</w:t>
            </w:r>
            <w:r xmlns:w="http://schemas.openxmlformats.org/wordprocessingml/2006/main" w:rsidRPr="00631CF5">
              <w:rPr>
                <w:rFonts w:ascii="GHEA Grapalat" w:eastAsia="Times New Roman" w:hAnsi="GHEA Grapalat" w:cs="Times New Roman"/>
                <w:iCs/>
                <w:color w:val="000000"/>
                <w:sz w:val="21"/>
                <w:szCs w:val="21"/>
                <w:lang w:val="pt-BR"/>
              </w:rPr>
              <w:t xml:space="preserve"> </w:t>
            </w:r>
            <w:r xmlns:w="http://schemas.openxmlformats.org/wordprocessingml/2006/main" w:rsidRPr="00631CF5">
              <w:rPr>
                <w:rFonts w:ascii="Arial" w:eastAsia="Times New Roman" w:hAnsi="Arial" w:cs="Arial"/>
                <w:iCs/>
                <w:color w:val="000000"/>
                <w:sz w:val="21"/>
                <w:szCs w:val="21"/>
                <w:lang w:val="en-US"/>
              </w:rPr>
              <w:t xml:space="preserve">side</w:t>
            </w:r>
            <w:r xmlns:w="http://schemas.openxmlformats.org/wordprocessingml/2006/main" w:rsidRPr="00631CF5">
              <w:rPr>
                <w:rFonts w:ascii="GHEA Grapalat" w:eastAsia="Times New Roman" w:hAnsi="GHEA Grapalat" w:cs="Times New Roman"/>
                <w:iCs/>
                <w:color w:val="000000"/>
                <w:sz w:val="21"/>
                <w:szCs w:val="21"/>
                <w:lang w:val="pt-BR"/>
              </w:rPr>
              <w:t xml:space="preserve"> </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location</w:t>
            </w:r>
            <w:r xmlns:w="http://schemas.openxmlformats.org/wordprocessingml/2006/main" w:rsidRPr="00631CF5">
              <w:rPr>
                <w:rFonts w:ascii="GHEA Grapalat" w:eastAsia="Times New Roman" w:hAnsi="GHEA Grapalat" w:cs="Times New Roman"/>
                <w:iCs/>
                <w:color w:val="000000"/>
                <w:sz w:val="21"/>
                <w:szCs w:val="21"/>
                <w:lang w:val="pt-BR"/>
              </w:rPr>
              <w:t xml:space="preserve"> </w:t>
            </w:r>
            <w:r xmlns:w="http://schemas.openxmlformats.org/wordprocessingml/2006/main" w:rsidRPr="00631CF5">
              <w:rPr>
                <w:rFonts w:ascii="Arial" w:eastAsia="Times New Roman" w:hAnsi="Arial" w:cs="Arial"/>
                <w:iCs/>
                <w:color w:val="000000"/>
                <w:sz w:val="21"/>
                <w:szCs w:val="21"/>
                <w:lang w:val="en-US"/>
              </w:rPr>
              <w:t xml:space="preserve">place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hh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hhhh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w:t>
            </w:r>
          </w:p>
        </w:tc>
        <w:tc>
          <w:tcPr>
            <w:tcW w:w="0" w:type="auto"/>
            <w:gridSpan w:val="2"/>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Client:</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location</w:t>
            </w:r>
            <w:r xmlns:w="http://schemas.openxmlformats.org/wordprocessingml/2006/main" w:rsidRPr="00631CF5">
              <w:rPr>
                <w:rFonts w:ascii="GHEA Grapalat" w:eastAsia="Times New Roman" w:hAnsi="GHEA Grapalat" w:cs="Times New Roman"/>
                <w:iCs/>
                <w:color w:val="000000"/>
                <w:sz w:val="21"/>
                <w:szCs w:val="21"/>
                <w:lang w:val="pt-BR"/>
              </w:rPr>
              <w:t xml:space="preserve"> </w:t>
            </w:r>
            <w:r xmlns:w="http://schemas.openxmlformats.org/wordprocessingml/2006/main" w:rsidRPr="00631CF5">
              <w:rPr>
                <w:rFonts w:ascii="Arial" w:eastAsia="Times New Roman" w:hAnsi="Arial" w:cs="Arial"/>
                <w:iCs/>
                <w:color w:val="000000"/>
                <w:sz w:val="21"/>
                <w:szCs w:val="21"/>
                <w:lang w:val="en-US"/>
              </w:rPr>
              <w:t xml:space="preserve">place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hh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631CF5">
              <w:rPr>
                <w:rFonts w:ascii="Arial" w:eastAsia="Times New Roman" w:hAnsi="Arial" w:cs="Arial"/>
                <w:iCs/>
                <w:color w:val="000000"/>
                <w:sz w:val="21"/>
                <w:szCs w:val="21"/>
                <w:lang w:val="en-US"/>
              </w:rPr>
              <w:t xml:space="preserve">hhhh </w:t>
            </w:r>
            <w:r xmlns:w="http://schemas.openxmlformats.org/wordprocessingml/2006/main" w:rsidRPr="00631CF5">
              <w:rPr>
                <w:rFonts w:ascii="GHEA Grapalat" w:eastAsia="Times New Roman" w:hAnsi="GHEA Grapalat" w:cs="Times New Roman"/>
                <w:iCs/>
                <w:color w:val="000000"/>
                <w:sz w:val="21"/>
                <w:szCs w:val="21"/>
                <w:lang w:val="pt-BR"/>
              </w:rPr>
              <w:t xml:space="preserve">___________________________</w:t>
            </w:r>
          </w:p>
        </w:tc>
      </w:tr>
    </w:tbl>
    <w:p w:rsidR="00BB1514" w:rsidRPr="00631CF5" w:rsidRDefault="00BB1514" w:rsidP="00BB1514">
      <w:pPr xmlns:w="http://schemas.openxmlformats.org/wordprocessingml/2006/main">
        <w:spacing w:after="0" w:line="240" w:lineRule="auto"/>
        <w:ind w:firstLine="375"/>
        <w:rPr>
          <w:rFonts w:ascii="GHEA Grapalat" w:eastAsia="Times New Roman" w:hAnsi="GHEA Grapalat" w:cs="Arial"/>
          <w:iCs/>
          <w:color w:val="000000"/>
          <w:sz w:val="21"/>
          <w:szCs w:val="21"/>
          <w:lang w:val="pt-BR"/>
        </w:rPr>
      </w:pPr>
      <w:r xmlns:w="http://schemas.openxmlformats.org/wordprocessingml/2006/main" w:rsidRPr="00631CF5">
        <w:rPr>
          <w:rFonts w:ascii="GHEA Grapalat" w:eastAsia="Times New Roman" w:hAnsi="GHEA Grapalat" w:cs="Arial"/>
          <w:iCs/>
          <w:color w:val="000000"/>
          <w:sz w:val="21"/>
          <w:szCs w:val="21"/>
          <w:lang w:val="pt-BR"/>
        </w:rPr>
        <w:t xml:space="preserve">  </w:t>
      </w:r>
    </w:p>
    <w:p w:rsidR="00BB1514" w:rsidRPr="00631CF5" w:rsidRDefault="00BB1514" w:rsidP="00BB1514">
      <w:pPr>
        <w:spacing w:after="0" w:line="240" w:lineRule="auto"/>
        <w:ind w:firstLine="375"/>
        <w:rPr>
          <w:rFonts w:ascii="GHEA Grapalat" w:eastAsia="Times New Roman" w:hAnsi="GHEA Grapalat" w:cs="Times New Roman"/>
          <w:iCs/>
          <w:color w:val="000000"/>
          <w:sz w:val="15"/>
          <w:szCs w:val="21"/>
          <w:lang w:val="pt-BR"/>
        </w:rPr>
      </w:pPr>
    </w:p>
    <w:p w:rsidR="00BB1514" w:rsidRPr="00631CF5" w:rsidRDefault="00BB1514" w:rsidP="00BB1514">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631CF5">
        <w:rPr>
          <w:rFonts w:ascii="Arial" w:eastAsia="Times New Roman" w:hAnsi="Arial" w:cs="Arial"/>
          <w:b/>
          <w:bCs/>
          <w:iCs/>
          <w:color w:val="000000"/>
          <w:lang w:val="en-US"/>
        </w:rPr>
        <w:t xml:space="preserve">PROTOCOL </w:t>
      </w:r>
      <w:r xmlns:w="http://schemas.openxmlformats.org/wordprocessingml/2006/main" w:rsidRPr="00631CF5">
        <w:rPr>
          <w:rFonts w:ascii="GHEA Grapalat" w:eastAsia="Times New Roman" w:hAnsi="GHEA Grapalat" w:cs="Times New Roman"/>
          <w:b/>
          <w:bCs/>
          <w:iCs/>
          <w:color w:val="000000"/>
          <w:lang w:val="pt-BR"/>
        </w:rPr>
        <w:t xml:space="preserve">N:</w:t>
      </w:r>
    </w:p>
    <w:p w:rsidR="00BB1514" w:rsidRPr="00631CF5" w:rsidRDefault="00BB1514" w:rsidP="00BB1514">
      <w:pPr xmlns:w="http://schemas.openxmlformats.org/wordprocessingml/2006/main">
        <w:spacing w:after="0" w:line="240" w:lineRule="auto"/>
        <w:ind w:firstLine="375"/>
        <w:jc w:val="center"/>
        <w:rPr>
          <w:rFonts w:ascii="GHEA Grapalat" w:eastAsia="Times New Roman" w:hAnsi="GHEA Grapalat" w:cs="Times New Roman"/>
          <w:b/>
          <w:bCs/>
          <w:iCs/>
          <w:color w:val="000000"/>
          <w:lang w:val="pt-BR"/>
        </w:rPr>
      </w:pPr>
      <w:r xmlns:w="http://schemas.openxmlformats.org/wordprocessingml/2006/main" w:rsidRPr="00631CF5">
        <w:rPr>
          <w:rFonts w:ascii="Arial" w:eastAsia="Times New Roman" w:hAnsi="Arial" w:cs="Arial"/>
          <w:b/>
          <w:bCs/>
          <w:iCs/>
          <w:color w:val="000000"/>
          <w:lang w:val="en-US"/>
        </w:rPr>
        <w:t xml:space="preserve">CONTRACT</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en-US"/>
        </w:rPr>
        <w:t xml:space="preserve">OR:</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en-US"/>
        </w:rPr>
        <w:t xml:space="preserve">THAT</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en-US"/>
        </w:rPr>
        <w:t xml:space="preserve">MI:</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en-US"/>
        </w:rPr>
        <w:t xml:space="preserve">PART:</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pt-BR"/>
        </w:rPr>
        <w:t xml:space="preserve">PERFORMANCE</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pt-BR"/>
        </w:rPr>
        <w:t xml:space="preserve">RESULTS:</w:t>
      </w:r>
      <w:r xmlns:w="http://schemas.openxmlformats.org/wordprocessingml/2006/main" w:rsidRPr="00631CF5">
        <w:rPr>
          <w:rFonts w:ascii="GHEA Grapalat" w:eastAsia="Times New Roman" w:hAnsi="GHEA Grapalat" w:cs="Times New Roman"/>
          <w:b/>
          <w:bCs/>
          <w:iCs/>
          <w:color w:val="000000"/>
          <w:lang w:val="pt-BR"/>
        </w:rPr>
        <w:t xml:space="preserve"> </w:t>
      </w:r>
    </w:p>
    <w:p w:rsidR="00BB1514" w:rsidRPr="00631CF5" w:rsidRDefault="00BB1514" w:rsidP="00BB1514">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631CF5">
        <w:rPr>
          <w:rFonts w:ascii="Arial" w:eastAsia="Times New Roman" w:hAnsi="Arial" w:cs="Arial"/>
          <w:b/>
          <w:bCs/>
          <w:iCs/>
          <w:color w:val="000000"/>
          <w:lang w:val="en-US"/>
        </w:rPr>
        <w:t xml:space="preserve">RECEPTION </w:t>
      </w:r>
      <w:r xmlns:w="http://schemas.openxmlformats.org/wordprocessingml/2006/main" w:rsidRPr="00631CF5">
        <w:rPr>
          <w:rFonts w:ascii="GHEA Grapalat" w:eastAsia="Times New Roman" w:hAnsi="GHEA Grapalat" w:cs="Times New Roman"/>
          <w:b/>
          <w:bCs/>
          <w:iCs/>
          <w:color w:val="000000"/>
          <w:lang w:val="pt-BR"/>
        </w:rPr>
        <w:t xml:space="preserve">- </w:t>
      </w:r>
      <w:r xmlns:w="http://schemas.openxmlformats.org/wordprocessingml/2006/main" w:rsidRPr="00631CF5">
        <w:rPr>
          <w:rFonts w:ascii="Arial" w:eastAsia="Times New Roman" w:hAnsi="Arial" w:cs="Arial"/>
          <w:b/>
          <w:bCs/>
          <w:iCs/>
          <w:color w:val="000000"/>
          <w:lang w:val="en-US"/>
        </w:rPr>
        <w:t xml:space="preserve">ACCEPTANCE</w:t>
      </w:r>
    </w:p>
    <w:p w:rsidR="00BB1514" w:rsidRPr="00631CF5" w:rsidRDefault="00BB1514" w:rsidP="00BB1514">
      <w:pPr>
        <w:spacing w:after="0" w:line="240" w:lineRule="auto"/>
        <w:jc w:val="center"/>
        <w:rPr>
          <w:rFonts w:ascii="GHEA Grapalat" w:eastAsia="Times New Roman" w:hAnsi="GHEA Grapalat" w:cs="Times New Roman"/>
          <w:b/>
          <w:bCs/>
          <w:i/>
          <w:iCs/>
          <w:sz w:val="20"/>
          <w:szCs w:val="20"/>
          <w:lang w:val="es-ES"/>
        </w:rPr>
      </w:pPr>
    </w:p>
    <w:p w:rsidR="00BB1514" w:rsidRPr="00631CF5" w:rsidRDefault="00BB1514" w:rsidP="00BB1514">
      <w:pPr xmlns:w="http://schemas.openxmlformats.org/wordprocessingml/2006/main">
        <w:spacing w:after="0" w:line="240" w:lineRule="auto"/>
        <w:ind w:firstLine="540"/>
        <w:jc w:val="both"/>
        <w:rPr>
          <w:rFonts w:ascii="GHEA Grapalat" w:eastAsia="Times New Roman" w:hAnsi="GHEA Grapalat" w:cs="Times New Roman"/>
          <w:i/>
          <w:iCs/>
          <w:sz w:val="20"/>
          <w:szCs w:val="20"/>
          <w:lang w:val="es-ES"/>
        </w:rPr>
      </w:pPr>
      <w:r xmlns:w="http://schemas.openxmlformats.org/wordprocessingml/2006/main" w:rsidRPr="00631CF5">
        <w:rPr>
          <w:rFonts w:ascii="GHEA Grapalat" w:eastAsia="Times New Roman" w:hAnsi="GHEA Grapalat" w:cs="Times New Roman"/>
          <w:i/>
          <w:color w:val="000000"/>
          <w:sz w:val="21"/>
          <w:szCs w:val="21"/>
          <w:lang w:val="es-ES" w:eastAsia="ru-RU"/>
        </w:rPr>
        <w:t xml:space="preserve">" " " "</w:t>
      </w:r>
      <w:r xmlns:w="http://schemas.openxmlformats.org/wordprocessingml/2006/main" w:rsidRPr="00631CF5">
        <w:rPr>
          <w:rFonts w:ascii="GHEA Grapalat" w:eastAsia="Times New Roman" w:hAnsi="GHEA Grapalat" w:cs="Times New Roman"/>
          <w:i/>
          <w:iCs/>
          <w:sz w:val="20"/>
          <w:szCs w:val="20"/>
          <w:lang w:val="es-ES"/>
        </w:rPr>
        <w:t xml:space="preserve">  </w:t>
      </w:r>
      <w:r xmlns:w="http://schemas.openxmlformats.org/wordprocessingml/2006/main" w:rsidRPr="00631CF5">
        <w:rPr>
          <w:rFonts w:ascii="GHEA Grapalat" w:eastAsia="Times New Roman" w:hAnsi="GHEA Grapalat" w:cs="Times New Roman"/>
          <w:i/>
          <w:color w:val="000000"/>
          <w:sz w:val="21"/>
          <w:szCs w:val="21"/>
          <w:lang w:val="es-ES" w:eastAsia="ru-RU"/>
        </w:rPr>
        <w:t xml:space="preserve">20 </w:t>
      </w:r>
      <w:r xmlns:w="http://schemas.openxmlformats.org/wordprocessingml/2006/main" w:rsidRPr="00631CF5">
        <w:rPr>
          <w:rFonts w:ascii="Arial" w:eastAsia="Times New Roman" w:hAnsi="Arial" w:cs="Arial"/>
          <w:i/>
          <w:color w:val="000000"/>
          <w:sz w:val="21"/>
          <w:szCs w:val="21"/>
          <w:lang w:val="en-AU" w:eastAsia="ru-RU"/>
        </w:rPr>
        <w:t xml:space="preserve">years</w:t>
      </w:r>
      <w:r xmlns:w="http://schemas.openxmlformats.org/wordprocessingml/2006/main" w:rsidRPr="00631CF5">
        <w:rPr>
          <w:rFonts w:ascii="GHEA Grapalat" w:eastAsia="Times New Roman" w:hAnsi="GHEA Grapalat" w:cs="Times New Roman"/>
          <w:i/>
          <w:color w:val="000000"/>
          <w:sz w:val="21"/>
          <w:szCs w:val="21"/>
          <w:lang w:val="es-ES" w:eastAsia="ru-RU"/>
        </w:rPr>
        <w:t xml:space="preserve">​</w:t>
      </w:r>
    </w:p>
    <w:p w:rsidR="00BB1514" w:rsidRPr="00631CF5" w:rsidRDefault="00BB1514" w:rsidP="00BB1514">
      <w:pPr>
        <w:spacing w:after="0" w:line="240" w:lineRule="auto"/>
        <w:jc w:val="both"/>
        <w:rPr>
          <w:rFonts w:ascii="GHEA Grapalat" w:eastAsia="Times New Roman" w:hAnsi="GHEA Grapalat" w:cs="Times New Roman"/>
          <w:i/>
          <w:iCs/>
          <w:sz w:val="20"/>
          <w:szCs w:val="20"/>
          <w:lang w:val="es-ES"/>
        </w:rPr>
      </w:pPr>
    </w:p>
    <w:p w:rsidR="00BB1514" w:rsidRPr="00631CF5" w:rsidRDefault="00BB1514" w:rsidP="00BB1514">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631CF5">
        <w:rPr>
          <w:rFonts w:ascii="Arial" w:eastAsia="Times New Roman" w:hAnsi="Arial" w:cs="Arial"/>
          <w:color w:val="000000"/>
          <w:sz w:val="21"/>
          <w:szCs w:val="21"/>
          <w:lang w:val="en-US"/>
        </w:rPr>
        <w:t xml:space="preserve">Name of the contract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hereinafter: </w:t>
      </w:r>
      <w:r xmlns:w="http://schemas.openxmlformats.org/wordprocessingml/2006/main" w:rsidRPr="00631CF5">
        <w:rPr>
          <w:rFonts w:ascii="GHEA Grapalat" w:eastAsia="Times New Roman" w:hAnsi="GHEA Grapalat" w:cs="Times New Roman"/>
          <w:color w:val="000000"/>
          <w:sz w:val="21"/>
          <w:szCs w:val="21"/>
          <w:lang w:val="es-ES"/>
        </w:rPr>
        <w:t xml:space="preserve">Contract </w:t>
      </w:r>
      <w:r xmlns:w="http://schemas.openxmlformats.org/wordprocessingml/2006/main" w:rsidRPr="00631CF5">
        <w:rPr>
          <w:rFonts w:ascii="Arial" w:eastAsia="Times New Roman" w:hAnsi="Arial" w:cs="Arial"/>
          <w:color w:val="000000"/>
          <w:sz w:val="21"/>
          <w:szCs w:val="21"/>
          <w:lang w:val="en-US"/>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name </w:t>
      </w:r>
      <w:r xmlns:w="http://schemas.openxmlformats.org/wordprocessingml/2006/main" w:rsidRPr="00631CF5">
        <w:rPr>
          <w:rFonts w:ascii="Arial" w:eastAsia="Times New Roman" w:hAnsi="Arial" w:cs="Arial"/>
          <w:color w:val="000000"/>
          <w:sz w:val="21"/>
          <w:szCs w:val="21"/>
          <w:lang w:val="en-US"/>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____________________________________________________________________________________________</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631CF5">
        <w:rPr>
          <w:rFonts w:ascii="Arial" w:eastAsia="Times New Roman" w:hAnsi="Arial" w:cs="Arial"/>
          <w:color w:val="000000"/>
          <w:sz w:val="21"/>
          <w:szCs w:val="21"/>
          <w:lang w:val="en-US"/>
        </w:rPr>
        <w:t xml:space="preserve">of the contract</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sealing</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date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"____" "__________________" </w:t>
      </w:r>
      <w:r xmlns:w="http://schemas.openxmlformats.org/wordprocessingml/2006/main" w:rsidRPr="00631CF5">
        <w:rPr>
          <w:rFonts w:ascii="Arial" w:eastAsia="Times New Roman" w:hAnsi="Arial" w:cs="Arial"/>
          <w:color w:val="000000"/>
          <w:sz w:val="21"/>
          <w:szCs w:val="21"/>
          <w:lang w:val="en-US"/>
        </w:rPr>
        <w:t xml:space="preserve">20</w:t>
      </w:r>
    </w:p>
    <w:p w:rsidR="00BB1514" w:rsidRPr="00631CF5" w:rsidRDefault="00BB1514" w:rsidP="00BB1514">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631CF5">
        <w:rPr>
          <w:rFonts w:ascii="Arial" w:eastAsia="Times New Roman" w:hAnsi="Arial" w:cs="Arial"/>
          <w:color w:val="000000"/>
          <w:sz w:val="21"/>
          <w:szCs w:val="21"/>
          <w:lang w:val="en-US"/>
        </w:rPr>
        <w:t xml:space="preserve">of the contract</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number </w:t>
      </w:r>
      <w:r xmlns:w="http://schemas.openxmlformats.org/wordprocessingml/2006/main" w:rsidRPr="00631CF5">
        <w:rPr>
          <w:rFonts w:ascii="GHEA Grapalat" w:eastAsia="Times New Roman" w:hAnsi="GHEA Grapalat" w:cs="Times New Roman"/>
          <w:color w:val="000000"/>
          <w:sz w:val="21"/>
          <w:szCs w:val="21"/>
          <w:lang w:val="es-ES"/>
        </w:rPr>
        <w:t xml:space="preserve">: __________</w:t>
      </w:r>
    </w:p>
    <w:p w:rsidR="00BB1514" w:rsidRPr="00631CF5" w:rsidRDefault="00BB1514" w:rsidP="00BB1514">
      <w:pPr xmlns:w="http://schemas.openxmlformats.org/wordprocessingml/2006/main">
        <w:spacing w:after="0" w:line="240" w:lineRule="auto"/>
        <w:jc w:val="both"/>
        <w:rPr>
          <w:rFonts w:ascii="GHEA Grapalat" w:eastAsia="Times New Roman" w:hAnsi="GHEA Grapalat" w:cs="Sylfaen"/>
          <w:iCs/>
          <w:sz w:val="24"/>
          <w:szCs w:val="24"/>
          <w:lang w:val="es-ES"/>
        </w:rPr>
      </w:pPr>
      <w:proofErr xmlns:w="http://schemas.openxmlformats.org/wordprocessingml/2006/main" w:type="gramStart"/>
      <w:r xmlns:w="http://schemas.openxmlformats.org/wordprocessingml/2006/main" w:rsidRPr="00631CF5">
        <w:rPr>
          <w:rFonts w:ascii="Arial" w:eastAsia="Times New Roman" w:hAnsi="Arial" w:cs="Arial"/>
          <w:iCs/>
          <w:color w:val="000000"/>
          <w:sz w:val="21"/>
          <w:szCs w:val="21"/>
          <w:lang w:val="en-US"/>
        </w:rPr>
        <w:t xml:space="preserve">Client:</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n-US"/>
        </w:rPr>
        <w:t xml:space="preserve">and:</w:t>
      </w:r>
      <w:proofErr xmlns:w="http://schemas.openxmlformats.org/wordprocessingml/2006/main" w:type="gramEnd"/>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of the contract</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n-US"/>
        </w:rPr>
        <w:t xml:space="preserve">the side</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hy-AM"/>
        </w:rPr>
        <w:t xml:space="preserve">basis</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hy-AM"/>
        </w:rPr>
        <w:t xml:space="preserve">accepting</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hy-AM"/>
        </w:rPr>
        <w:t xml:space="preserve">of the contract</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hy-AM"/>
        </w:rPr>
        <w:t xml:space="preserve">performance</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hy-AM"/>
        </w:rPr>
        <w:t xml:space="preserve">regarding</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20:00</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Arial" w:eastAsia="Times New Roman" w:hAnsi="Arial" w:cs="Arial"/>
          <w:color w:val="000000"/>
          <w:sz w:val="21"/>
          <w:szCs w:val="21"/>
          <w:lang w:val="hy-AM"/>
        </w:rPr>
        <w:t xml:space="preserve">in</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Arial" w:eastAsia="Times New Roman" w:hAnsi="Arial" w:cs="Arial"/>
          <w:color w:val="000000"/>
          <w:sz w:val="21"/>
          <w:szCs w:val="21"/>
          <w:lang w:val="hy-AM"/>
        </w:rPr>
        <w:t xml:space="preserve">out</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Arial" w:eastAsia="Times New Roman" w:hAnsi="Arial" w:cs="Arial"/>
          <w:color w:val="000000"/>
          <w:sz w:val="21"/>
          <w:szCs w:val="21"/>
          <w:lang w:val="hy-AM"/>
        </w:rPr>
        <w:t xml:space="preserve">written</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GHEA Grapalat" w:eastAsia="Times New Roman" w:hAnsi="GHEA Grapalat" w:cs="Times New Roman"/>
          <w:color w:val="000000"/>
          <w:sz w:val="21"/>
          <w:szCs w:val="21"/>
          <w:lang w:val="es-ES"/>
        </w:rPr>
        <w:t xml:space="preserve">N ___ </w:t>
      </w:r>
      <w:r xmlns:w="http://schemas.openxmlformats.org/wordprocessingml/2006/main" w:rsidRPr="00631CF5">
        <w:rPr>
          <w:rFonts w:ascii="Arial" w:eastAsia="Times New Roman" w:hAnsi="Arial" w:cs="Arial"/>
          <w:color w:val="000000"/>
          <w:sz w:val="21"/>
          <w:szCs w:val="21"/>
          <w:lang w:val="hy-AM"/>
        </w:rPr>
        <w:t xml:space="preserve">account</w:t>
      </w:r>
      <w:r xmlns:w="http://schemas.openxmlformats.org/wordprocessingml/2006/main" w:rsidRPr="00631CF5">
        <w:rPr>
          <w:rFonts w:ascii="GHEA Grapalat" w:eastAsia="Times New Roman" w:hAnsi="GHEA Grapalat" w:cs="Times New Roman"/>
          <w:color w:val="000000"/>
          <w:sz w:val="21"/>
          <w:szCs w:val="21"/>
          <w:lang w:val="hy-AM"/>
        </w:rPr>
        <w:t xml:space="preserve"> </w:t>
      </w:r>
      <w:r xmlns:w="http://schemas.openxmlformats.org/wordprocessingml/2006/main" w:rsidRPr="00631CF5">
        <w:rPr>
          <w:rFonts w:ascii="Arial" w:eastAsia="Times New Roman" w:hAnsi="Arial" w:cs="Arial"/>
          <w:color w:val="000000"/>
          <w:sz w:val="21"/>
          <w:szCs w:val="21"/>
          <w:lang w:val="hy-AM"/>
        </w:rPr>
        <w:t xml:space="preserve">the invoice </w:t>
      </w:r>
      <w:r xmlns:w="http://schemas.openxmlformats.org/wordprocessingml/2006/main" w:rsidRPr="00631CF5">
        <w:rPr>
          <w:rFonts w:ascii="Arial" w:eastAsia="Times New Roman" w:hAnsi="Arial" w:cs="Arial"/>
          <w:color w:val="000000"/>
          <w:sz w:val="21"/>
          <w:szCs w:val="21"/>
          <w:lang w:val="es-ES"/>
        </w:rPr>
        <w:t xml:space="preserve">was drawn </w:t>
      </w:r>
      <w:r xmlns:w="http://schemas.openxmlformats.org/wordprocessingml/2006/main" w:rsidRPr="00631CF5">
        <w:rPr>
          <w:rFonts w:ascii="GHEA Grapalat" w:eastAsia="Times New Roman" w:hAnsi="GHEA Grapalat" w:cs="Times New Roman"/>
          <w:color w:val="000000"/>
          <w:sz w:val="21"/>
          <w:szCs w:val="21"/>
          <w:lang w:val="hy-AM"/>
        </w:rPr>
        <w:t xml:space="preserve">up</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s-ES"/>
        </w:rPr>
        <w:t xml:space="preserve">hereby</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s-ES"/>
        </w:rPr>
        <w:t xml:space="preserve">the record</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s-ES"/>
        </w:rPr>
        <w:t xml:space="preserve">of the following:</w:t>
      </w:r>
      <w:r xmlns:w="http://schemas.openxmlformats.org/wordprocessingml/2006/main" w:rsidRPr="00631CF5">
        <w:rPr>
          <w:rFonts w:ascii="GHEA Grapalat" w:eastAsia="Times New Roman" w:hAnsi="GHEA Grapalat" w:cs="Times New Roman"/>
          <w:color w:val="000000"/>
          <w:sz w:val="21"/>
          <w:szCs w:val="21"/>
          <w:lang w:val="es-ES"/>
        </w:rPr>
        <w:t xml:space="preserve"> </w:t>
      </w:r>
      <w:r xmlns:w="http://schemas.openxmlformats.org/wordprocessingml/2006/main" w:rsidRPr="00631CF5">
        <w:rPr>
          <w:rFonts w:ascii="Arial" w:eastAsia="Times New Roman" w:hAnsi="Arial" w:cs="Arial"/>
          <w:color w:val="000000"/>
          <w:sz w:val="21"/>
          <w:szCs w:val="21"/>
          <w:lang w:val="es-ES"/>
        </w:rPr>
        <w:t xml:space="preserve">about</w:t>
      </w:r>
      <w:r xmlns:w="http://schemas.openxmlformats.org/wordprocessingml/2006/main" w:rsidRPr="00631CF5">
        <w:rPr>
          <w:rFonts w:ascii="GHEA Grapalat" w:eastAsia="Times New Roman" w:hAnsi="GHEA Grapalat" w:cs="Times New Roman"/>
          <w:color w:val="000000"/>
          <w:sz w:val="21"/>
          <w:szCs w:val="21"/>
          <w:lang w:val="es-ES"/>
        </w:rPr>
        <w:t xml:space="preserve">​</w:t>
      </w:r>
    </w:p>
    <w:p w:rsidR="00BB1514" w:rsidRPr="00631CF5" w:rsidRDefault="00BB1514" w:rsidP="00BB1514">
      <w:pPr xmlns:w="http://schemas.openxmlformats.org/wordprocessingml/2006/main">
        <w:spacing w:after="0" w:line="240" w:lineRule="auto"/>
        <w:jc w:val="both"/>
        <w:rPr>
          <w:rFonts w:ascii="GHEA Grapalat" w:eastAsia="Times New Roman" w:hAnsi="GHEA Grapalat" w:cs="Times New Roman"/>
          <w:iCs/>
          <w:color w:val="000000"/>
          <w:sz w:val="21"/>
          <w:szCs w:val="21"/>
          <w:lang w:val="hy-AM"/>
        </w:rPr>
      </w:pPr>
      <w:r xmlns:w="http://schemas.openxmlformats.org/wordprocessingml/2006/main" w:rsidRPr="00631CF5">
        <w:rPr>
          <w:rFonts w:ascii="Arial" w:eastAsia="Times New Roman" w:hAnsi="Arial" w:cs="Arial"/>
          <w:iCs/>
          <w:color w:val="000000"/>
          <w:sz w:val="21"/>
          <w:szCs w:val="21"/>
          <w:lang w:val="en-US"/>
        </w:rPr>
        <w:t xml:space="preserve">of the contract</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n-US"/>
        </w:rPr>
        <w:t xml:space="preserve">within</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of the contract</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side</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s-ES"/>
        </w:rPr>
        <w:t xml:space="preserve">deliver</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s-ES"/>
        </w:rPr>
        <w:t xml:space="preserve">is</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s-ES"/>
        </w:rPr>
        <w:t xml:space="preserve">as follows:</w:t>
      </w:r>
      <w:r xmlns:w="http://schemas.openxmlformats.org/wordprocessingml/2006/main" w:rsidRPr="00631CF5">
        <w:rPr>
          <w:rFonts w:ascii="GHEA Grapalat" w:eastAsia="Times New Roman" w:hAnsi="GHEA Grapalat" w:cs="Times New Roman"/>
          <w:iCs/>
          <w:color w:val="000000"/>
          <w:sz w:val="21"/>
          <w:szCs w:val="21"/>
          <w:lang w:val="es-ES"/>
        </w:rPr>
        <w:t xml:space="preserve"> </w:t>
      </w:r>
      <w:r xmlns:w="http://schemas.openxmlformats.org/wordprocessingml/2006/main" w:rsidRPr="00631CF5">
        <w:rPr>
          <w:rFonts w:ascii="Arial" w:eastAsia="Times New Roman" w:hAnsi="Arial" w:cs="Arial"/>
          <w:iCs/>
          <w:color w:val="000000"/>
          <w:sz w:val="21"/>
          <w:szCs w:val="21"/>
          <w:lang w:val="es-ES"/>
        </w:rPr>
        <w:t xml:space="preserve">services </w:t>
      </w:r>
      <w:r xmlns:w="http://schemas.openxmlformats.org/wordprocessingml/2006/main" w:rsidRPr="00631CF5">
        <w:rPr>
          <w:rFonts w:ascii="Arial" w:eastAsia="Times New Roman" w:hAnsi="Arial" w:cs="Arial"/>
          <w:iCs/>
          <w:color w:val="000000"/>
          <w:sz w:val="21"/>
          <w:szCs w:val="21"/>
          <w:lang w:val="en-US"/>
        </w:rPr>
        <w:t xml:space="preserve">:</w:t>
      </w:r>
    </w:p>
    <w:p w:rsidR="00BB1514" w:rsidRPr="00631CF5" w:rsidRDefault="00BB1514" w:rsidP="00BB1514">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B1514" w:rsidRPr="00631CF5" w:rsidTr="007913DD">
        <w:trPr>
          <w:jc w:val="right"/>
        </w:trPr>
        <w:tc>
          <w:tcPr>
            <w:tcW w:w="357" w:type="dxa"/>
            <w:vMerge w:val="restart"/>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GHEA Grapalat" w:eastAsia="Times New Roman" w:hAnsi="GHEA Grapalat" w:cs="Times New Roman"/>
                <w:sz w:val="18"/>
                <w:szCs w:val="18"/>
                <w:lang w:val="en-US"/>
              </w:rPr>
              <w:t xml:space="preserve">N:</w:t>
            </w:r>
          </w:p>
        </w:tc>
        <w:tc>
          <w:tcPr>
            <w:tcW w:w="10348" w:type="dxa"/>
            <w:gridSpan w:val="8"/>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Served</w:t>
            </w:r>
            <w:r xmlns:w="http://schemas.openxmlformats.org/wordprocessingml/2006/main" w:rsidRPr="00631CF5">
              <w:rPr>
                <w:rFonts w:ascii="GHEA Grapalat" w:eastAsia="Times New Roman" w:hAnsi="GHEA Grapalat" w:cs="Courier New"/>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of services</w:t>
            </w:r>
          </w:p>
        </w:tc>
      </w:tr>
      <w:tr w:rsidR="00BB1514" w:rsidRPr="00FC6A11" w:rsidTr="007913DD">
        <w:trPr>
          <w:jc w:val="right"/>
        </w:trPr>
        <w:tc>
          <w:tcPr>
            <w:tcW w:w="357" w:type="dxa"/>
            <w:vMerge/>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name:</w:t>
            </w:r>
          </w:p>
        </w:tc>
        <w:tc>
          <w:tcPr>
            <w:tcW w:w="1440" w:type="dxa"/>
            <w:vMerge w:val="restart"/>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technical</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characteristic</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briefly</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the essay</w:t>
            </w:r>
          </w:p>
        </w:tc>
        <w:tc>
          <w:tcPr>
            <w:tcW w:w="2916" w:type="dxa"/>
            <w:gridSpan w:val="2"/>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quantitative</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indicator</w:t>
            </w:r>
          </w:p>
        </w:tc>
        <w:tc>
          <w:tcPr>
            <w:tcW w:w="2976" w:type="dxa"/>
            <w:gridSpan w:val="2"/>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performance</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period</w:t>
            </w:r>
          </w:p>
        </w:tc>
        <w:tc>
          <w:tcPr>
            <w:tcW w:w="1168" w:type="dxa"/>
            <w:vMerge w:val="restart"/>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Payment:</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subject to</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amount </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thousand</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AMD </w:t>
            </w:r>
            <w:r xmlns:w="http://schemas.openxmlformats.org/wordprocessingml/2006/main" w:rsidRPr="00631CF5">
              <w:rPr>
                <w:rFonts w:ascii="GHEA Grapalat" w:eastAsia="Times New Roman" w:hAnsi="GHEA Grapalat" w:cs="Times New Roman"/>
                <w:sz w:val="18"/>
                <w:szCs w:val="18"/>
                <w:lang w:val="en-US"/>
              </w:rPr>
              <w:t xml:space="preserve">/</w:t>
            </w:r>
          </w:p>
        </w:tc>
        <w:tc>
          <w:tcPr>
            <w:tcW w:w="675" w:type="dxa"/>
            <w:vMerge w:val="restart"/>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Payment:</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due date </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by</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payment</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schedule </w:t>
            </w:r>
            <w:r xmlns:w="http://schemas.openxmlformats.org/wordprocessingml/2006/main" w:rsidRPr="00631CF5">
              <w:rPr>
                <w:rFonts w:ascii="GHEA Grapalat" w:eastAsia="Times New Roman" w:hAnsi="GHEA Grapalat" w:cs="Times New Roman"/>
                <w:sz w:val="18"/>
                <w:szCs w:val="18"/>
                <w:lang w:val="en-US"/>
              </w:rPr>
              <w:t xml:space="preserve">/</w:t>
            </w:r>
          </w:p>
        </w:tc>
      </w:tr>
      <w:tr w:rsidR="00BB1514" w:rsidRPr="00631CF5" w:rsidTr="007913DD">
        <w:trPr>
          <w:trHeight w:val="1105"/>
          <w:jc w:val="right"/>
        </w:trPr>
        <w:tc>
          <w:tcPr>
            <w:tcW w:w="357" w:type="dxa"/>
            <w:vMerge/>
            <w:tcBorders>
              <w:bottom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according to</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by contract</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approved</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of purchase</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of the schedule</w:t>
            </w:r>
          </w:p>
        </w:tc>
        <w:tc>
          <w:tcPr>
            <w:tcW w:w="1116" w:type="dxa"/>
            <w:tcBorders>
              <w:bottom w:val="single" w:sz="4" w:space="0" w:color="auto"/>
            </w:tcBorders>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actually</w:t>
            </w:r>
          </w:p>
        </w:tc>
        <w:tc>
          <w:tcPr>
            <w:tcW w:w="1842" w:type="dxa"/>
            <w:tcBorders>
              <w:bottom w:val="single" w:sz="4" w:space="0" w:color="auto"/>
            </w:tcBorders>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according to</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by contract</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approved</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of purchase</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of the schedule</w:t>
            </w:r>
          </w:p>
        </w:tc>
        <w:tc>
          <w:tcPr>
            <w:tcW w:w="1134" w:type="dxa"/>
            <w:tcBorders>
              <w:bottom w:val="single" w:sz="4" w:space="0" w:color="auto"/>
            </w:tcBorders>
            <w:shd w:val="clear" w:color="auto" w:fill="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actually</w:t>
            </w:r>
          </w:p>
        </w:tc>
        <w:tc>
          <w:tcPr>
            <w:tcW w:w="1168"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r>
    </w:tbl>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Arial"/>
          <w:iCs/>
          <w:color w:val="000000"/>
          <w:sz w:val="21"/>
          <w:szCs w:val="21"/>
          <w:lang w:val="es-ES"/>
        </w:rPr>
      </w:pPr>
      <w:r xmlns:w="http://schemas.openxmlformats.org/wordprocessingml/2006/main" w:rsidRPr="00631CF5">
        <w:rPr>
          <w:rFonts w:ascii="GHEA Grapalat" w:eastAsia="Times New Roman" w:hAnsi="GHEA Grapalat" w:cs="Arial"/>
          <w:iCs/>
          <w:color w:val="000000"/>
          <w:sz w:val="21"/>
          <w:szCs w:val="21"/>
          <w:lang w:val="es-ES"/>
        </w:rPr>
        <w:t xml:space="preserve"> </w:t>
      </w:r>
    </w:p>
    <w:p w:rsidR="00BB1514" w:rsidRPr="00631CF5" w:rsidRDefault="00BB1514" w:rsidP="00BB1514">
      <w:pPr xmlns:w="http://schemas.openxmlformats.org/wordprocessingml/2006/main">
        <w:spacing w:after="0" w:line="240" w:lineRule="auto"/>
        <w:ind w:firstLine="375"/>
        <w:jc w:val="both"/>
        <w:rPr>
          <w:rFonts w:ascii="GHEA Grapalat" w:eastAsia="Times New Roman" w:hAnsi="GHEA Grapalat" w:cs="Times New Roman"/>
          <w:iCs/>
          <w:snapToGrid w:val="0"/>
          <w:color w:val="000000"/>
          <w:sz w:val="21"/>
          <w:szCs w:val="21"/>
          <w:lang w:val="es-ES"/>
        </w:rPr>
      </w:pPr>
      <w:r xmlns:w="http://schemas.openxmlformats.org/wordprocessingml/2006/main" w:rsidRPr="00631CF5">
        <w:rPr>
          <w:rFonts w:ascii="GHEA Grapalat" w:eastAsia="Times New Roman" w:hAnsi="GHEA Grapalat" w:cs="Arial"/>
          <w:iCs/>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Present</w:t>
      </w:r>
      <w:r xmlns:w="http://schemas.openxmlformats.org/wordprocessingml/2006/main" w:rsidRPr="00631CF5">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631CF5">
        <w:rPr>
          <w:rFonts w:ascii="Arial" w:eastAsia="Times New Roman" w:hAnsi="Arial" w:cs="Arial"/>
          <w:iCs/>
          <w:snapToGrid w:val="0"/>
          <w:color w:val="000000"/>
          <w:sz w:val="21"/>
          <w:szCs w:val="21"/>
          <w:lang w:val="en-US"/>
        </w:rPr>
        <w:t xml:space="preserve">protocol</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n-US"/>
        </w:rPr>
        <w:t xml:space="preserve">bilateral</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confirmation</w:t>
      </w:r>
      <w:r xmlns:w="http://schemas.openxmlformats.org/wordprocessingml/2006/main" w:rsidRPr="00631CF5">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for</w:t>
      </w:r>
      <w:r xmlns:w="http://schemas.openxmlformats.org/wordprocessingml/2006/main" w:rsidRPr="00631CF5">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basis</w:t>
      </w:r>
      <w:r xmlns:w="http://schemas.openxmlformats.org/wordprocessingml/2006/main" w:rsidRPr="00631CF5">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constituted</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n-US"/>
        </w:rPr>
        <w:t xml:space="preserve">account</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n-US"/>
        </w:rPr>
        <w:t xml:space="preserve">the invoice</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n-US"/>
        </w:rPr>
        <w:t xml:space="preserve">and:</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hy-AM"/>
        </w:rPr>
        <w:t xml:space="preserve">positive</w:t>
      </w:r>
      <w:r xmlns:w="http://schemas.openxmlformats.org/wordprocessingml/2006/main" w:rsidRPr="00631CF5">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631CF5">
        <w:rPr>
          <w:rFonts w:ascii="Arial" w:eastAsia="Times New Roman" w:hAnsi="Arial" w:cs="Arial"/>
          <w:color w:val="000000"/>
          <w:sz w:val="21"/>
          <w:szCs w:val="21"/>
          <w:lang w:val="es-ES"/>
        </w:rPr>
        <w:t xml:space="preserve">the conclusion</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is</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are</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hereby</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protocol</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constituent</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part</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and:</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attached</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631CF5">
        <w:rPr>
          <w:rFonts w:ascii="Arial" w:eastAsia="Times New Roman" w:hAnsi="Arial" w:cs="Arial"/>
          <w:iCs/>
          <w:snapToGrid w:val="0"/>
          <w:color w:val="000000"/>
          <w:sz w:val="21"/>
          <w:szCs w:val="21"/>
          <w:lang w:val="es-ES"/>
        </w:rPr>
        <w:t xml:space="preserve">are</w:t>
      </w:r>
      <w:r xmlns:w="http://schemas.openxmlformats.org/wordprocessingml/2006/main" w:rsidRPr="00631CF5">
        <w:rPr>
          <w:rFonts w:ascii="GHEA Grapalat" w:eastAsia="Times New Roman" w:hAnsi="GHEA Grapalat" w:cs="Times New Roman"/>
          <w:iCs/>
          <w:snapToGrid w:val="0"/>
          <w:color w:val="000000"/>
          <w:sz w:val="21"/>
          <w:szCs w:val="21"/>
          <w:lang w:val="es-ES"/>
        </w:rPr>
        <w:t xml:space="preserve">​</w:t>
      </w: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1"/>
          <w:szCs w:val="21"/>
          <w:lang w:val="es-ES"/>
        </w:rPr>
      </w:pP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
          <w:szCs w:val="21"/>
          <w:lang w:val="es-ES"/>
        </w:rPr>
      </w:pPr>
    </w:p>
    <w:p w:rsidR="00BB1514" w:rsidRPr="00631CF5" w:rsidRDefault="00BB1514" w:rsidP="00BB1514">
      <w:pPr xmlns:w="http://schemas.openxmlformats.org/wordprocessingml/2006/main">
        <w:spacing w:after="0" w:line="240" w:lineRule="auto"/>
        <w:ind w:firstLine="375"/>
        <w:rPr>
          <w:rFonts w:ascii="GHEA Grapalat" w:eastAsia="Times New Roman" w:hAnsi="GHEA Grapalat" w:cs="Times New Roman"/>
          <w:iCs/>
          <w:snapToGrid w:val="0"/>
          <w:color w:val="000000"/>
          <w:sz w:val="2"/>
          <w:szCs w:val="21"/>
          <w:lang w:val="es-ES"/>
        </w:rPr>
      </w:pPr>
      <w:r xmlns:w="http://schemas.openxmlformats.org/wordprocessingml/2006/main" w:rsidRPr="00631CF5">
        <w:rPr>
          <w:rFonts w:ascii="GHEA Grapalat" w:eastAsia="Times New Roman" w:hAnsi="GHEA Grapalat"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1514" w:rsidRPr="00631CF5" w:rsidTr="007913DD">
        <w:trPr>
          <w:trHeight w:val="266"/>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631CF5">
              <w:rPr>
                <w:rFonts w:ascii="Arial" w:eastAsia="Times New Roman" w:hAnsi="Arial" w:cs="Arial"/>
                <w:iCs/>
                <w:color w:val="000000"/>
                <w:sz w:val="21"/>
                <w:szCs w:val="21"/>
                <w:lang w:val="en-US"/>
              </w:rPr>
              <w:t xml:space="preserve">The service</w:t>
            </w:r>
            <w:r xmlns:w="http://schemas.openxmlformats.org/wordprocessingml/2006/main" w:rsidRPr="00631CF5">
              <w:rPr>
                <w:rFonts w:ascii="GHEA Grapalat" w:eastAsia="Times New Roman" w:hAnsi="GHEA Grapalat" w:cs="Times New Roman"/>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handed over</w:t>
            </w:r>
            <w:r xmlns:w="http://schemas.openxmlformats.org/wordprocessingml/2006/main" w:rsidRPr="00631CF5">
              <w:rPr>
                <w:rFonts w:ascii="GHEA Grapalat" w:eastAsia="Times New Roman" w:hAnsi="GHEA Grapalat" w:cs="Times New Roman"/>
                <w:iCs/>
                <w:color w:val="000000"/>
                <w:sz w:val="21"/>
                <w:szCs w:val="21"/>
                <w:lang w:val="en-US"/>
              </w:rPr>
              <w:t xml:space="preserve"> </w:t>
            </w:r>
          </w:p>
        </w:tc>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631CF5">
              <w:rPr>
                <w:rFonts w:ascii="Arial" w:eastAsia="Times New Roman" w:hAnsi="Arial" w:cs="Arial"/>
                <w:iCs/>
                <w:color w:val="000000"/>
                <w:sz w:val="21"/>
                <w:szCs w:val="21"/>
                <w:lang w:val="en-US"/>
              </w:rPr>
              <w:t xml:space="preserve">The service</w:t>
            </w:r>
            <w:r xmlns:w="http://schemas.openxmlformats.org/wordprocessingml/2006/main" w:rsidRPr="00631CF5">
              <w:rPr>
                <w:rFonts w:ascii="GHEA Grapalat" w:eastAsia="Times New Roman" w:hAnsi="GHEA Grapalat" w:cs="Times New Roman"/>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accepted</w:t>
            </w:r>
          </w:p>
        </w:tc>
      </w:tr>
      <w:tr w:rsidR="00BB1514" w:rsidRPr="00631CF5" w:rsidTr="007913DD">
        <w:trPr>
          <w:trHeight w:val="473"/>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GHEA Grapalat" w:eastAsia="Times New Roman" w:hAnsi="GHEA Grapalat" w:cs="Times New Roman"/>
                <w:iCs/>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Arial" w:eastAsia="Times New Roman" w:hAnsi="Arial" w:cs="Arial"/>
                <w:iCs/>
                <w:sz w:val="15"/>
                <w:szCs w:val="15"/>
                <w:lang w:val="en-US"/>
              </w:rPr>
              <w:t xml:space="preserve">signature</w:t>
            </w:r>
            <w:r xmlns:w="http://schemas.openxmlformats.org/wordprocessingml/2006/main" w:rsidRPr="00631CF5">
              <w:rPr>
                <w:rFonts w:ascii="GHEA Grapalat" w:eastAsia="Times New Roman" w:hAnsi="GHEA Grapalat" w:cs="Times New Roman"/>
                <w:iCs/>
                <w:sz w:val="15"/>
                <w:szCs w:val="15"/>
                <w:lang w:val="en-US"/>
              </w:rPr>
              <w:t xml:space="preserve"> </w:t>
            </w:r>
          </w:p>
        </w:tc>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GHEA Grapalat" w:eastAsia="Times New Roman" w:hAnsi="GHEA Grapalat" w:cs="Times New Roman"/>
                <w:iCs/>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Arial" w:eastAsia="Times New Roman" w:hAnsi="Arial" w:cs="Arial"/>
                <w:iCs/>
                <w:sz w:val="15"/>
                <w:szCs w:val="15"/>
                <w:lang w:val="en-US"/>
              </w:rPr>
              <w:t xml:space="preserve">signature</w:t>
            </w:r>
            <w:r xmlns:w="http://schemas.openxmlformats.org/wordprocessingml/2006/main" w:rsidRPr="00631CF5">
              <w:rPr>
                <w:rFonts w:ascii="GHEA Grapalat" w:eastAsia="Times New Roman" w:hAnsi="GHEA Grapalat" w:cs="Times New Roman"/>
                <w:iCs/>
                <w:sz w:val="15"/>
                <w:szCs w:val="15"/>
                <w:lang w:val="en-US"/>
              </w:rPr>
              <w:t xml:space="preserve"> </w:t>
            </w:r>
          </w:p>
        </w:tc>
      </w:tr>
      <w:tr w:rsidR="00BB1514" w:rsidRPr="00631CF5" w:rsidTr="007913DD">
        <w:trPr>
          <w:trHeight w:val="503"/>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GHEA Grapalat" w:eastAsia="Times New Roman" w:hAnsi="GHEA Grapalat" w:cs="Times New Roman"/>
                <w:iCs/>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Arial" w:eastAsia="Times New Roman" w:hAnsi="Arial" w:cs="Arial"/>
                <w:iCs/>
                <w:sz w:val="15"/>
                <w:szCs w:val="15"/>
                <w:lang w:val="en-US"/>
              </w:rPr>
              <w:t xml:space="preserve">last name </w:t>
            </w:r>
            <w:r xmlns:w="http://schemas.openxmlformats.org/wordprocessingml/2006/main" w:rsidRPr="00631CF5">
              <w:rPr>
                <w:rFonts w:ascii="GHEA Grapalat" w:eastAsia="Times New Roman" w:hAnsi="GHEA Grapalat" w:cs="Times New Roman"/>
                <w:iCs/>
                <w:sz w:val="15"/>
                <w:szCs w:val="15"/>
                <w:lang w:val="en-US"/>
              </w:rPr>
              <w:t xml:space="preserve">, </w:t>
            </w:r>
            <w:r xmlns:w="http://schemas.openxmlformats.org/wordprocessingml/2006/main" w:rsidRPr="00631CF5">
              <w:rPr>
                <w:rFonts w:ascii="Arial" w:eastAsia="Times New Roman" w:hAnsi="Arial" w:cs="Arial"/>
                <w:iCs/>
                <w:sz w:val="15"/>
                <w:szCs w:val="15"/>
                <w:lang w:val="en-US"/>
              </w:rPr>
              <w:t xml:space="preserve">first name</w:t>
            </w:r>
          </w:p>
        </w:tc>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GHEA Grapalat" w:eastAsia="Times New Roman" w:hAnsi="GHEA Grapalat" w:cs="Times New Roman"/>
                <w:iCs/>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631CF5">
              <w:rPr>
                <w:rFonts w:ascii="Arial" w:eastAsia="Times New Roman" w:hAnsi="Arial" w:cs="Arial"/>
                <w:iCs/>
                <w:sz w:val="15"/>
                <w:szCs w:val="15"/>
                <w:lang w:val="en-US"/>
              </w:rPr>
              <w:t xml:space="preserve">last name </w:t>
            </w:r>
            <w:r xmlns:w="http://schemas.openxmlformats.org/wordprocessingml/2006/main" w:rsidRPr="00631CF5">
              <w:rPr>
                <w:rFonts w:ascii="GHEA Grapalat" w:eastAsia="Times New Roman" w:hAnsi="GHEA Grapalat" w:cs="Times New Roman"/>
                <w:iCs/>
                <w:sz w:val="15"/>
                <w:szCs w:val="15"/>
                <w:lang w:val="en-US"/>
              </w:rPr>
              <w:t xml:space="preserve">, </w:t>
            </w:r>
            <w:r xmlns:w="http://schemas.openxmlformats.org/wordprocessingml/2006/main" w:rsidRPr="00631CF5">
              <w:rPr>
                <w:rFonts w:ascii="Arial" w:eastAsia="Times New Roman" w:hAnsi="Arial" w:cs="Arial"/>
                <w:iCs/>
                <w:sz w:val="15"/>
                <w:szCs w:val="15"/>
                <w:lang w:val="en-US"/>
              </w:rPr>
              <w:t xml:space="preserve">first name</w:t>
            </w:r>
          </w:p>
        </w:tc>
      </w:tr>
      <w:tr w:rsidR="00BB1514" w:rsidRPr="00631CF5" w:rsidTr="007913DD">
        <w:trPr>
          <w:trHeight w:val="281"/>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631CF5">
              <w:rPr>
                <w:rFonts w:ascii="GHEA Grapalat" w:eastAsia="Times New Roman" w:hAnsi="GHEA Grapalat" w:cs="Times New Roman"/>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K.</w:t>
            </w:r>
            <w:r xmlns:w="http://schemas.openxmlformats.org/wordprocessingml/2006/main" w:rsidRPr="00631CF5">
              <w:rPr>
                <w:rFonts w:ascii="GHEA Grapalat" w:eastAsia="Times New Roman" w:hAnsi="GHEA Grapalat" w:cs="Times New Roman"/>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T.</w:t>
            </w:r>
            <w:r xmlns:w="http://schemas.openxmlformats.org/wordprocessingml/2006/main" w:rsidRPr="00631CF5">
              <w:rPr>
                <w:rFonts w:ascii="GHEA Grapalat" w:eastAsia="Times New Roman" w:hAnsi="GHEA Grapalat" w:cs="Times New Roman"/>
                <w:iCs/>
                <w:color w:val="000000"/>
                <w:sz w:val="21"/>
                <w:szCs w:val="21"/>
                <w:lang w:val="en-US"/>
              </w:rPr>
              <w:t xml:space="preserve">​</w:t>
            </w:r>
            <w:r xmlns:w="http://schemas.openxmlformats.org/wordprocessingml/2006/main" w:rsidRPr="00631CF5">
              <w:rPr>
                <w:rFonts w:ascii="GHEA Grapalat" w:eastAsia="Times New Roman" w:hAnsi="GHEA Grapalat" w:cs="Arial"/>
                <w:iCs/>
                <w:color w:val="000000"/>
                <w:sz w:val="21"/>
                <w:szCs w:val="21"/>
                <w:lang w:val="en-US"/>
              </w:rPr>
              <w:t xml:space="preserve">                                                                                 </w:t>
            </w:r>
          </w:p>
        </w:tc>
        <w:tc>
          <w:tcPr>
            <w:tcW w:w="0" w:type="auto"/>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631CF5">
              <w:rPr>
                <w:rFonts w:ascii="GHEA Grapalat" w:eastAsia="Times New Roman" w:hAnsi="GHEA Grapalat" w:cs="Arial"/>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K.</w:t>
            </w:r>
            <w:r xmlns:w="http://schemas.openxmlformats.org/wordprocessingml/2006/main" w:rsidRPr="00631CF5">
              <w:rPr>
                <w:rFonts w:ascii="GHEA Grapalat" w:eastAsia="Times New Roman" w:hAnsi="GHEA Grapalat" w:cs="Times New Roman"/>
                <w:iCs/>
                <w:color w:val="000000"/>
                <w:sz w:val="21"/>
                <w:szCs w:val="21"/>
                <w:lang w:val="en-US"/>
              </w:rPr>
              <w:t xml:space="preserve">​ </w:t>
            </w:r>
            <w:r xmlns:w="http://schemas.openxmlformats.org/wordprocessingml/2006/main" w:rsidRPr="00631CF5">
              <w:rPr>
                <w:rFonts w:ascii="Arial" w:eastAsia="Times New Roman" w:hAnsi="Arial" w:cs="Arial"/>
                <w:iCs/>
                <w:color w:val="000000"/>
                <w:sz w:val="21"/>
                <w:szCs w:val="21"/>
                <w:lang w:val="en-US"/>
              </w:rPr>
              <w:t xml:space="preserve">T.</w:t>
            </w:r>
            <w:r xmlns:w="http://schemas.openxmlformats.org/wordprocessingml/2006/main" w:rsidRPr="00631CF5">
              <w:rPr>
                <w:rFonts w:ascii="GHEA Grapalat" w:eastAsia="Times New Roman" w:hAnsi="GHEA Grapalat" w:cs="Times New Roman"/>
                <w:iCs/>
                <w:color w:val="000000"/>
                <w:sz w:val="21"/>
                <w:szCs w:val="21"/>
                <w:lang w:val="en-US"/>
              </w:rPr>
              <w:t xml:space="preserve">​</w:t>
            </w:r>
          </w:p>
        </w:tc>
      </w:tr>
    </w:tbl>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18"/>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lang w:val="en-US"/>
        </w:rPr>
      </w:pPr>
      <w:r xmlns:w="http://schemas.openxmlformats.org/wordprocessingml/2006/main" w:rsidRPr="00631CF5">
        <w:rPr>
          <w:rFonts w:ascii="Arial" w:eastAsia="Times New Roman" w:hAnsi="Arial" w:cs="Arial"/>
          <w:i/>
          <w:sz w:val="20"/>
          <w:szCs w:val="24"/>
        </w:rPr>
        <w:t xml:space="preserve">Appendix:</w:t>
      </w: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GHEA Grapalat" w:eastAsia="Times New Roman" w:hAnsi="GHEA Grapalat" w:cs="TimesArmenianPSMT"/>
          <w:i/>
          <w:sz w:val="20"/>
          <w:szCs w:val="24"/>
          <w:lang w:val="en-US"/>
        </w:rPr>
        <w:t xml:space="preserve">3.1:</w:t>
      </w: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rPr>
      </w:pPr>
      <w:proofErr xmlns:w="http://schemas.openxmlformats.org/wordprocessingml/2006/main" w:type="gramStart"/>
      <w:r xmlns:w="http://schemas.openxmlformats.org/wordprocessingml/2006/main" w:rsidRPr="00631CF5">
        <w:rPr>
          <w:rFonts w:ascii="GHEA Grapalat" w:eastAsia="Times New Roman" w:hAnsi="GHEA Grapalat" w:cs="TimesArmenianPSMT"/>
          <w:i/>
          <w:sz w:val="20"/>
          <w:szCs w:val="24"/>
        </w:rPr>
        <w:t xml:space="preserve">" </w:t>
      </w:r>
      <w:proofErr xmlns:w="http://schemas.openxmlformats.org/wordprocessingml/2006/main" w:type="gramEnd"/>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GHEA Grapalat" w:eastAsia="Times New Roman" w:hAnsi="GHEA Grapalat" w:cs="TimesArmenianPSMT"/>
          <w:i/>
          <w:sz w:val="20"/>
          <w:szCs w:val="24"/>
        </w:rPr>
        <w:t xml:space="preserve">20 </w:t>
      </w:r>
      <w:r xmlns:w="http://schemas.openxmlformats.org/wordprocessingml/2006/main" w:rsidRPr="00631CF5">
        <w:rPr>
          <w:rFonts w:ascii="Arial" w:eastAsia="Times New Roman" w:hAnsi="Arial" w:cs="Arial"/>
          <w:i/>
          <w:sz w:val="20"/>
          <w:szCs w:val="24"/>
        </w:rPr>
        <w:t xml:space="preserve">years </w:t>
      </w:r>
      <w:r xmlns:w="http://schemas.openxmlformats.org/wordprocessingml/2006/main" w:rsidRPr="00631CF5">
        <w:rPr>
          <w:rFonts w:ascii="Arial" w:eastAsia="Times New Roman" w:hAnsi="Arial" w:cs="Arial"/>
          <w:i/>
          <w:sz w:val="20"/>
          <w:szCs w:val="24"/>
        </w:rPr>
        <w:t xml:space="preserve">sealed</w:t>
      </w:r>
      <w:r xmlns:w="http://schemas.openxmlformats.org/wordprocessingml/2006/main" w:rsidRPr="00631CF5">
        <w:rPr>
          <w:rFonts w:ascii="GHEA Grapalat" w:eastAsia="Times New Roman" w:hAnsi="GHEA Grapalat" w:cs="TimesArmenianPSMT"/>
          <w:i/>
          <w:sz w:val="20"/>
          <w:szCs w:val="24"/>
        </w:rPr>
        <w:t xml:space="preserve"> </w:t>
      </w:r>
    </w:p>
    <w:p w:rsidR="00BB1514" w:rsidRPr="00631CF5" w:rsidRDefault="00BB1514" w:rsidP="00BB1514">
      <w:pPr xmlns:w="http://schemas.openxmlformats.org/wordprocessingml/2006/main">
        <w:autoSpaceDE w:val="0"/>
        <w:autoSpaceDN w:val="0"/>
        <w:adjustRightInd w:val="0"/>
        <w:spacing w:after="0" w:line="240" w:lineRule="auto"/>
        <w:jc w:val="right"/>
        <w:rPr>
          <w:rFonts w:ascii="GHEA Grapalat" w:eastAsia="Times New Roman" w:hAnsi="GHEA Grapalat" w:cs="TimesArmenianPSMT"/>
          <w:i/>
          <w:sz w:val="20"/>
          <w:szCs w:val="24"/>
        </w:rPr>
      </w:pPr>
      <w:r xmlns:w="http://schemas.openxmlformats.org/wordprocessingml/2006/main" w:rsidRPr="00631CF5">
        <w:rPr>
          <w:rFonts w:ascii="GHEA Grapalat" w:eastAsia="Times New Roman" w:hAnsi="GHEA Grapalat" w:cs="TimesArmenianPSMT"/>
          <w:i/>
          <w:sz w:val="20"/>
          <w:szCs w:val="24"/>
        </w:rPr>
        <w:lastRenderedPageBreak xmlns:w="http://schemas.openxmlformats.org/wordprocessingml/2006/main"/>
      </w: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Arial" w:eastAsia="Times New Roman" w:hAnsi="Arial" w:cs="Arial"/>
          <w:i/>
          <w:sz w:val="20"/>
          <w:szCs w:val="24"/>
        </w:rPr>
        <w:t xml:space="preserve">with code</w:t>
      </w:r>
      <w:r xmlns:w="http://schemas.openxmlformats.org/wordprocessingml/2006/main" w:rsidRPr="00631CF5">
        <w:rPr>
          <w:rFonts w:ascii="GHEA Grapalat" w:eastAsia="Times New Roman" w:hAnsi="GHEA Grapalat" w:cs="TimesArmenianPSMT"/>
          <w:i/>
          <w:sz w:val="20"/>
          <w:szCs w:val="24"/>
        </w:rPr>
        <w:t xml:space="preserve"> </w:t>
      </w:r>
      <w:r xmlns:w="http://schemas.openxmlformats.org/wordprocessingml/2006/main" w:rsidRPr="00631CF5">
        <w:rPr>
          <w:rFonts w:ascii="Arial" w:eastAsia="Times New Roman" w:hAnsi="Arial" w:cs="Arial"/>
          <w:i/>
          <w:sz w:val="20"/>
          <w:szCs w:val="24"/>
        </w:rPr>
        <w:t xml:space="preserve">of the contract</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xmlns:w="http://schemas.openxmlformats.org/wordprocessingml/2006/main">
        <w:tabs>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631CF5">
        <w:rPr>
          <w:rFonts w:ascii="Arial" w:eastAsia="Times New Roman" w:hAnsi="Arial" w:cs="Arial"/>
          <w:bCs/>
          <w:sz w:val="18"/>
          <w:szCs w:val="18"/>
          <w:lang w:val="en-US"/>
        </w:rPr>
        <w:t xml:space="preserve">ACT </w:t>
      </w:r>
      <w:r xmlns:w="http://schemas.openxmlformats.org/wordprocessingml/2006/main" w:rsidRPr="00631CF5">
        <w:rPr>
          <w:rFonts w:ascii="GHEA Grapalat" w:eastAsia="Times New Roman" w:hAnsi="GHEA Grapalat" w:cs="Sylfaen"/>
          <w:bCs/>
          <w:sz w:val="18"/>
          <w:szCs w:val="18"/>
          <w:lang w:val="en-US"/>
        </w:rPr>
        <w:t xml:space="preserve">N:</w:t>
      </w:r>
      <w:proofErr xmlns:w="http://schemas.openxmlformats.org/wordprocessingml/2006/main" w:type="gramEnd"/>
      <w:r xmlns:w="http://schemas.openxmlformats.org/wordprocessingml/2006/main" w:rsidRPr="00631CF5">
        <w:rPr>
          <w:rFonts w:ascii="GHEA Grapalat" w:eastAsia="Times New Roman" w:hAnsi="GHEA Grapalat" w:cs="Sylfaen"/>
          <w:bCs/>
          <w:sz w:val="18"/>
          <w:szCs w:val="18"/>
          <w:lang w:val="en-US"/>
        </w:rPr>
        <w:t xml:space="preserve">    </w:t>
      </w:r>
    </w:p>
    <w:p w:rsidR="00BB1514" w:rsidRPr="00631CF5" w:rsidRDefault="00BB1514" w:rsidP="00BB1514">
      <w:pPr xmlns:w="http://schemas.openxmlformats.org/wordprocessingml/2006/main">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631CF5">
        <w:rPr>
          <w:rFonts w:ascii="Arial" w:eastAsia="Times New Roman" w:hAnsi="Arial" w:cs="Arial"/>
          <w:bCs/>
          <w:sz w:val="18"/>
          <w:szCs w:val="18"/>
          <w:lang w:val="en-US"/>
        </w:rPr>
        <w:t xml:space="preserve">of the contract</w:t>
      </w:r>
      <w:proofErr xmlns:w="http://schemas.openxmlformats.org/wordprocessingml/2006/main" w:type="gramEnd"/>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the result</w:t>
      </w:r>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To the client</w:t>
      </w:r>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to deliver</w:t>
      </w:r>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the fact</w:t>
      </w:r>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to fix</w:t>
      </w:r>
      <w:r xmlns:w="http://schemas.openxmlformats.org/wordprocessingml/2006/main" w:rsidRPr="00631CF5">
        <w:rPr>
          <w:rFonts w:ascii="GHEA Grapalat" w:eastAsia="Times New Roman" w:hAnsi="GHEA Grapalat" w:cs="Sylfaen"/>
          <w:bCs/>
          <w:sz w:val="18"/>
          <w:szCs w:val="18"/>
          <w:lang w:val="en-US"/>
        </w:rPr>
        <w:t xml:space="preserve"> </w:t>
      </w:r>
      <w:r xmlns:w="http://schemas.openxmlformats.org/wordprocessingml/2006/main" w:rsidRPr="00631CF5">
        <w:rPr>
          <w:rFonts w:ascii="Arial" w:eastAsia="Times New Roman" w:hAnsi="Arial" w:cs="Arial"/>
          <w:bCs/>
          <w:sz w:val="18"/>
          <w:szCs w:val="18"/>
          <w:lang w:val="en-US"/>
        </w:rPr>
        <w:t xml:space="preserve">regarding</w:t>
      </w:r>
      <w:r xmlns:w="http://schemas.openxmlformats.org/wordprocessingml/2006/main" w:rsidRPr="00631CF5">
        <w:rPr>
          <w:rFonts w:ascii="GHEA Grapalat" w:eastAsia="Times New Roman" w:hAnsi="GHEA Grapalat" w:cs="Sylfaen"/>
          <w:bCs/>
          <w:sz w:val="18"/>
          <w:szCs w:val="18"/>
          <w:lang w:val="en-US"/>
        </w:rPr>
        <w:t xml:space="preserve">                                                                                                                               </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20"/>
          <w:szCs w:val="20"/>
          <w:lang w:val="en-US"/>
        </w:rPr>
      </w:pPr>
      <w:r xmlns:w="http://schemas.openxmlformats.org/wordprocessingml/2006/main" w:rsidRPr="00631CF5">
        <w:rPr>
          <w:rFonts w:ascii="GHEA Grapalat" w:eastAsia="Times New Roman" w:hAnsi="GHEA Grapalat" w:cs="Sylfaen"/>
          <w:sz w:val="24"/>
          <w:szCs w:val="24"/>
          <w:lang w:val="en-US"/>
        </w:rPr>
        <w:tab xmlns:w="http://schemas.openxmlformats.org/wordprocessingml/2006/main"/>
      </w:r>
      <w:r xmlns:w="http://schemas.openxmlformats.org/wordprocessingml/2006/main" w:rsidRPr="00631CF5">
        <w:rPr>
          <w:rFonts w:ascii="Arial" w:eastAsia="Times New Roman" w:hAnsi="Arial" w:cs="Arial"/>
          <w:sz w:val="20"/>
          <w:szCs w:val="20"/>
          <w:lang w:val="hy-AM"/>
        </w:rPr>
        <w:t xml:space="preserve">Hereby</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en-US"/>
        </w:rPr>
        <w:t xml:space="preserve">recorded</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is</w:t>
      </w:r>
      <w:r xmlns:w="http://schemas.openxmlformats.org/wordprocessingml/2006/main" w:rsidRPr="00631CF5">
        <w:rPr>
          <w:rFonts w:ascii="GHEA Grapalat" w:eastAsia="Times New Roman" w:hAnsi="GHEA Grapalat" w:cs="Sylfaen"/>
          <w:sz w:val="20"/>
          <w:szCs w:val="20"/>
          <w:lang w:val="hy-AM"/>
        </w:rPr>
        <w:t xml:space="preserve">​</w:t>
      </w:r>
      <w:r xmlns:w="http://schemas.openxmlformats.org/wordprocessingml/2006/main" w:rsidRPr="00631CF5">
        <w:rPr>
          <w:rFonts w:ascii="GHEA Grapalat" w:eastAsia="Times New Roman" w:hAnsi="GHEA Grapalat" w:cs="Sylfaen"/>
          <w:sz w:val="24"/>
          <w:szCs w:val="24"/>
          <w:lang w:val="hy-AM"/>
        </w:rPr>
        <w:t xml:space="preserve"> </w:t>
      </w:r>
      <w:r xmlns:w="http://schemas.openxmlformats.org/wordprocessingml/2006/main" w:rsidRPr="00631CF5">
        <w:rPr>
          <w:rFonts w:ascii="Arial" w:eastAsia="Times New Roman" w:hAnsi="Arial" w:cs="Arial"/>
          <w:sz w:val="20"/>
          <w:szCs w:val="20"/>
          <w:lang w:val="hy-AM"/>
        </w:rPr>
        <w:t xml:space="preserve">that</w:t>
      </w:r>
      <w:r xmlns:w="http://schemas.openxmlformats.org/wordprocessingml/2006/main" w:rsidRPr="00631CF5">
        <w:rPr>
          <w:rFonts w:ascii="GHEA Grapalat" w:eastAsia="Times New Roman" w:hAnsi="GHEA Grapalat" w:cs="Sylfaen"/>
          <w:sz w:val="24"/>
          <w:szCs w:val="24"/>
          <w:lang w:val="hy-AM"/>
        </w:rPr>
        <w:t xml:space="preserve"> </w:t>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 xml:space="preserve">        </w:t>
      </w:r>
      <w:r xmlns:w="http://schemas.openxmlformats.org/wordprocessingml/2006/main" w:rsidRPr="00631CF5">
        <w:rPr>
          <w:rFonts w:ascii="GHEA Grapalat" w:eastAsia="Times New Roman" w:hAnsi="GHEA Grapalat" w:cs="Sylfaen"/>
          <w:sz w:val="20"/>
          <w:szCs w:val="24"/>
          <w:lang w:val="en-US"/>
        </w:rPr>
        <w:t xml:space="preserve">of</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4"/>
          <w:szCs w:val="24"/>
          <w:lang w:val="en-US"/>
        </w:rPr>
        <w:t xml:space="preserve">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hereinafter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en-US"/>
        </w:rPr>
        <w:t xml:space="preserve">Client </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0"/>
          <w:lang w:val="hy-AM"/>
        </w:rPr>
        <w:t xml:space="preserve">and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 xml:space="preserve">        </w:t>
      </w:r>
      <w:r xmlns:w="http://schemas.openxmlformats.org/wordprocessingml/2006/main" w:rsidRPr="00631CF5">
        <w:rPr>
          <w:rFonts w:ascii="GHEA Grapalat" w:eastAsia="Times New Roman" w:hAnsi="GHEA Grapalat" w:cs="Sylfaen"/>
          <w:sz w:val="20"/>
          <w:szCs w:val="24"/>
          <w:lang w:val="en-US"/>
        </w:rPr>
        <w:t xml:space="preserve">of</w:t>
      </w:r>
      <w:r xmlns:w="http://schemas.openxmlformats.org/wordprocessingml/2006/main" w:rsidRPr="00631CF5">
        <w:rPr>
          <w:rFonts w:ascii="Arial" w:eastAsia="Times New Roman" w:hAnsi="Arial" w:cs="Arial"/>
          <w:sz w:val="20"/>
          <w:szCs w:val="24"/>
          <w:lang w:val="en-US"/>
        </w:rPr>
        <w:t xml:space="preserve">​</w:t>
      </w:r>
    </w:p>
    <w:p w:rsidR="00BB1514" w:rsidRPr="00631CF5" w:rsidRDefault="00BB1514" w:rsidP="00BB1514">
      <w:pPr xmlns:w="http://schemas.openxmlformats.org/wordprocessingml/2006/main">
        <w:tabs>
          <w:tab w:val="left" w:pos="360"/>
          <w:tab w:val="left" w:pos="540"/>
        </w:tabs>
        <w:spacing w:after="0" w:line="240" w:lineRule="auto"/>
        <w:jc w:val="both"/>
        <w:rPr>
          <w:rFonts w:ascii="GHEA Grapalat" w:eastAsia="Times New Roman" w:hAnsi="GHEA Grapalat" w:cs="Sylfaen"/>
          <w:sz w:val="24"/>
          <w:szCs w:val="24"/>
          <w:lang w:val="en-US"/>
        </w:rPr>
      </w:pPr>
      <w:r xmlns:w="http://schemas.openxmlformats.org/wordprocessingml/2006/main" w:rsidRPr="00631CF5">
        <w:rPr>
          <w:rFonts w:ascii="GHEA Grapalat" w:eastAsia="Times New Roman" w:hAnsi="GHEA Grapalat" w:cs="Sylfaen"/>
          <w:sz w:val="24"/>
          <w:szCs w:val="24"/>
          <w:lang w:val="en-US"/>
        </w:rPr>
        <w:t xml:space="preserve">                                            </w:t>
      </w:r>
      <w:r xmlns:w="http://schemas.openxmlformats.org/wordprocessingml/2006/main" w:rsidRPr="00631CF5">
        <w:rPr>
          <w:rFonts w:ascii="Arial" w:eastAsia="Times New Roman" w:hAnsi="Arial" w:cs="Arial"/>
          <w:sz w:val="12"/>
          <w:szCs w:val="12"/>
          <w:lang w:val="en-US"/>
        </w:rPr>
        <w:t xml:space="preserve">To the client</w:t>
      </w:r>
      <w:r xmlns:w="http://schemas.openxmlformats.org/wordprocessingml/2006/main" w:rsidRPr="00631CF5">
        <w:rPr>
          <w:rFonts w:ascii="GHEA Grapalat" w:eastAsia="Times New Roman" w:hAnsi="GHEA Grapalat" w:cs="Sylfaen"/>
          <w:sz w:val="12"/>
          <w:szCs w:val="12"/>
          <w:lang w:val="en-US"/>
        </w:rPr>
        <w:t xml:space="preserve"> </w:t>
      </w:r>
      <w:r xmlns:w="http://schemas.openxmlformats.org/wordprocessingml/2006/main" w:rsidRPr="00631CF5">
        <w:rPr>
          <w:rFonts w:ascii="Arial" w:eastAsia="Times New Roman" w:hAnsi="Arial" w:cs="Arial"/>
          <w:sz w:val="12"/>
          <w:szCs w:val="12"/>
          <w:lang w:val="en-US"/>
        </w:rPr>
        <w:t xml:space="preserve">the name</w:t>
      </w:r>
      <w:r xmlns:w="http://schemas.openxmlformats.org/wordprocessingml/2006/main" w:rsidRPr="00631CF5">
        <w:rPr>
          <w:rFonts w:ascii="GHEA Grapalat" w:eastAsia="Times New Roman" w:hAnsi="GHEA Grapalat" w:cs="Sylfaen"/>
          <w:sz w:val="12"/>
          <w:szCs w:val="12"/>
          <w:lang w:val="en-US"/>
        </w:rPr>
        <w:t xml:space="preserve">     </w:t>
      </w:r>
      <w:r xmlns:w="http://schemas.openxmlformats.org/wordprocessingml/2006/main" w:rsidRPr="00631CF5">
        <w:rPr>
          <w:rFonts w:ascii="GHEA Grapalat" w:eastAsia="Times New Roman" w:hAnsi="GHEA Grapalat" w:cs="Sylfaen"/>
          <w:sz w:val="16"/>
          <w:szCs w:val="16"/>
          <w:lang w:val="en-US"/>
        </w:rPr>
        <w:t xml:space="preserve">                                                           </w:t>
      </w:r>
      <w:r xmlns:w="http://schemas.openxmlformats.org/wordprocessingml/2006/main" w:rsidRPr="00631CF5">
        <w:rPr>
          <w:rFonts w:ascii="Arial" w:eastAsia="Times New Roman" w:hAnsi="Arial" w:cs="Arial"/>
          <w:sz w:val="12"/>
          <w:szCs w:val="12"/>
          <w:lang w:val="en-US"/>
        </w:rPr>
        <w:t xml:space="preserve">Performer:</w:t>
      </w:r>
      <w:r xmlns:w="http://schemas.openxmlformats.org/wordprocessingml/2006/main" w:rsidRPr="00631CF5">
        <w:rPr>
          <w:rFonts w:ascii="GHEA Grapalat" w:eastAsia="Times New Roman" w:hAnsi="GHEA Grapalat" w:cs="Sylfaen"/>
          <w:sz w:val="12"/>
          <w:szCs w:val="12"/>
          <w:lang w:val="en-US"/>
        </w:rPr>
        <w:t xml:space="preserve"> </w:t>
      </w:r>
      <w:r xmlns:w="http://schemas.openxmlformats.org/wordprocessingml/2006/main" w:rsidRPr="00631CF5">
        <w:rPr>
          <w:rFonts w:ascii="Arial" w:eastAsia="Times New Roman" w:hAnsi="Arial" w:cs="Arial"/>
          <w:sz w:val="12"/>
          <w:szCs w:val="12"/>
          <w:lang w:val="en-US"/>
        </w:rPr>
        <w:t xml:space="preserve">the name</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12"/>
          <w:szCs w:val="12"/>
          <w:lang w:val="en-US"/>
        </w:rPr>
      </w:pPr>
    </w:p>
    <w:p w:rsidR="00BB1514" w:rsidRPr="00631CF5" w:rsidRDefault="00BB1514" w:rsidP="00BB1514">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from now on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K </w:t>
      </w:r>
      <w:r xmlns:w="http://schemas.openxmlformats.org/wordprocessingml/2006/main" w:rsidRPr="00631CF5">
        <w:rPr>
          <w:rFonts w:ascii="Arial" w:eastAsia="Times New Roman" w:hAnsi="Arial" w:cs="Arial"/>
          <w:sz w:val="20"/>
          <w:szCs w:val="20"/>
          <w:lang w:val="en-US"/>
        </w:rPr>
        <w:t xml:space="preserve">carrier </w:t>
      </w:r>
      <w:r xmlns:w="http://schemas.openxmlformats.org/wordprocessingml/2006/main" w:rsidRPr="00631CF5">
        <w:rPr>
          <w:rFonts w:ascii="GHEA Grapalat" w:eastAsia="Times New Roman" w:hAnsi="GHEA Grapalat" w:cs="Sylfaen"/>
          <w:sz w:val="20"/>
          <w:szCs w:val="20"/>
          <w:lang w:val="hy-AM"/>
        </w:rPr>
        <w:t xml:space="preserve">)</w:t>
      </w:r>
      <w:r xmlns:w="http://schemas.openxmlformats.org/wordprocessingml/2006/main" w:rsidRPr="00631CF5">
        <w:rPr>
          <w:rFonts w:ascii="GHEA Grapalat" w:eastAsia="Times New Roman" w:hAnsi="GHEA Grapalat" w:cs="Sylfaen"/>
          <w:sz w:val="20"/>
          <w:szCs w:val="20"/>
          <w:lang w:val="en-US"/>
        </w:rPr>
        <w:t xml:space="preserve"> </w:t>
      </w:r>
      <w:r xmlns:w="http://schemas.openxmlformats.org/wordprocessingml/2006/main" w:rsidRPr="00631CF5">
        <w:rPr>
          <w:rFonts w:ascii="Arial" w:eastAsia="Times New Roman" w:hAnsi="Arial" w:cs="Arial"/>
          <w:sz w:val="20"/>
          <w:szCs w:val="24"/>
          <w:lang w:val="en-US"/>
        </w:rPr>
        <w:t xml:space="preserve">between </w:t>
      </w:r>
      <w:r xmlns:w="http://schemas.openxmlformats.org/wordprocessingml/2006/main" w:rsidRPr="00631CF5">
        <w:rPr>
          <w:rFonts w:ascii="GHEA Grapalat" w:eastAsia="Times New Roman" w:hAnsi="GHEA Grapalat" w:cs="Sylfaen"/>
          <w:sz w:val="20"/>
          <w:szCs w:val="24"/>
          <w:lang w:val="en-US"/>
        </w:rPr>
        <w:t xml:space="preserve">20</w:t>
      </w:r>
      <w:r xmlns:w="http://schemas.openxmlformats.org/wordprocessingml/2006/main" w:rsidRPr="00631CF5">
        <w:rPr>
          <w:rFonts w:ascii="Arial" w:eastAsia="Times New Roman" w:hAnsi="Arial" w:cs="Arial"/>
          <w:sz w:val="20"/>
          <w:szCs w:val="24"/>
          <w:lang w:val="en-US"/>
        </w:rPr>
        <w:t xml:space="preserve">​</w:t>
      </w:r>
      <w:r xmlns:w="http://schemas.openxmlformats.org/wordprocessingml/2006/main" w:rsidRPr="00631CF5">
        <w:rPr>
          <w:rFonts w:ascii="GHEA Grapalat" w:eastAsia="Times New Roman" w:hAnsi="GHEA Grapalat" w:cs="Sylfaen"/>
          <w:sz w:val="20"/>
          <w:szCs w:val="24"/>
          <w:lang w:val="en-US"/>
        </w:rPr>
        <w:t xml:space="preserve">​ </w:t>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to</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4"/>
          <w:lang w:val="hy-AM"/>
        </w:rPr>
        <w:t xml:space="preserve">sealed </w:t>
      </w:r>
      <w:r xmlns:w="http://schemas.openxmlformats.org/wordprocessingml/2006/main" w:rsidRPr="00631CF5">
        <w:rPr>
          <w:rFonts w:ascii="GHEA Grapalat" w:eastAsia="Times New Roman" w:hAnsi="GHEA Grapalat" w:cs="Sylfaen"/>
          <w:sz w:val="20"/>
          <w:szCs w:val="24"/>
          <w:lang w:val="hy-AM"/>
        </w:rPr>
        <w:t xml:space="preserve">N:</w:t>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p>
    <w:p w:rsidR="00BB1514" w:rsidRPr="00631CF5" w:rsidRDefault="00BB1514" w:rsidP="00BB1514">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4"/>
          <w:szCs w:val="24"/>
          <w:lang w:val="hy-AM"/>
        </w:rPr>
      </w:pP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Arial" w:eastAsia="Times New Roman" w:hAnsi="Arial" w:cs="Arial"/>
          <w:sz w:val="12"/>
          <w:szCs w:val="16"/>
          <w:lang w:val="hy-AM"/>
        </w:rPr>
        <w:t xml:space="preserve">of the contract</w:t>
      </w:r>
      <w:r xmlns:w="http://schemas.openxmlformats.org/wordprocessingml/2006/main" w:rsidRPr="00631CF5">
        <w:rPr>
          <w:rFonts w:ascii="GHEA Grapalat" w:eastAsia="Times New Roman" w:hAnsi="GHEA Grapalat" w:cs="Sylfaen"/>
          <w:sz w:val="12"/>
          <w:szCs w:val="16"/>
          <w:lang w:val="hy-AM"/>
        </w:rPr>
        <w:t xml:space="preserve"> </w:t>
      </w:r>
      <w:r xmlns:w="http://schemas.openxmlformats.org/wordprocessingml/2006/main" w:rsidRPr="00631CF5">
        <w:rPr>
          <w:rFonts w:ascii="Arial" w:eastAsia="Times New Roman" w:hAnsi="Arial" w:cs="Arial"/>
          <w:sz w:val="12"/>
          <w:szCs w:val="16"/>
          <w:lang w:val="hy-AM"/>
        </w:rPr>
        <w:t xml:space="preserve">sealing</w:t>
      </w:r>
      <w:r xmlns:w="http://schemas.openxmlformats.org/wordprocessingml/2006/main" w:rsidRPr="00631CF5">
        <w:rPr>
          <w:rFonts w:ascii="GHEA Grapalat" w:eastAsia="Times New Roman" w:hAnsi="GHEA Grapalat" w:cs="Sylfaen"/>
          <w:sz w:val="12"/>
          <w:szCs w:val="16"/>
          <w:lang w:val="hy-AM"/>
        </w:rPr>
        <w:t xml:space="preserve"> </w:t>
      </w:r>
      <w:r xmlns:w="http://schemas.openxmlformats.org/wordprocessingml/2006/main" w:rsidRPr="00631CF5">
        <w:rPr>
          <w:rFonts w:ascii="Arial" w:eastAsia="Times New Roman" w:hAnsi="Arial" w:cs="Arial"/>
          <w:sz w:val="12"/>
          <w:szCs w:val="16"/>
          <w:lang w:val="hy-AM"/>
        </w:rPr>
        <w:t xml:space="preserve">the date</w:t>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ab xmlns:w="http://schemas.openxmlformats.org/wordprocessingml/2006/main"/>
      </w:r>
      <w:r xmlns:w="http://schemas.openxmlformats.org/wordprocessingml/2006/main" w:rsidRPr="00631CF5">
        <w:rPr>
          <w:rFonts w:ascii="GHEA Grapalat" w:eastAsia="Times New Roman" w:hAnsi="GHEA Grapalat" w:cs="Sylfaen"/>
          <w:sz w:val="12"/>
          <w:szCs w:val="16"/>
          <w:lang w:val="hy-AM"/>
        </w:rPr>
        <w:t xml:space="preserve">      </w:t>
      </w:r>
      <w:r xmlns:w="http://schemas.openxmlformats.org/wordprocessingml/2006/main" w:rsidRPr="00631CF5">
        <w:rPr>
          <w:rFonts w:ascii="Arial" w:eastAsia="Times New Roman" w:hAnsi="Arial" w:cs="Arial"/>
          <w:sz w:val="12"/>
          <w:szCs w:val="16"/>
          <w:lang w:val="hy-AM"/>
        </w:rPr>
        <w:t xml:space="preserve">of the contract</w:t>
      </w:r>
      <w:r xmlns:w="http://schemas.openxmlformats.org/wordprocessingml/2006/main" w:rsidRPr="00631CF5">
        <w:rPr>
          <w:rFonts w:ascii="GHEA Grapalat" w:eastAsia="Times New Roman" w:hAnsi="GHEA Grapalat" w:cs="Sylfaen"/>
          <w:sz w:val="12"/>
          <w:szCs w:val="16"/>
          <w:lang w:val="hy-AM"/>
        </w:rPr>
        <w:t xml:space="preserve"> </w:t>
      </w:r>
      <w:r xmlns:w="http://schemas.openxmlformats.org/wordprocessingml/2006/main" w:rsidRPr="00631CF5">
        <w:rPr>
          <w:rFonts w:ascii="Arial" w:eastAsia="Times New Roman" w:hAnsi="Arial" w:cs="Arial"/>
          <w:sz w:val="12"/>
          <w:szCs w:val="16"/>
          <w:lang w:val="hy-AM"/>
        </w:rPr>
        <w:t xml:space="preserve">the number</w:t>
      </w:r>
      <w:r xmlns:w="http://schemas.openxmlformats.org/wordprocessingml/2006/main" w:rsidRPr="00631CF5">
        <w:rPr>
          <w:rFonts w:ascii="GHEA Grapalat" w:eastAsia="Times New Roman" w:hAnsi="GHEA Grapalat" w:cs="Sylfaen"/>
          <w:sz w:val="24"/>
          <w:szCs w:val="24"/>
          <w:lang w:val="hy-AM"/>
        </w:rPr>
        <w:t xml:space="preserve"> </w:t>
      </w:r>
    </w:p>
    <w:p w:rsidR="00BB1514" w:rsidRPr="00631CF5" w:rsidRDefault="00BB1514" w:rsidP="00BB1514">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of purchase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the contract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within</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executor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4"/>
          <w:lang w:val="hy-AM"/>
        </w:rPr>
        <w:t xml:space="preserve">20 </w:t>
      </w:r>
      <w:r xmlns:w="http://schemas.openxmlformats.org/wordprocessingml/2006/main" w:rsidRPr="00631CF5">
        <w:rPr>
          <w:rFonts w:ascii="Arial" w:eastAsia="Times New Roman" w:hAnsi="Arial" w:cs="Arial"/>
          <w:sz w:val="20"/>
          <w:szCs w:val="24"/>
          <w:lang w:val="hy-AM"/>
        </w:rPr>
        <w:t xml:space="preserve">years</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631CF5">
        <w:rPr>
          <w:rFonts w:ascii="GHEA Grapalat" w:eastAsia="Times New Roman" w:hAnsi="GHEA Grapalat" w:cs="Sylfaen"/>
          <w:sz w:val="20"/>
          <w:szCs w:val="24"/>
          <w:lang w:val="hy-AM"/>
        </w:rPr>
        <w:t xml:space="preserve">to</w:t>
      </w:r>
      <w:r xmlns:w="http://schemas.openxmlformats.org/wordprocessingml/2006/main" w:rsidRPr="00631CF5">
        <w:rPr>
          <w:rFonts w:ascii="Arial" w:eastAsia="Times New Roman" w:hAnsi="Arial" w:cs="Arial"/>
          <w:sz w:val="20"/>
          <w:szCs w:val="24"/>
          <w:lang w:val="hy-AM"/>
        </w:rPr>
        <w:t xml:space="preserve">​</w:t>
      </w:r>
      <w:r xmlns:w="http://schemas.openxmlformats.org/wordprocessingml/2006/main" w:rsidRPr="00631CF5">
        <w:rPr>
          <w:rFonts w:ascii="GHEA Grapalat" w:eastAsia="Times New Roman" w:hAnsi="GHEA Grapalat" w:cs="Sylfaen"/>
          <w:sz w:val="20"/>
          <w:szCs w:val="24"/>
          <w:lang w:val="hy-AM"/>
        </w:rPr>
        <w:t xml:space="preserve"> </w:t>
      </w:r>
      <w:r xmlns:w="http://schemas.openxmlformats.org/wordprocessingml/2006/main" w:rsidRPr="00631CF5">
        <w:rPr>
          <w:rFonts w:ascii="Arial" w:eastAsia="Times New Roman" w:hAnsi="Arial" w:cs="Arial"/>
          <w:sz w:val="20"/>
          <w:szCs w:val="20"/>
          <w:lang w:val="hy-AM"/>
        </w:rPr>
        <w:t xml:space="preserve">delivery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acceptance</w:t>
      </w:r>
      <w:r xmlns:w="http://schemas.openxmlformats.org/wordprocessingml/2006/main" w:rsidRPr="00631CF5">
        <w:rPr>
          <w:rFonts w:ascii="GHEA Grapalat" w:eastAsia="Times New Roman" w:hAnsi="GHEA Grapalat" w:cs="Sylfaen"/>
          <w:sz w:val="20"/>
          <w:szCs w:val="20"/>
          <w:lang w:val="hy-AM"/>
        </w:rPr>
        <w:t xml:space="preserve"> </w:t>
      </w:r>
    </w:p>
    <w:p w:rsidR="00BB1514" w:rsidRPr="00631CF5" w:rsidRDefault="00BB1514" w:rsidP="00BB1514">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purpose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client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handed over</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below</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specified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services </w:t>
      </w:r>
      <w:r xmlns:w="http://schemas.openxmlformats.org/wordprocessingml/2006/main" w:rsidRPr="00631CF5">
        <w:rPr>
          <w:rFonts w:ascii="GHEA Grapalat" w:eastAsia="Times New Roman" w:hAnsi="GHEA Grapalat" w:cs="Sylfaen"/>
          <w:sz w:val="20"/>
          <w:szCs w:val="20"/>
          <w:lang w:val="hy-AM"/>
        </w:rPr>
        <w:t xml:space="preserve">.</w:t>
      </w:r>
    </w:p>
    <w:p w:rsidR="00BB1514" w:rsidRPr="00631CF5" w:rsidRDefault="00BB1514" w:rsidP="00BB1514">
      <w:pPr>
        <w:tabs>
          <w:tab w:val="left" w:pos="2972"/>
        </w:tabs>
        <w:spacing w:after="0" w:line="240" w:lineRule="auto"/>
        <w:jc w:val="both"/>
        <w:rPr>
          <w:rFonts w:ascii="GHEA Grapalat" w:eastAsia="Times New Roman" w:hAnsi="GHEA Grapalat" w:cs="Sylfaen"/>
          <w:sz w:val="24"/>
          <w:szCs w:val="24"/>
          <w:lang w:val="hy-AM"/>
        </w:rPr>
      </w:pPr>
      <w:r w:rsidRPr="00631CF5">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1514" w:rsidRPr="00631CF5" w:rsidTr="007913D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bCs/>
                <w:sz w:val="18"/>
                <w:szCs w:val="18"/>
                <w:lang w:eastAsia="ru-RU"/>
              </w:rPr>
            </w:pPr>
            <w:r xmlns:w="http://schemas.openxmlformats.org/wordprocessingml/2006/main" w:rsidRPr="00631CF5">
              <w:rPr>
                <w:rFonts w:ascii="Arial" w:eastAsia="Times New Roman" w:hAnsi="Arial" w:cs="Arial"/>
                <w:sz w:val="18"/>
                <w:szCs w:val="18"/>
                <w:lang w:val="en-US"/>
              </w:rPr>
              <w:t xml:space="preserve">Service</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name:</w:t>
            </w:r>
          </w:p>
        </w:tc>
        <w:tc>
          <w:tcPr>
            <w:tcW w:w="2062" w:type="dxa"/>
            <w:tcBorders>
              <w:top w:val="single" w:sz="4" w:space="0" w:color="000000"/>
              <w:left w:val="single" w:sz="4" w:space="0" w:color="000000"/>
              <w:bottom w:val="single" w:sz="4" w:space="0" w:color="000000"/>
              <w:right w:val="single" w:sz="4" w:space="0" w:color="auto"/>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measurement</w:t>
            </w:r>
            <w:r xmlns:w="http://schemas.openxmlformats.org/wordprocessingml/2006/main" w:rsidRPr="00631CF5">
              <w:rPr>
                <w:rFonts w:ascii="GHEA Grapalat" w:eastAsia="Times New Roman" w:hAnsi="GHEA Grapalat" w:cs="Sylfae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the unit</w:t>
            </w:r>
            <w:r xmlns:w="http://schemas.openxmlformats.org/wordprocessingml/2006/main" w:rsidRPr="00631CF5">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631CF5">
              <w:rPr>
                <w:rFonts w:ascii="Arial" w:eastAsia="Times New Roman" w:hAnsi="Arial" w:cs="Arial"/>
                <w:sz w:val="18"/>
                <w:szCs w:val="18"/>
                <w:lang w:val="en-US"/>
              </w:rPr>
              <w:t xml:space="preserve">amount </w:t>
            </w:r>
            <w:r xmlns:w="http://schemas.openxmlformats.org/wordprocessingml/2006/main" w:rsidRPr="00631CF5">
              <w:rPr>
                <w:rFonts w:ascii="GHEA Grapalat" w:eastAsia="Times New Roman" w:hAnsi="GHEA Grapalat" w:cs="Times New Roman"/>
                <w:sz w:val="18"/>
                <w:szCs w:val="18"/>
                <w:lang w:val="en-US"/>
              </w:rPr>
              <w:t xml:space="preserve">( </w:t>
            </w:r>
            <w:r xmlns:w="http://schemas.openxmlformats.org/wordprocessingml/2006/main" w:rsidRPr="00631CF5">
              <w:rPr>
                <w:rFonts w:ascii="Arial" w:eastAsia="Times New Roman" w:hAnsi="Arial" w:cs="Arial"/>
                <w:sz w:val="18"/>
                <w:szCs w:val="18"/>
                <w:lang w:val="en-US"/>
              </w:rPr>
              <w:t xml:space="preserve">actual </w:t>
            </w:r>
            <w:r xmlns:w="http://schemas.openxmlformats.org/wordprocessingml/2006/main" w:rsidRPr="00631CF5">
              <w:rPr>
                <w:rFonts w:ascii="GHEA Grapalat" w:eastAsia="Times New Roman" w:hAnsi="GHEA Grapalat" w:cs="Times New Roman"/>
                <w:sz w:val="18"/>
                <w:szCs w:val="18"/>
                <w:lang w:val="en-US"/>
              </w:rPr>
              <w:t xml:space="preserve">)</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bl>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4"/>
          <w:szCs w:val="24"/>
          <w:lang w:val="hy-AM"/>
        </w:rPr>
      </w:pPr>
    </w:p>
    <w:p w:rsidR="00BB1514" w:rsidRPr="00631CF5" w:rsidRDefault="00BB1514" w:rsidP="00BB1514">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0"/>
          <w:lang w:val="hy-AM"/>
        </w:rPr>
      </w:pPr>
      <w:r xmlns:w="http://schemas.openxmlformats.org/wordprocessingml/2006/main" w:rsidRPr="00631CF5">
        <w:rPr>
          <w:rFonts w:ascii="Arial" w:eastAsia="Times New Roman" w:hAnsi="Arial" w:cs="Arial"/>
          <w:sz w:val="20"/>
          <w:szCs w:val="20"/>
          <w:lang w:val="hy-AM"/>
        </w:rPr>
        <w:t xml:space="preserve">Present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the act</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made up</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of </w:t>
      </w:r>
      <w:r xmlns:w="http://schemas.openxmlformats.org/wordprocessingml/2006/main" w:rsidRPr="00631CF5">
        <w:rPr>
          <w:rFonts w:ascii="GHEA Grapalat" w:eastAsia="Times New Roman" w:hAnsi="GHEA Grapalat" w:cs="Sylfaen"/>
          <w:sz w:val="20"/>
          <w:szCs w:val="20"/>
          <w:lang w:val="hy-AM"/>
        </w:rPr>
        <w:t xml:space="preserve">2 </w:t>
      </w:r>
      <w:r xmlns:w="http://schemas.openxmlformats.org/wordprocessingml/2006/main" w:rsidRPr="00631CF5">
        <w:rPr>
          <w:rFonts w:ascii="Arial" w:eastAsia="Times New Roman" w:hAnsi="Arial" w:cs="Arial"/>
          <w:sz w:val="20"/>
          <w:szCs w:val="20"/>
          <w:lang w:val="hy-AM"/>
        </w:rPr>
        <w:t xml:space="preserve">copies </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each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to the side</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provided</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is</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Arial" w:eastAsia="Times New Roman" w:hAnsi="Arial" w:cs="Arial"/>
          <w:sz w:val="20"/>
          <w:szCs w:val="20"/>
          <w:lang w:val="hy-AM"/>
        </w:rPr>
        <w:t xml:space="preserve">one each</w:t>
      </w:r>
      <w:r xmlns:w="http://schemas.openxmlformats.org/wordprocessingml/2006/main" w:rsidRPr="00631CF5">
        <w:rPr>
          <w:rFonts w:ascii="GHEA Grapalat" w:eastAsia="Times New Roman" w:hAnsi="GHEA Grapalat" w:cs="Sylfaen"/>
          <w:sz w:val="20"/>
          <w:szCs w:val="20"/>
          <w:lang w:val="hy-AM"/>
        </w:rPr>
        <w:t xml:space="preserve"> </w:t>
      </w:r>
      <w:r xmlns:w="http://schemas.openxmlformats.org/wordprocessingml/2006/main" w:rsidRPr="00631CF5">
        <w:rPr>
          <w:rFonts w:ascii="GHEA Grapalat" w:eastAsia="Times New Roman" w:hAnsi="GHEA Grapalat" w:cs="Sylfaen"/>
          <w:sz w:val="20"/>
          <w:szCs w:val="20"/>
          <w:lang w:val="hy-AM"/>
        </w:rPr>
        <w:t xml:space="preserve">for </w:t>
      </w:r>
      <w:r xmlns:w="http://schemas.openxmlformats.org/wordprocessingml/2006/main" w:rsidRPr="00631CF5">
        <w:rPr>
          <w:rFonts w:ascii="Arial" w:eastAsia="Times New Roman" w:hAnsi="Arial" w:cs="Arial"/>
          <w:sz w:val="20"/>
          <w:szCs w:val="20"/>
          <w:lang w:val="hy-AM"/>
        </w:rPr>
        <w:t xml:space="preserve">example</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sz w:val="14"/>
          <w:szCs w:val="14"/>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xmlns:w="http://schemas.openxmlformats.org/wordprocessingml/2006/main">
        <w:spacing w:after="0" w:line="240" w:lineRule="auto"/>
        <w:jc w:val="center"/>
        <w:rPr>
          <w:rFonts w:ascii="GHEA Grapalat" w:eastAsia="Times New Roman" w:hAnsi="GHEA Grapalat" w:cs="Sylfaen"/>
          <w:lang w:val="en-US"/>
        </w:rPr>
      </w:pPr>
      <w:r xmlns:w="http://schemas.openxmlformats.org/wordprocessingml/2006/main" w:rsidRPr="00631CF5">
        <w:rPr>
          <w:rFonts w:ascii="Arial" w:eastAsia="Times New Roman" w:hAnsi="Arial" w:cs="Arial"/>
          <w:lang w:val="en-US"/>
        </w:rPr>
        <w:t xml:space="preserve">THE SIDES</w:t>
      </w:r>
    </w:p>
    <w:p w:rsidR="00BB1514" w:rsidRPr="00631CF5" w:rsidRDefault="00BB1514" w:rsidP="00BB1514">
      <w:pPr>
        <w:spacing w:after="0" w:line="240" w:lineRule="auto"/>
        <w:jc w:val="center"/>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BB1514" w:rsidRPr="00631CF5" w:rsidTr="007913DD">
        <w:tc>
          <w:tcPr>
            <w:tcW w:w="4785" w:type="dxa"/>
          </w:tcPr>
          <w:p w:rsidR="00BB1514" w:rsidRPr="00631CF5" w:rsidRDefault="00BB1514" w:rsidP="00BB1514">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631CF5">
              <w:rPr>
                <w:rFonts w:ascii="Arial" w:eastAsia="Times New Roman" w:hAnsi="Arial" w:cs="Arial"/>
                <w:b/>
                <w:bCs/>
                <w:lang w:val="en-US"/>
              </w:rPr>
              <w:t xml:space="preserve">Delivered</w:t>
            </w:r>
          </w:p>
        </w:tc>
        <w:tc>
          <w:tcPr>
            <w:tcW w:w="5223" w:type="dxa"/>
          </w:tcPr>
          <w:p w:rsidR="00BB1514" w:rsidRPr="00631CF5" w:rsidRDefault="00BB1514" w:rsidP="00BB1514">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631CF5">
              <w:rPr>
                <w:rFonts w:ascii="GHEA Grapalat" w:eastAsia="Times New Roman" w:hAnsi="GHEA Grapalat" w:cs="Sylfaen"/>
                <w:b/>
                <w:bCs/>
                <w:lang w:val="en-US"/>
              </w:rPr>
              <w:t xml:space="preserve">        </w:t>
            </w:r>
            <w:r xmlns:w="http://schemas.openxmlformats.org/wordprocessingml/2006/main" w:rsidRPr="00631CF5">
              <w:rPr>
                <w:rFonts w:ascii="Arial" w:eastAsia="Times New Roman" w:hAnsi="Arial" w:cs="Arial"/>
                <w:b/>
                <w:bCs/>
                <w:lang w:val="en-US"/>
              </w:rPr>
              <w:t xml:space="preserve">Accepted</w:t>
            </w:r>
          </w:p>
        </w:tc>
      </w:tr>
    </w:tbl>
    <w:p w:rsidR="00BB1514" w:rsidRPr="00631CF5" w:rsidRDefault="00BB1514" w:rsidP="00BB1514">
      <w:pPr xmlns:w="http://schemas.openxmlformats.org/wordprocessingml/2006/main">
        <w:tabs>
          <w:tab w:val="left" w:pos="360"/>
          <w:tab w:val="left" w:pos="540"/>
        </w:tabs>
        <w:spacing w:after="0" w:line="240" w:lineRule="auto"/>
        <w:rPr>
          <w:rFonts w:ascii="GHEA Grapalat" w:eastAsia="Times New Roman" w:hAnsi="GHEA Grapalat" w:cs="Sylfaen"/>
          <w:sz w:val="20"/>
          <w:szCs w:val="20"/>
          <w:lang w:val="en-US" w:eastAsia="ru-RU"/>
        </w:rPr>
      </w:pPr>
      <w:r xmlns:w="http://schemas.openxmlformats.org/wordprocessingml/2006/main" w:rsidRPr="00631CF5">
        <w:rPr>
          <w:rFonts w:ascii="GHEA Grapalat" w:eastAsia="Times New Roman" w:hAnsi="GHEA Grapalat" w:cs="Sylfaen"/>
          <w:sz w:val="20"/>
          <w:szCs w:val="20"/>
          <w:lang w:val="en-US" w:eastAsia="ru-RU"/>
        </w:rPr>
        <w:t xml:space="preserve">                                                                                                  </w:t>
      </w:r>
      <w:proofErr xmlns:w="http://schemas.openxmlformats.org/wordprocessingml/2006/main" w:type="gramStart"/>
      <w:r xmlns:w="http://schemas.openxmlformats.org/wordprocessingml/2006/main" w:rsidRPr="00631CF5">
        <w:rPr>
          <w:rFonts w:ascii="Arial" w:eastAsia="Times New Roman" w:hAnsi="Arial" w:cs="Arial"/>
          <w:sz w:val="20"/>
          <w:szCs w:val="20"/>
          <w:lang w:val="en-US" w:eastAsia="ru-RU"/>
        </w:rPr>
        <w:t xml:space="preserve">the application</w:t>
      </w:r>
      <w:proofErr xmlns:w="http://schemas.openxmlformats.org/wordprocessingml/2006/main" w:type="gramEnd"/>
      <w:r xmlns:w="http://schemas.openxmlformats.org/wordprocessingml/2006/main" w:rsidRPr="00631CF5">
        <w:rPr>
          <w:rFonts w:ascii="GHEA Grapalat" w:eastAsia="Times New Roman" w:hAnsi="GHEA Grapalat" w:cs="Sylfaen"/>
          <w:sz w:val="20"/>
          <w:szCs w:val="20"/>
          <w:lang w:val="en-US" w:eastAsia="ru-RU"/>
        </w:rPr>
        <w:t xml:space="preserve"> </w:t>
      </w:r>
      <w:r xmlns:w="http://schemas.openxmlformats.org/wordprocessingml/2006/main" w:rsidRPr="00631CF5">
        <w:rPr>
          <w:rFonts w:ascii="Arial" w:eastAsia="Times New Roman" w:hAnsi="Arial" w:cs="Arial"/>
          <w:sz w:val="20"/>
          <w:szCs w:val="20"/>
          <w:lang w:val="en-US" w:eastAsia="ru-RU"/>
        </w:rPr>
        <w:t xml:space="preserve">designed by</w:t>
      </w:r>
      <w:r xmlns:w="http://schemas.openxmlformats.org/wordprocessingml/2006/main" w:rsidRPr="00631CF5">
        <w:rPr>
          <w:rFonts w:ascii="GHEA Grapalat" w:eastAsia="Times New Roman" w:hAnsi="GHEA Grapalat" w:cs="Sylfaen"/>
          <w:sz w:val="20"/>
          <w:szCs w:val="20"/>
          <w:lang w:val="en-US" w:eastAsia="ru-RU"/>
        </w:rPr>
        <w:t xml:space="preserve"> </w:t>
      </w:r>
      <w:r xmlns:w="http://schemas.openxmlformats.org/wordprocessingml/2006/main" w:rsidRPr="00631CF5">
        <w:rPr>
          <w:rFonts w:ascii="Arial" w:eastAsia="Times New Roman" w:hAnsi="Arial" w:cs="Arial"/>
          <w:sz w:val="20"/>
          <w:szCs w:val="20"/>
          <w:lang w:val="en-US" w:eastAsia="ru-RU"/>
        </w:rPr>
        <w:t xml:space="preserve">representative </w:t>
      </w:r>
      <w:r xmlns:w="http://schemas.openxmlformats.org/wordprocessingml/2006/main" w:rsidRPr="00631CF5">
        <w:rPr>
          <w:rFonts w:ascii="GHEA Grapalat" w:eastAsia="Times New Roman" w:hAnsi="GHEA Grapalat" w:cs="Sylfaen"/>
          <w:sz w:val="20"/>
          <w:szCs w:val="20"/>
          <w:lang w:val="en-US" w:eastAsia="ru-RU"/>
        </w:rPr>
        <w:t xml:space="preserve">:</w:t>
      </w:r>
    </w:p>
    <w:p w:rsidR="00BB1514" w:rsidRPr="00631CF5" w:rsidRDefault="00BB1514" w:rsidP="00BB1514">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1514" w:rsidRPr="00631CF5" w:rsidTr="007913DD">
        <w:trPr>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GHEA Grapalat" w:eastAsia="Times New Roman" w:hAnsi="GHEA Grapalat" w:cs="GHEA Grapalat"/>
                <w:color w:val="000000"/>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Arial" w:eastAsia="Times New Roman" w:hAnsi="Arial" w:cs="Arial"/>
                <w:color w:val="000000"/>
                <w:sz w:val="15"/>
                <w:szCs w:val="15"/>
                <w:lang w:val="en-US"/>
              </w:rPr>
              <w:t xml:space="preserve">last name </w:t>
            </w:r>
            <w:r xmlns:w="http://schemas.openxmlformats.org/wordprocessingml/2006/main" w:rsidRPr="00631CF5">
              <w:rPr>
                <w:rFonts w:ascii="GHEA Grapalat" w:eastAsia="Times New Roman" w:hAnsi="GHEA Grapalat" w:cs="GHEA Grapalat"/>
                <w:color w:val="000000"/>
                <w:sz w:val="15"/>
                <w:szCs w:val="15"/>
                <w:lang w:val="en-US"/>
              </w:rPr>
              <w:t xml:space="preserve">, </w:t>
            </w:r>
            <w:r xmlns:w="http://schemas.openxmlformats.org/wordprocessingml/2006/main" w:rsidRPr="00631CF5">
              <w:rPr>
                <w:rFonts w:ascii="Arial" w:eastAsia="Times New Roman" w:hAnsi="Arial" w:cs="Arial"/>
                <w:color w:val="000000"/>
                <w:sz w:val="15"/>
                <w:szCs w:val="15"/>
                <w:lang w:val="en-US"/>
              </w:rPr>
              <w:t xml:space="preserve">first name</w:t>
            </w:r>
          </w:p>
        </w:tc>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GHEA Grapalat" w:eastAsia="Times New Roman" w:hAnsi="GHEA Grapalat" w:cs="GHEA Grapalat"/>
                <w:color w:val="000000"/>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Arial" w:eastAsia="Times New Roman" w:hAnsi="Arial" w:cs="Arial"/>
                <w:color w:val="000000"/>
                <w:sz w:val="15"/>
                <w:szCs w:val="15"/>
                <w:lang w:val="en-US"/>
              </w:rPr>
              <w:t xml:space="preserve">last name </w:t>
            </w:r>
            <w:r xmlns:w="http://schemas.openxmlformats.org/wordprocessingml/2006/main" w:rsidRPr="00631CF5">
              <w:rPr>
                <w:rFonts w:ascii="GHEA Grapalat" w:eastAsia="Times New Roman" w:hAnsi="GHEA Grapalat" w:cs="GHEA Grapalat"/>
                <w:color w:val="000000"/>
                <w:sz w:val="15"/>
                <w:szCs w:val="15"/>
                <w:lang w:val="en-US"/>
              </w:rPr>
              <w:t xml:space="preserve">, </w:t>
            </w:r>
            <w:r xmlns:w="http://schemas.openxmlformats.org/wordprocessingml/2006/main" w:rsidRPr="00631CF5">
              <w:rPr>
                <w:rFonts w:ascii="Arial" w:eastAsia="Times New Roman" w:hAnsi="Arial" w:cs="Arial"/>
                <w:color w:val="000000"/>
                <w:sz w:val="15"/>
                <w:szCs w:val="15"/>
                <w:lang w:val="en-US"/>
              </w:rPr>
              <w:t xml:space="preserve">first name</w:t>
            </w:r>
          </w:p>
        </w:tc>
      </w:tr>
      <w:tr w:rsidR="00BB1514" w:rsidRPr="00631CF5" w:rsidTr="007913DD">
        <w:trPr>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GHEA Grapalat" w:eastAsia="Times New Roman" w:hAnsi="GHEA Grapalat" w:cs="GHEA Grapalat"/>
                <w:color w:val="000000"/>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Arial" w:eastAsia="Times New Roman" w:hAnsi="Arial" w:cs="Arial"/>
                <w:color w:val="000000"/>
                <w:sz w:val="15"/>
                <w:szCs w:val="15"/>
                <w:lang w:val="en-US"/>
              </w:rPr>
              <w:t xml:space="preserve">signature</w:t>
            </w:r>
          </w:p>
        </w:tc>
        <w:tc>
          <w:tcPr>
            <w:tcW w:w="0" w:type="auto"/>
            <w:vAlign w:val="center"/>
          </w:tcPr>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GHEA Grapalat" w:eastAsia="Times New Roman" w:hAnsi="GHEA Grapalat" w:cs="GHEA Grapalat"/>
                <w:color w:val="000000"/>
                <w:sz w:val="21"/>
                <w:szCs w:val="21"/>
                <w:lang w:val="en-US"/>
              </w:rPr>
              <w:t xml:space="preserve">___________________________</w:t>
            </w:r>
          </w:p>
          <w:p w:rsidR="00BB1514" w:rsidRPr="00631CF5" w:rsidRDefault="00BB1514" w:rsidP="00BB1514">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631CF5">
              <w:rPr>
                <w:rFonts w:ascii="Arial" w:eastAsia="Times New Roman" w:hAnsi="Arial" w:cs="Arial"/>
                <w:color w:val="000000"/>
                <w:sz w:val="15"/>
                <w:szCs w:val="15"/>
                <w:lang w:val="en-US"/>
              </w:rPr>
              <w:t xml:space="preserve">signature</w:t>
            </w:r>
          </w:p>
        </w:tc>
      </w:tr>
      <w:tr w:rsidR="00BB1514" w:rsidRPr="00631CF5" w:rsidTr="007913DD">
        <w:trPr>
          <w:tblCellSpacing w:w="7" w:type="dxa"/>
          <w:jc w:val="center"/>
        </w:trPr>
        <w:tc>
          <w:tcPr>
            <w:tcW w:w="0" w:type="auto"/>
            <w:vAlign w:val="center"/>
          </w:tcPr>
          <w:p w:rsidR="00BB1514" w:rsidRPr="00631CF5" w:rsidRDefault="00BB1514" w:rsidP="00BB1514">
            <w:pPr xmlns:w="http://schemas.openxmlformats.org/wordprocessingml/2006/main">
              <w:spacing w:after="0" w:line="240" w:lineRule="auto"/>
              <w:rPr>
                <w:rFonts w:ascii="GHEA Grapalat" w:eastAsia="Times New Roman" w:hAnsi="GHEA Grapalat" w:cs="GHEA Grapalat"/>
                <w:color w:val="000000"/>
                <w:sz w:val="21"/>
                <w:szCs w:val="21"/>
                <w:lang w:eastAsia="ru-RU"/>
              </w:rPr>
            </w:pPr>
            <w:r xmlns:w="http://schemas.openxmlformats.org/wordprocessingml/2006/main" w:rsidRPr="00631CF5">
              <w:rPr>
                <w:rFonts w:ascii="GHEA Grapalat" w:eastAsia="Times New Roman" w:hAnsi="GHEA Grapalat" w:cs="GHEA Grapalat"/>
                <w:color w:val="000000"/>
                <w:sz w:val="21"/>
                <w:szCs w:val="21"/>
                <w:lang w:val="en-US"/>
              </w:rPr>
              <w:t xml:space="preserve">                              </w:t>
            </w:r>
          </w:p>
        </w:tc>
        <w:tc>
          <w:tcPr>
            <w:tcW w:w="0" w:type="auto"/>
            <w:vAlign w:val="center"/>
          </w:tcPr>
          <w:p w:rsidR="00BB1514" w:rsidRPr="00631CF5" w:rsidRDefault="00BB1514" w:rsidP="00BB1514">
            <w:pPr>
              <w:spacing w:after="0" w:line="240" w:lineRule="auto"/>
              <w:rPr>
                <w:rFonts w:ascii="GHEA Grapalat" w:eastAsia="Times New Roman" w:hAnsi="GHEA Grapalat" w:cs="GHEA Grapalat"/>
                <w:color w:val="000000"/>
                <w:sz w:val="21"/>
                <w:szCs w:val="21"/>
                <w:lang w:eastAsia="ru-RU"/>
              </w:rPr>
            </w:pPr>
          </w:p>
        </w:tc>
      </w:tr>
    </w:tbl>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Times New Roman"/>
          <w:sz w:val="24"/>
          <w:szCs w:val="24"/>
          <w:lang w:val="hy-AM"/>
        </w:rPr>
      </w:pPr>
    </w:p>
    <w:p w:rsidR="00F90346" w:rsidRPr="00631CF5" w:rsidRDefault="00F90346">
      <w:pPr>
        <w:rPr>
          <w:rFonts w:ascii="GHEA Grapalat" w:hAnsi="GHEA Grapalat"/>
        </w:rPr>
      </w:pPr>
    </w:p>
    <w:sectPr w:rsidR="00F90346" w:rsidRPr="00631CF5" w:rsidSect="00791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36" w:rsidRDefault="00C80C36" w:rsidP="00BB1514">
      <w:pPr>
        <w:spacing w:after="0" w:line="240" w:lineRule="auto"/>
      </w:pPr>
      <w:r>
        <w:separator/>
      </w:r>
    </w:p>
  </w:endnote>
  <w:endnote w:type="continuationSeparator" w:id="0">
    <w:p w:rsidR="00C80C36" w:rsidRDefault="00C80C36" w:rsidP="00BB1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Franklin Gothic Medium Cond">
    <w:charset w:val="CC"/>
    <w:family w:val="swiss"/>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36" w:rsidRDefault="00C80C36" w:rsidP="00BB1514">
      <w:pPr>
        <w:spacing w:after="0" w:line="240" w:lineRule="auto"/>
      </w:pPr>
      <w:r>
        <w:separator/>
      </w:r>
    </w:p>
  </w:footnote>
  <w:footnote w:type="continuationSeparator" w:id="0">
    <w:p w:rsidR="00C80C36" w:rsidRDefault="00C80C36" w:rsidP="00BB1514">
      <w:pPr>
        <w:spacing w:after="0" w:line="240" w:lineRule="auto"/>
      </w:pPr>
      <w:r>
        <w:continuationSeparator/>
      </w:r>
    </w:p>
  </w:footnote>
  <w:footnote w:id="1">
    <w:p w:rsidR="003A7AF1" w:rsidRPr="00350070" w:rsidDel="00AE5E4B" w:rsidRDefault="003A7AF1" w:rsidP="00BB1514">
      <w:pPr>
        <w:pStyle w:val="af2"/>
        <w:shd w:val="clear" w:color="auto" w:fill="FFFFFF"/>
        <w:jc w:val="both"/>
        <w:rPr>
          <w:del w:id="2" w:author="Inesa Kocharyan" w:date="2019-10-02T12:25:00Z"/>
          <w:rFonts w:ascii="GHEA Grapalat" w:hAnsi="GHEA Grapalat" w:cs="Sylfaen"/>
          <w:i/>
          <w:sz w:val="16"/>
          <w:szCs w:val="16"/>
          <w:lang w:val="en-US"/>
        </w:rPr>
      </w:pPr>
    </w:p>
  </w:footnote>
  <w:footnote w:id="2">
    <w:p w:rsidR="003A7AF1" w:rsidRPr="00EC2CDE" w:rsidRDefault="003A7AF1" w:rsidP="00BB1514">
      <w:pPr xmlns:w="http://schemas.openxmlformats.org/wordprocessingml/2006/main">
        <w:pStyle w:val="af2"/>
        <w:jc w:val="both"/>
        <w:rPr>
          <w:rFonts w:ascii="Sylfaen" w:hAnsi="Sylfaen" w:cs="Sylfaen"/>
          <w:lang w:val="af-ZA"/>
        </w:rPr>
      </w:pPr>
      <w:r xmlns:w="http://schemas.openxmlformats.org/wordprocessingml/2006/main">
        <w:rPr>
          <w:rFonts w:ascii="GHEA Grapalat" w:hAnsi="GHEA Grapalat" w:cs="Sylfaen"/>
          <w:i/>
          <w:sz w:val="16"/>
          <w:szCs w:val="16"/>
          <w:vertAlign w:val="superscript"/>
          <w:lang w:val="es-ES" w:eastAsia="en-US"/>
        </w:rPr>
        <w:t xml:space="preserve">14. In case of participation in the order of </w:t>
      </w:r>
      <w:r xmlns:w="http://schemas.openxmlformats.org/wordprocessingml/2006/main" w:rsidRPr="003053EF">
        <w:rPr>
          <w:rFonts w:ascii="GHEA Grapalat" w:hAnsi="GHEA Grapalat" w:cs="Sylfaen"/>
          <w:i/>
          <w:sz w:val="16"/>
          <w:szCs w:val="16"/>
          <w:lang w:val="es-ES" w:eastAsia="en-US"/>
        </w:rPr>
        <w:t xml:space="preserve">joint </w:t>
      </w:r>
      <w:r xmlns:w="http://schemas.openxmlformats.org/wordprocessingml/2006/main" w:rsidRPr="003053EF">
        <w:rPr>
          <w:rFonts w:ascii="GHEA Grapalat" w:hAnsi="GHEA Grapalat" w:cs="Sylfaen"/>
          <w:i/>
          <w:sz w:val="16"/>
          <w:szCs w:val="16"/>
        </w:rPr>
        <w:t xml:space="preserve">activity (consortium), the documents included in the application and approved by the participant must be approved by all members of the consortium.</w:t>
      </w:r>
    </w:p>
  </w:footnote>
  <w:footnote w:id="3">
    <w:p w:rsidR="003A7AF1" w:rsidRPr="00B01C80" w:rsidRDefault="003A7AF1" w:rsidP="00BB1514">
      <w:pPr xmlns:w="http://schemas.openxmlformats.org/wordprocessingml/2006/main">
        <w:pStyle w:val="af4"/>
        <w:spacing w:before="0" w:beforeAutospacing="0" w:after="0" w:afterAutospacing="0"/>
        <w:ind w:firstLine="708"/>
        <w:jc w:val="both"/>
        <w:rPr>
          <w:rFonts w:ascii="Calibri" w:hAnsi="Calibri"/>
          <w:sz w:val="20"/>
          <w:szCs w:val="20"/>
          <w:lang w:val="hy-AM" w:eastAsia="ru-RU"/>
        </w:rPr>
      </w:pPr>
      <w:r xmlns:w="http://schemas.openxmlformats.org/wordprocessingml/2006/main">
        <w:rPr>
          <w:rStyle w:val="af6"/>
        </w:rPr>
        <w:footnoteRef xmlns:w="http://schemas.openxmlformats.org/wordprocessingml/2006/main"/>
      </w:r>
      <w:r xmlns:w="http://schemas.openxmlformats.org/wordprocessingml/2006/main" w:rsidRPr="007C2603">
        <w:rPr>
          <w:lang w:val="af-ZA"/>
        </w:rPr>
        <w:t xml:space="preserve"> </w:t>
      </w:r>
      <w:r xmlns:w="http://schemas.openxmlformats.org/wordprocessingml/2006/main" w:rsidRPr="007C2603">
        <w:rPr>
          <w:rFonts w:ascii="GHEA Grapalat" w:hAnsi="GHEA Grapalat"/>
          <w:i/>
          <w:sz w:val="16"/>
          <w:szCs w:val="16"/>
          <w:lang w:val="hy-AM" w:eastAsia="ru-RU"/>
        </w:rPr>
        <w:t xml:space="preserve">If the regulation provided for in the second sentence of point 2.4 of part 1 of this invitation is applied, then the words "obliging, in the event of being recognized as a selected participant, in the manner and time specified in the invitation, to submit qualification assurance" are replaced by "as of the date of the opening of bids". has a creditworthiness rating awarded by international reputable organizations (Fitch, Moody's, </w:t>
      </w:r>
      <w:hyperlink xmlns:w="http://schemas.openxmlformats.org/wordprocessingml/2006/main" xmlns:r="http://schemas.openxmlformats.org/officeDocument/2006/relationships" r:id="rId1" w:tgtFrame="_blank" w:history="1">
        <w:r xmlns:w="http://schemas.openxmlformats.org/wordprocessingml/2006/main" w:rsidRPr="007C2603">
          <w:rPr>
            <w:rFonts w:ascii="GHEA Grapalat" w:hAnsi="GHEA Grapalat"/>
            <w:i/>
            <w:sz w:val="16"/>
            <w:szCs w:val="16"/>
            <w:lang w:val="hy-AM" w:eastAsia="ru-RU"/>
          </w:rPr>
          <w:t xml:space="preserve">Standard &amp; Poor's </w:t>
        </w:r>
      </w:hyperlink>
      <w:r xmlns:w="http://schemas.openxmlformats.org/wordprocessingml/2006/main" w:rsidRPr="007C2603">
        <w:rPr>
          <w:rFonts w:ascii="GHEA Grapalat" w:hAnsi="GHEA Grapalat"/>
          <w:i/>
          <w:sz w:val="16"/>
          <w:szCs w:val="16"/>
          <w:lang w:val="hy-AM" w:eastAsia="ru-RU"/>
        </w:rPr>
        <w:t xml:space="preserve">) at least equal to the sovereign rating awarded to the Republic of Armenia.&gt;&gt; in words. At the same time, the size of the rating is also indicated.</w:t>
      </w:r>
    </w:p>
    <w:p w:rsidR="003A7AF1" w:rsidRPr="007C2603" w:rsidRDefault="003A7AF1" w:rsidP="00BB1514">
      <w:pPr>
        <w:pStyle w:val="af2"/>
        <w:rPr>
          <w:rFonts w:ascii="Calibri" w:hAnsi="Calibri"/>
        </w:rPr>
      </w:pPr>
    </w:p>
  </w:footnote>
  <w:footnote w:id="4">
    <w:p w:rsidR="003A7AF1" w:rsidRDefault="003A7AF1" w:rsidP="00BB1514">
      <w:pPr xmlns:w="http://schemas.openxmlformats.org/wordprocessingml/2006/main">
        <w:pStyle w:val="af2"/>
        <w:rPr>
          <w:rFonts w:ascii="GHEA Grapalat" w:hAnsi="GHEA Grapalat"/>
          <w:i/>
          <w:lang w:val="hy-AM"/>
        </w:rPr>
      </w:pPr>
      <w:r xmlns:w="http://schemas.openxmlformats.org/wordprocessingml/2006/main" w:rsidRPr="0039302D">
        <w:rPr>
          <w:rFonts w:ascii="GHEA Grapalat" w:hAnsi="GHEA Grapalat"/>
          <w:i/>
          <w:lang w:val="hy-AM"/>
        </w:rPr>
        <w:t xml:space="preserve">*to be completed</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is</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of the commission</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of the secretary</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by </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until</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the invitation</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in the newsletter</w:t>
      </w:r>
      <w:r xmlns:w="http://schemas.openxmlformats.org/wordprocessingml/2006/main" w:rsidRPr="0039302D">
        <w:rPr>
          <w:rFonts w:ascii="GHEA Grapalat" w:hAnsi="GHEA Grapalat"/>
          <w:i/>
          <w:lang w:val="af-ZA"/>
        </w:rPr>
        <w:t xml:space="preserve"> </w:t>
      </w:r>
      <w:r xmlns:w="http://schemas.openxmlformats.org/wordprocessingml/2006/main" w:rsidRPr="0039302D">
        <w:rPr>
          <w:rFonts w:ascii="GHEA Grapalat" w:hAnsi="GHEA Grapalat"/>
          <w:i/>
          <w:lang w:val="hy-AM"/>
        </w:rPr>
        <w:t xml:space="preserve">publishing.</w:t>
      </w:r>
    </w:p>
    <w:p w:rsidR="003A7AF1" w:rsidRPr="0039302D" w:rsidRDefault="003A7AF1" w:rsidP="00BB1514">
      <w:pPr>
        <w:pStyle w:val="af2"/>
        <w:rPr>
          <w:rFonts w:ascii="GHEA Grapalat" w:hAnsi="GHEA Grapalat"/>
          <w:i/>
          <w:lang w:val="hy-AM"/>
        </w:rPr>
      </w:pPr>
    </w:p>
    <w:p w:rsidR="003A7AF1" w:rsidRPr="0039302D" w:rsidRDefault="003A7AF1" w:rsidP="00BB1514">
      <w:pPr xmlns:w="http://schemas.openxmlformats.org/wordprocessingml/2006/main">
        <w:pStyle w:val="31"/>
        <w:spacing w:line="240" w:lineRule="auto"/>
        <w:ind w:left="142" w:firstLine="0"/>
        <w:rPr>
          <w:rFonts w:ascii="GHEA Grapalat" w:hAnsi="GHEA Grapalat"/>
          <w:i/>
          <w:lang w:val="hy-AM" w:eastAsia="ru-RU"/>
        </w:rPr>
      </w:pPr>
      <w:r xmlns:w="http://schemas.openxmlformats.org/wordprocessingml/2006/main" w:rsidRPr="0039302D">
        <w:rPr>
          <w:rFonts w:ascii="GHEA Grapalat" w:hAnsi="GHEA Grapalat"/>
          <w:i/>
          <w:lang w:val="hy-AM" w:eastAsia="ru-RU"/>
        </w:rPr>
        <w:t xml:space="preserve">** - when filling out the application statement, the participant indicates the link to the website containing information about his real beneficiaries, if that participant is "State registration of legal entities, divisions of legal entities, institutions and state registration of individual entrepreneurs"</w:t>
      </w:r>
      <w:r xmlns:w="http://schemas.openxmlformats.org/wordprocessingml/2006/main" w:rsidRPr="0039302D">
        <w:rPr>
          <w:rFonts w:ascii="Calibri" w:hAnsi="Calibri" w:cs="Calibri"/>
          <w:i/>
          <w:lang w:val="hy-AM" w:eastAsia="ru-RU"/>
        </w:rPr>
        <w:t xml:space="preserve"> </w:t>
      </w:r>
      <w:r xmlns:w="http://schemas.openxmlformats.org/wordprocessingml/2006/main" w:rsidRPr="0039302D">
        <w:rPr>
          <w:rFonts w:ascii="GHEA Grapalat" w:hAnsi="GHEA Grapalat" w:cs="GHEA Grapalat"/>
          <w:i/>
          <w:lang w:val="hy-AM" w:eastAsia="ru-RU"/>
        </w:rPr>
        <w:t xml:space="preserve">about"</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of the law</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based on</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on</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real</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beneficiaries</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regarding</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declaration</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to present</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duty</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having</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legal</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person</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is</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and:</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the application</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to present</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of the day</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as of</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defined</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in order</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need</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cs="GHEA Grapalat"/>
          <w:i/>
          <w:lang w:val="hy-AM" w:eastAsia="ru-RU"/>
        </w:rPr>
        <w:t xml:space="preserve">is</w:t>
      </w:r>
      <w:r xmlns:w="http://schemas.openxmlformats.org/wordprocessingml/2006/main" w:rsidRPr="0039302D">
        <w:rPr>
          <w:rFonts w:ascii="GHEA Grapalat" w:hAnsi="GHEA Grapalat"/>
          <w:i/>
          <w:lang w:val="hy-AM" w:eastAsia="ru-RU"/>
        </w:rPr>
        <w:t xml:space="preserve"> </w:t>
      </w:r>
      <w:r xmlns:w="http://schemas.openxmlformats.org/wordprocessingml/2006/main" w:rsidRPr="0039302D">
        <w:rPr>
          <w:rFonts w:ascii="GHEA Grapalat" w:hAnsi="GHEA Grapalat"/>
          <w:i/>
          <w:lang w:val="hy-AM" w:eastAsia="ru-RU"/>
        </w:rPr>
        <w:t xml:space="preserve">the information on its real beneficiaries was registered in the agency of the State Register </w:t>
      </w:r>
      <w:r xmlns:w="http://schemas.openxmlformats.org/wordprocessingml/2006/main" w:rsidRPr="0039302D">
        <w:rPr>
          <w:rFonts w:ascii="GHEA Grapalat" w:hAnsi="GHEA Grapalat" w:cs="GHEA Grapalat"/>
          <w:i/>
          <w:lang w:val="hy-AM" w:eastAsia="ru-RU"/>
        </w:rPr>
        <w:t xml:space="preserve">of Legal Entities,</w:t>
      </w:r>
    </w:p>
    <w:p w:rsidR="003A7AF1" w:rsidRPr="0039302D" w:rsidRDefault="003A7AF1" w:rsidP="00BB1514">
      <w:pPr>
        <w:pStyle w:val="31"/>
        <w:spacing w:line="240" w:lineRule="auto"/>
        <w:ind w:left="142" w:firstLine="0"/>
        <w:rPr>
          <w:rFonts w:ascii="GHEA Grapalat" w:hAnsi="GHEA Grapalat"/>
          <w:i/>
          <w:lang w:val="hy-AM" w:eastAsia="ru-RU"/>
        </w:rPr>
      </w:pPr>
    </w:p>
    <w:p w:rsidR="003A7AF1" w:rsidRPr="0039302D" w:rsidRDefault="003A7AF1" w:rsidP="00BB1514">
      <w:pPr xmlns:w="http://schemas.openxmlformats.org/wordprocessingml/2006/main">
        <w:pStyle w:val="31"/>
        <w:spacing w:line="240" w:lineRule="auto"/>
        <w:ind w:left="142" w:firstLine="218"/>
        <w:rPr>
          <w:rFonts w:ascii="GHEA Grapalat" w:hAnsi="GHEA Grapalat"/>
          <w:i/>
          <w:lang w:val="hy-AM" w:eastAsia="ru-RU"/>
        </w:rPr>
      </w:pPr>
      <w:r xmlns:w="http://schemas.openxmlformats.org/wordprocessingml/2006/main" w:rsidRPr="0039302D">
        <w:rPr>
          <w:rFonts w:ascii="GHEA Grapalat" w:hAnsi="GHEA Grapalat"/>
          <w:i/>
          <w:lang w:val="hy-AM" w:eastAsia="ru-RU"/>
        </w:rPr>
        <w:t xml:space="preserve">- If the participant is not a legal entity with the obligation to submit a declaration on beneficial owners based on the Law "On State Registration of Legal Entities, Divisions of Legal Entities, Institutions and Individual Entrepreneurs", or if it is such a legal entity but was not obligated to legal entities as of the date of submitting the application to register the information about his real beneficiaries in the state registry agency, then when filling out the application-statement, the words &lt;&lt;the link to the website containing the information &gt;&gt; is replaced by &lt;&lt;statement according to appendix 1 </w:t>
      </w:r>
      <w:r xmlns:w="http://schemas.openxmlformats.org/wordprocessingml/2006/main" w:rsidRPr="0039302D">
        <w:rPr>
          <w:rFonts w:ascii="Cambria Math" w:hAnsi="Cambria Math" w:cs="Cambria Math"/>
          <w:i/>
          <w:lang w:val="hy-AM" w:eastAsia="ru-RU"/>
        </w:rPr>
        <w:t xml:space="preserve">. </w:t>
      </w:r>
      <w:r xmlns:w="http://schemas.openxmlformats.org/wordprocessingml/2006/main" w:rsidRPr="0039302D">
        <w:rPr>
          <w:rFonts w:ascii="GHEA Grapalat" w:hAnsi="GHEA Grapalat"/>
          <w:i/>
          <w:lang w:val="hy-AM" w:eastAsia="ru-RU"/>
        </w:rPr>
        <w:t xml:space="preserve">1&gt;&gt; in words,</w:t>
      </w:r>
    </w:p>
    <w:p w:rsidR="003A7AF1" w:rsidRPr="0039302D" w:rsidRDefault="003A7AF1" w:rsidP="00BB1514">
      <w:pPr>
        <w:pStyle w:val="af2"/>
        <w:rPr>
          <w:rFonts w:ascii="GHEA Grapalat" w:hAnsi="GHEA Grapalat"/>
          <w:i/>
          <w:lang w:val="hy-AM"/>
        </w:rPr>
      </w:pPr>
    </w:p>
    <w:p w:rsidR="003A7AF1" w:rsidRPr="0039302D" w:rsidRDefault="003A7AF1" w:rsidP="00BB1514">
      <w:pPr xmlns:w="http://schemas.openxmlformats.org/wordprocessingml/2006/main">
        <w:pStyle w:val="af2"/>
        <w:ind w:firstLine="284"/>
        <w:rPr>
          <w:rFonts w:ascii="GHEA Grapalat" w:hAnsi="GHEA Grapalat"/>
          <w:i/>
          <w:lang w:val="hy-AM"/>
        </w:rPr>
      </w:pPr>
      <w:r xmlns:w="http://schemas.openxmlformats.org/wordprocessingml/2006/main" w:rsidRPr="0039302D">
        <w:rPr>
          <w:rFonts w:ascii="GHEA Grapalat" w:hAnsi="GHEA Grapalat"/>
          <w:i/>
          <w:lang w:val="hy-AM"/>
        </w:rPr>
        <w:t xml:space="preserve">- if the participant is an individual entrepreneur or a natural person, he does not provide information about the real beneficiaries.</w:t>
      </w:r>
    </w:p>
    <w:p w:rsidR="003A7AF1" w:rsidRPr="0039302D" w:rsidRDefault="003A7AF1" w:rsidP="00BB1514">
      <w:pPr>
        <w:pStyle w:val="af2"/>
        <w:rPr>
          <w:rFonts w:ascii="GHEA Grapalat" w:hAnsi="GHEA Grapalat"/>
          <w:i/>
          <w:lang w:val="hy-AM"/>
        </w:rPr>
      </w:pPr>
    </w:p>
    <w:p w:rsidR="003A7AF1" w:rsidRPr="0039302D" w:rsidRDefault="003A7AF1" w:rsidP="00BB1514">
      <w:pPr xmlns:w="http://schemas.openxmlformats.org/wordprocessingml/2006/main">
        <w:pStyle w:val="af2"/>
        <w:rPr>
          <w:rFonts w:ascii="GHEA Grapalat" w:hAnsi="GHEA Grapalat"/>
          <w:i/>
          <w:lang w:val="af-ZA"/>
        </w:rPr>
      </w:pPr>
      <w:r xmlns:w="http://schemas.openxmlformats.org/wordprocessingml/2006/main" w:rsidRPr="0039302D">
        <w:rPr>
          <w:rFonts w:ascii="GHEA Grapalat" w:hAnsi="GHEA Grapalat"/>
          <w:i/>
          <w:lang w:val="hy-AM"/>
        </w:rPr>
        <w:t xml:space="preserve"> </w:t>
      </w: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Pr="00712340" w:rsidRDefault="003A7AF1" w:rsidP="00BB1514">
      <w:pPr xmlns:w="http://schemas.openxmlformats.org/wordprocessingml/2006/main">
        <w:pStyle w:val="norm"/>
        <w:spacing w:line="240" w:lineRule="auto"/>
        <w:ind w:firstLine="284"/>
        <w:jc w:val="right"/>
        <w:rPr>
          <w:rFonts w:ascii="GHEA Grapalat" w:hAnsi="GHEA Grapalat" w:cs="Arial"/>
          <w:b/>
          <w:sz w:val="20"/>
          <w:lang w:val="es-ES"/>
        </w:rPr>
      </w:pPr>
      <w:r xmlns:w="http://schemas.openxmlformats.org/wordprocessingml/2006/main" w:rsidRPr="00712340">
        <w:rPr>
          <w:rFonts w:ascii="GHEA Grapalat" w:hAnsi="GHEA Grapalat" w:cs="Sylfaen"/>
          <w:b/>
          <w:sz w:val="20"/>
          <w:lang w:val="es-ES"/>
        </w:rPr>
        <w:t xml:space="preserve">Appendix </w:t>
      </w:r>
      <w:r xmlns:w="http://schemas.openxmlformats.org/wordprocessingml/2006/main" w:rsidRPr="00712340">
        <w:rPr>
          <w:rFonts w:ascii="GHEA Grapalat" w:hAnsi="GHEA Grapalat" w:cs="Arial"/>
          <w:b/>
          <w:sz w:val="20"/>
          <w:lang w:val="es-ES"/>
        </w:rPr>
        <w:t xml:space="preserve">N 1.1*</w:t>
      </w:r>
    </w:p>
    <w:p w:rsidR="003A7AF1" w:rsidRPr="00712340" w:rsidRDefault="003A7AF1" w:rsidP="00BB1514">
      <w:pPr xmlns:w="http://schemas.openxmlformats.org/wordprocessingml/2006/main">
        <w:pStyle w:val="31"/>
        <w:spacing w:line="240" w:lineRule="auto"/>
        <w:jc w:val="right"/>
        <w:rPr>
          <w:rFonts w:ascii="GHEA Grapalat" w:hAnsi="GHEA Grapalat" w:cs="Arial"/>
          <w:b/>
          <w:lang w:val="es-ES"/>
        </w:rPr>
      </w:pPr>
      <w:r xmlns:w="http://schemas.openxmlformats.org/wordprocessingml/2006/main" w:rsidRPr="00712340">
        <w:rPr>
          <w:rFonts w:ascii="GHEA Grapalat" w:hAnsi="GHEA Grapalat" w:cs="Sylfaen"/>
          <w:b/>
          <w:lang w:val="es-ES"/>
        </w:rPr>
        <w:t xml:space="preserve">With code </w:t>
      </w:r>
      <w:r xmlns:w="http://schemas.openxmlformats.org/wordprocessingml/2006/main">
        <w:rPr>
          <w:rFonts w:ascii="Arial" w:hAnsi="Arial" w:cs="Arial"/>
          <w:b/>
          <w:i/>
          <w:color w:val="000000"/>
          <w:szCs w:val="27"/>
          <w:lang w:val="hy-AM"/>
        </w:rPr>
        <w:t xml:space="preserve">LM-THAT-GHTSDB-24/01</w:t>
      </w:r>
    </w:p>
    <w:p w:rsidR="003A7AF1" w:rsidRDefault="003A7AF1" w:rsidP="00BB1514">
      <w:pPr xmlns:w="http://schemas.openxmlformats.org/wordprocessingml/2006/main">
        <w:pStyle w:val="31"/>
        <w:spacing w:line="240" w:lineRule="auto"/>
        <w:jc w:val="right"/>
        <w:rPr>
          <w:rFonts w:ascii="GHEA Grapalat" w:hAnsi="GHEA Grapalat" w:cs="Sylfaen"/>
          <w:b/>
          <w:lang w:val="es-ES"/>
        </w:rPr>
      </w:pPr>
      <w:r xmlns:w="http://schemas.openxmlformats.org/wordprocessingml/2006/main">
        <w:rPr>
          <w:rFonts w:ascii="GHEA Grapalat" w:hAnsi="GHEA Grapalat" w:cs="Sylfaen"/>
          <w:b/>
          <w:lang w:val="es-ES"/>
        </w:rPr>
        <w:t xml:space="preserve">request for quotation</w:t>
      </w:r>
      <w:r xmlns:w="http://schemas.openxmlformats.org/wordprocessingml/2006/main" w:rsidRPr="00712340">
        <w:rPr>
          <w:rFonts w:ascii="GHEA Grapalat" w:hAnsi="GHEA Grapalat" w:cs="Arial"/>
          <w:b/>
          <w:lang w:val="es-ES"/>
        </w:rPr>
        <w:t xml:space="preserve"> </w:t>
      </w:r>
      <w:r xmlns:w="http://schemas.openxmlformats.org/wordprocessingml/2006/main" w:rsidRPr="00712340">
        <w:rPr>
          <w:rFonts w:ascii="GHEA Grapalat" w:hAnsi="GHEA Grapalat" w:cs="Sylfaen"/>
          <w:b/>
          <w:lang w:val="es-ES"/>
        </w:rPr>
        <w:t xml:space="preserve">of invitation</w:t>
      </w:r>
    </w:p>
    <w:p w:rsidR="003A7AF1" w:rsidRDefault="003A7AF1" w:rsidP="00BB1514">
      <w:pPr>
        <w:pStyle w:val="31"/>
        <w:spacing w:line="240" w:lineRule="auto"/>
        <w:jc w:val="right"/>
        <w:rPr>
          <w:rFonts w:ascii="GHEA Grapalat" w:hAnsi="GHEA Grapalat" w:cs="Sylfaen"/>
          <w:b/>
          <w:lang w:val="es-ES"/>
        </w:rPr>
      </w:pPr>
    </w:p>
    <w:p w:rsidR="003A7AF1" w:rsidRPr="00FA6936" w:rsidRDefault="003A7AF1" w:rsidP="00BB1514">
      <w:pPr xmlns:w="http://schemas.openxmlformats.org/wordprocessingml/2006/main">
        <w:pStyle w:val="31"/>
        <w:spacing w:line="240" w:lineRule="auto"/>
        <w:jc w:val="center"/>
        <w:rPr>
          <w:rFonts w:ascii="GHEA Grapalat" w:hAnsi="GHEA Grapalat" w:cs="Arial"/>
          <w:b/>
          <w:lang w:val="hy-AM"/>
        </w:rPr>
      </w:pPr>
      <w:r xmlns:w="http://schemas.openxmlformats.org/wordprocessingml/2006/main">
        <w:rPr>
          <w:rFonts w:ascii="GHEA Grapalat" w:hAnsi="GHEA Grapalat" w:cs="Sylfaen"/>
          <w:b/>
          <w:lang w:val="hy-AM"/>
        </w:rPr>
        <w:t xml:space="preserve">FORM</w:t>
      </w:r>
    </w:p>
    <w:p w:rsidR="003A7AF1" w:rsidRPr="00A66FC2" w:rsidRDefault="003A7AF1" w:rsidP="00BB1514">
      <w:pPr xmlns:w="http://schemas.openxmlformats.org/wordprocessingml/2006/main">
        <w:ind w:left="360" w:hanging="360"/>
        <w:jc w:val="center"/>
        <w:rPr>
          <w:rFonts w:ascii="GHEA Grapalat" w:eastAsia="GHEA Grapalat" w:hAnsi="GHEA Grapalat" w:cs="GHEA Grapalat"/>
          <w:lang w:val="hy-AM"/>
        </w:rPr>
      </w:pPr>
      <w:r xmlns:w="http://schemas.openxmlformats.org/wordprocessingml/2006/main" w:rsidRPr="00A66FC2">
        <w:rPr>
          <w:rFonts w:ascii="GHEA Grapalat" w:eastAsia="GHEA Grapalat" w:hAnsi="GHEA Grapalat" w:cs="GHEA Grapalat"/>
          <w:lang w:val="hy-AM"/>
        </w:rPr>
        <w:t xml:space="preserve">STATEMENT OF ACTUAL BENEFICIARIES</w:t>
      </w:r>
    </w:p>
    <w:p w:rsidR="003A7AF1" w:rsidRPr="00FD1EE4" w:rsidRDefault="003A7AF1" w:rsidP="00BB1514">
      <w:pPr xmlns:w="http://schemas.openxmlformats.org/wordprocessingml/2006/main">
        <w:numPr>
          <w:ilvl w:val="0"/>
          <w:numId w:val="29"/>
        </w:numPr>
        <w:pBdr>
          <w:top w:val="nil"/>
          <w:left w:val="nil"/>
          <w:bottom w:val="nil"/>
          <w:right w:val="nil"/>
          <w:between w:val="nil"/>
        </w:pBdr>
        <w:rPr>
          <w:rFonts w:ascii="GHEA Grapalat" w:eastAsia="GHEA Grapalat" w:hAnsi="GHEA Grapalat" w:cs="GHEA Grapalat"/>
          <w:b/>
          <w:color w:val="000000"/>
        </w:rPr>
      </w:pPr>
      <w:r xmlns:w="http://schemas.openxmlformats.org/wordprocessingml/2006/main" w:rsidRPr="00FD1EE4">
        <w:rPr>
          <w:rFonts w:ascii="GHEA Grapalat" w:eastAsia="GHEA Grapalat" w:hAnsi="GHEA Grapalat" w:cs="GHEA Grapalat"/>
          <w:b/>
          <w:color w:val="000000"/>
        </w:rPr>
        <w:t xml:space="preserve">The organization</w:t>
      </w:r>
    </w:p>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name is in Latin</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State registration number</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Date, month, year of registration</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Registration address:</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State of registration</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and surname of the head of the executive body</w:t>
            </w:r>
          </w:p>
        </w:tc>
        <w:tc>
          <w:tcPr>
            <w:tcW w:w="6180" w:type="dxa"/>
            <w:vAlign w:val="center"/>
          </w:tcPr>
          <w:p w:rsidR="003A7AF1" w:rsidRPr="00FD1EE4" w:rsidRDefault="003A7AF1" w:rsidP="007913DD">
            <w:pPr>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and surname of the person submitting the declaration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position of the person submitting the declaration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Submission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Date, month, year of signing the declaration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Number of pages of the declaration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Signature of the person submitting the declaration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rPr>
          <w:rFonts w:ascii="GHEA Grapalat" w:eastAsia="GHEA Grapalat" w:hAnsi="GHEA Grapalat" w:cs="GHEA Grapalat"/>
        </w:rPr>
      </w:pPr>
    </w:p>
    <w:p w:rsidR="003A7AF1" w:rsidRPr="00FD1EE4" w:rsidRDefault="003A7AF1" w:rsidP="00BB1514">
      <w:pPr>
        <w:rPr>
          <w:rFonts w:ascii="GHEA Grapalat" w:eastAsia="GHEA Grapalat" w:hAnsi="GHEA Grapalat" w:cs="GHEA Grapalat"/>
        </w:rPr>
      </w:pPr>
      <w:r w:rsidRPr="00FD1EE4">
        <w:rPr>
          <w:rFonts w:ascii="GHEA Grapalat" w:hAnsi="GHEA Grapalat"/>
        </w:rPr>
        <w:br w:type="page"/>
      </w:r>
    </w:p>
    <w:p w:rsidR="003A7AF1" w:rsidRPr="00FD1EE4" w:rsidRDefault="003A7AF1" w:rsidP="00BB1514">
      <w:pPr xmlns:w="http://schemas.openxmlformats.org/wordprocessingml/2006/main">
        <w:numPr>
          <w:ilvl w:val="0"/>
          <w:numId w:val="29"/>
        </w:numPr>
        <w:pBdr>
          <w:top w:val="nil"/>
          <w:left w:val="nil"/>
          <w:bottom w:val="nil"/>
          <w:right w:val="nil"/>
          <w:between w:val="nil"/>
        </w:pBdr>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b/>
          <w:color w:val="000000"/>
        </w:rPr>
        <w:t xml:space="preserve">Shares</w:t>
      </w:r>
      <w:r xmlns:w="http://schemas.openxmlformats.org/wordprocessingml/2006/main" w:rsidRPr="00FD1EE4">
        <w:rPr>
          <w:rFonts w:ascii="GHEA Grapalat" w:eastAsia="GHEA Grapalat" w:hAnsi="GHEA Grapalat" w:cs="GHEA Grapalat"/>
          <w:color w:val="000000"/>
        </w:rPr>
        <w:t xml:space="preserve"> </w:t>
      </w:r>
      <w:r xmlns:w="http://schemas.openxmlformats.org/wordprocessingml/2006/main" w:rsidRPr="00FD1EE4">
        <w:rPr>
          <w:rFonts w:ascii="GHEA Grapalat" w:eastAsia="GHEA Grapalat" w:hAnsi="GHEA Grapalat" w:cs="GHEA Grapalat"/>
          <w:b/>
          <w:color w:val="000000"/>
        </w:rPr>
        <w:t xml:space="preserve">listing data</w:t>
      </w:r>
    </w:p>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Stock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stock exchange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Reference to documents available on the exchange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Pr>
          <w:rFonts w:ascii="GHEA Grapalat" w:eastAsia="GHEA Grapalat" w:hAnsi="GHEA Grapalat" w:cs="GHEA Grapalat"/>
          <w:i/>
          <w:color w:val="000000"/>
        </w:rPr>
        <w:t xml:space="preserve">Data of the legal entity controlling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name is in Latin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State registration number</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Date, month, year of registration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Registration address:</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State of registration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and surname of the head of the executive body</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574FF7"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iCs/>
        </w:rPr>
      </w:pPr>
      <w:r xmlns:w="http://schemas.openxmlformats.org/wordprocessingml/2006/main" w:rsidRPr="00574FF7">
        <w:rPr>
          <w:rFonts w:ascii="GHEA Grapalat" w:eastAsia="GHEA Grapalat" w:hAnsi="GHEA Grapalat" w:cs="GHEA Grapalat"/>
          <w:i/>
          <w:iCs/>
        </w:rPr>
        <w:t xml:space="preserve">Level of control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rate (%)</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type</w:t>
            </w:r>
          </w:p>
        </w:tc>
        <w:tc>
          <w:tcPr>
            <w:tcW w:w="6178"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Pr>
                <w:rFonts w:ascii="MS Gothic" w:eastAsia="MS Gothic" w:hAnsi="MS Gothic" w:cs="GHEA Grapalat" w:hint="eastAsia"/>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Direct participation</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Pr>
                <w:rFonts w:ascii="MS Gothic" w:eastAsia="MS Gothic" w:hAnsi="MS Gothic" w:cs="GHEA Grapalat" w:hint="eastAsia"/>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Indirect participation</w:t>
            </w: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A7AF1" w:rsidRPr="00FD1EE4" w:rsidRDefault="003A7AF1" w:rsidP="00BB1514">
      <w:pPr xmlns:w="http://schemas.openxmlformats.org/wordprocessingml/2006/main">
        <w:numPr>
          <w:ilvl w:val="0"/>
          <w:numId w:val="29"/>
        </w:numPr>
        <w:pBdr>
          <w:top w:val="nil"/>
          <w:left w:val="nil"/>
          <w:bottom w:val="nil"/>
          <w:right w:val="nil"/>
          <w:between w:val="nil"/>
        </w:pBdr>
        <w:spacing w:after="0"/>
        <w:rPr>
          <w:rFonts w:ascii="GHEA Grapalat" w:eastAsia="GHEA Grapalat" w:hAnsi="GHEA Grapalat" w:cs="GHEA Grapalat"/>
          <w:b/>
          <w:color w:val="000000"/>
        </w:rPr>
      </w:pPr>
      <w:r xmlns:w="http://schemas.openxmlformats.org/wordprocessingml/2006/main" w:rsidRPr="00FD1EE4">
        <w:rPr>
          <w:rFonts w:ascii="GHEA Grapalat" w:eastAsia="GHEA Grapalat" w:hAnsi="GHEA Grapalat" w:cs="GHEA Grapalat"/>
          <w:b/>
          <w:color w:val="000000"/>
        </w:rPr>
        <w:t xml:space="preserve">State, community or international organization participation</w:t>
      </w:r>
    </w:p>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State or community 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state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community</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rate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type</w:t>
            </w:r>
          </w:p>
        </w:tc>
        <w:tc>
          <w:tcPr>
            <w:tcW w:w="6180"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Direct participation</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Indirect participation</w:t>
            </w: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Participation of an international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international organization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international organization in Latin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rate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xmlns:w="http://schemas.openxmlformats.org/wordprocessingml/2006/main">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type</w:t>
            </w:r>
          </w:p>
        </w:tc>
        <w:tc>
          <w:tcPr>
            <w:tcW w:w="6180"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Direct participation</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Indirect participation</w:t>
            </w:r>
          </w:p>
        </w:tc>
      </w:tr>
    </w:tbl>
    <w:p w:rsidR="003A7AF1" w:rsidRPr="00FD1EE4" w:rsidRDefault="003A7AF1" w:rsidP="00BB1514">
      <w:pPr>
        <w:rPr>
          <w:rFonts w:ascii="GHEA Grapalat" w:eastAsia="GHEA Grapalat" w:hAnsi="GHEA Grapalat" w:cs="GHEA Grapalat"/>
          <w:b/>
        </w:rPr>
      </w:pPr>
      <w:r w:rsidRPr="00FD1EE4">
        <w:rPr>
          <w:rFonts w:ascii="GHEA Grapalat" w:hAnsi="GHEA Grapalat"/>
        </w:rPr>
        <w:br w:type="page"/>
      </w:r>
    </w:p>
    <w:p w:rsidR="003A7AF1" w:rsidRPr="00FD1EE4" w:rsidRDefault="003A7AF1" w:rsidP="00BB1514">
      <w:pPr xmlns:w="http://schemas.openxmlformats.org/wordprocessingml/2006/main">
        <w:numPr>
          <w:ilvl w:val="0"/>
          <w:numId w:val="29"/>
        </w:numPr>
        <w:pBdr>
          <w:top w:val="nil"/>
          <w:left w:val="nil"/>
          <w:bottom w:val="nil"/>
          <w:right w:val="nil"/>
          <w:between w:val="nil"/>
        </w:pBdr>
        <w:spacing w:after="0"/>
        <w:rPr>
          <w:rFonts w:ascii="GHEA Grapalat" w:eastAsia="GHEA Grapalat" w:hAnsi="GHEA Grapalat" w:cs="GHEA Grapalat"/>
          <w:b/>
          <w:color w:val="000000"/>
        </w:rPr>
      </w:pPr>
      <w:r xmlns:w="http://schemas.openxmlformats.org/wordprocessingml/2006/main" w:rsidRPr="00FD1EE4">
        <w:rPr>
          <w:rFonts w:ascii="GHEA Grapalat" w:eastAsia="GHEA Grapalat" w:hAnsi="GHEA Grapalat" w:cs="GHEA Grapalat"/>
          <w:b/>
          <w:color w:val="000000"/>
        </w:rPr>
        <w:t xml:space="preserve">Beneficiary details</w:t>
      </w:r>
    </w:p>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Surname:</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(Latin)</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Surname (Latin)</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Citizenship</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Birthday, month, year</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Document type</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Document number</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Date, month, year of delivery</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issuing body</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PSC number or equivalent</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Personal registration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state</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community</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Administrative unit</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Street name, building (house), apartment</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The person's residential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state</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community</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Administrative unit</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Street name, building (house), apartment</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The grounds for being a real beneficiary (except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a </w:t>
            </w:r>
            <w:r xmlns:w="http://schemas.openxmlformats.org/wordprocessingml/2006/main" w:rsidRPr="00FD1EE4">
              <w:rPr>
                <w:rFonts w:ascii="Cambria Math" w:eastAsia="Cambria Math" w:hAnsi="Cambria Math" w:cs="Cambria Math"/>
              </w:rPr>
              <w:t xml:space="preserve">. </w:t>
            </w:r>
            <w:r xmlns:w="http://schemas.openxmlformats.org/wordprocessingml/2006/main" w:rsidRPr="00FD1EE4">
              <w:rPr>
                <w:rFonts w:ascii="GHEA Grapalat" w:eastAsia="GHEA Grapalat" w:hAnsi="GHEA Grapalat" w:cs="GHEA Grapalat"/>
              </w:rPr>
              <w:t xml:space="preserve">directly or indirectly owns 20 or more percent of the voting shares (shares, shares) of the given legal entity or directly or indirectly has a 20 or more percent participation in the authorized capital of the legal entity</w:t>
            </w:r>
          </w:p>
        </w:tc>
      </w:tr>
      <w:tr w:rsidR="003A7AF1" w:rsidRPr="00FD1EE4" w:rsidTr="007913DD">
        <w:trPr>
          <w:trHeight w:val="684"/>
        </w:trPr>
        <w:tc>
          <w:tcPr>
            <w:tcW w:w="4508"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rate (%)</w:t>
            </w:r>
          </w:p>
        </w:tc>
        <w:tc>
          <w:tcPr>
            <w:tcW w:w="4508" w:type="dxa"/>
            <w:shd w:val="clear" w:color="auto" w:fill="FFFFFF"/>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type</w:t>
            </w:r>
          </w:p>
        </w:tc>
        <w:tc>
          <w:tcPr>
            <w:tcW w:w="4508"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Direct participation</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Indirect participation</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b </w:t>
            </w:r>
            <w:r xmlns:w="http://schemas.openxmlformats.org/wordprocessingml/2006/main" w:rsidRPr="00FD1EE4">
              <w:rPr>
                <w:rFonts w:ascii="Cambria Math" w:eastAsia="Cambria Math" w:hAnsi="Cambria Math" w:cs="Cambria Math"/>
              </w:rPr>
              <w:t xml:space="preserve">. </w:t>
            </w:r>
            <w:r xmlns:w="http://schemas.openxmlformats.org/wordprocessingml/2006/main" w:rsidRPr="00FD1EE4">
              <w:rPr>
                <w:rFonts w:ascii="GHEA Grapalat" w:eastAsia="GHEA Grapalat" w:hAnsi="GHEA Grapalat" w:cs="GHEA Grapalat"/>
              </w:rPr>
              <w:t xml:space="preserve">exercises real (actual) control over the given legal entity by other means</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c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is an official carrying out the general or current management of the activities of the given legal entity</w:t>
            </w:r>
            <w:r xmlns:w="http://schemas.openxmlformats.org/wordprocessingml/2006/main" w:rsidRPr="00FD1EE4">
              <w:rPr>
                <w:rFonts w:ascii="GHEA Grapalat" w:hAnsi="GHEA Grapalat"/>
              </w:rPr>
              <w:t xml:space="preserve"> </w:t>
            </w:r>
            <w:r xmlns:w="http://schemas.openxmlformats.org/wordprocessingml/2006/main" w:rsidRPr="00FD1EE4">
              <w:rPr>
                <w:rFonts w:ascii="GHEA Grapalat" w:eastAsia="GHEA Grapalat" w:hAnsi="GHEA Grapalat" w:cs="GHEA Grapalat"/>
              </w:rPr>
              <w:t xml:space="preserve">in case there is no natural person meeting the requirements of clauses "a" and "b".</w:t>
            </w: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The grounds for being a beneficial owner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a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directly or indirectly owns 10% or more of the voting shares (shares, stakes) of the given legal entity or directly or indirectly has 10% or more of the legal entity's authorized capital</w:t>
            </w:r>
          </w:p>
        </w:tc>
      </w:tr>
      <w:tr w:rsidR="003A7AF1" w:rsidRPr="00FD1EE4" w:rsidTr="007913DD">
        <w:trPr>
          <w:trHeight w:val="684"/>
        </w:trPr>
        <w:tc>
          <w:tcPr>
            <w:tcW w:w="4508"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rate (%)</w:t>
            </w:r>
          </w:p>
        </w:tc>
        <w:tc>
          <w:tcPr>
            <w:tcW w:w="4508" w:type="dxa"/>
            <w:shd w:val="clear" w:color="auto" w:fill="auto"/>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Participation type</w:t>
            </w:r>
          </w:p>
        </w:tc>
        <w:tc>
          <w:tcPr>
            <w:tcW w:w="4508"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Direct participation</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Indirect participation</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b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has the right to appoint or remove the majority of members of the management bodies of the legal entity</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c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received a benefit from a legal entity for free in the amount of at least 15 percent of the profit received by the given legal entity during the year preceding the reporting year</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d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exercises real (actual) control over the legal entity by other means</w:t>
            </w:r>
          </w:p>
        </w:tc>
      </w:tr>
      <w:tr w:rsidR="003A7AF1" w:rsidRPr="00FD1EE4" w:rsidTr="007913DD">
        <w:tc>
          <w:tcPr>
            <w:tcW w:w="9016" w:type="dxa"/>
            <w:gridSpan w:val="2"/>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e </w:t>
            </w:r>
            <w:r xmlns:w="http://schemas.openxmlformats.org/wordprocessingml/2006/main" w:rsidRPr="00FD1EE4">
              <w:rPr>
                <w:rFonts w:ascii="Cambria Math" w:eastAsia="Cambria Math" w:hAnsi="Cambria Math" w:cs="Cambria Math"/>
              </w:rPr>
              <w:t xml:space="preserve">.</w:t>
            </w:r>
            <w:r xmlns:w="http://schemas.openxmlformats.org/wordprocessingml/2006/main" w:rsidRPr="00FD1EE4">
              <w:rPr>
                <w:rFonts w:ascii="GHEA Grapalat" w:eastAsia="Cambria Math" w:hAnsi="GHEA Grapalat" w:cs="Cambria Math"/>
              </w:rPr>
              <w:t xml:space="preserve"> </w:t>
            </w:r>
            <w:r xmlns:w="http://schemas.openxmlformats.org/wordprocessingml/2006/main" w:rsidRPr="00FD1EE4">
              <w:rPr>
                <w:rFonts w:ascii="GHEA Grapalat" w:eastAsia="GHEA Grapalat" w:hAnsi="GHEA Grapalat" w:cs="GHEA Grapalat"/>
              </w:rPr>
              <w:t xml:space="preserve">is an official person carrying out the general or current management of the activities of the given legal entity in the event that there is no physical person meeting the requirements of clauses " </w:t>
            </w:r>
            <w:proofErr xmlns:w="http://schemas.openxmlformats.org/wordprocessingml/2006/main" w:type="gramStart"/>
            <w:r xmlns:w="http://schemas.openxmlformats.org/wordprocessingml/2006/main" w:rsidRPr="00FD1EE4">
              <w:rPr>
                <w:rFonts w:ascii="GHEA Grapalat" w:eastAsia="GHEA Grapalat" w:hAnsi="GHEA Grapalat" w:cs="GHEA Grapalat"/>
              </w:rPr>
              <w:t xml:space="preserve">a"- </w:t>
            </w:r>
            <w:proofErr xmlns:w="http://schemas.openxmlformats.org/wordprocessingml/2006/main" w:type="gramEnd"/>
            <w:r xmlns:w="http://schemas.openxmlformats.org/wordprocessingml/2006/main" w:rsidRPr="00FD1EE4">
              <w:rPr>
                <w:rFonts w:ascii="GHEA Grapalat" w:eastAsia="GHEA Grapalat" w:hAnsi="GHEA Grapalat" w:cs="GHEA Grapalat"/>
              </w:rPr>
              <w:t xml:space="preserve">"d"</w:t>
            </w: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Pr>
          <w:rFonts w:ascii="GHEA Grapalat" w:eastAsia="GHEA Grapalat" w:hAnsi="GHEA Grapalat" w:cs="GHEA Grapalat"/>
          <w:i/>
          <w:color w:val="000000"/>
        </w:rPr>
        <w:t xml:space="preserve">Information on Beneficial Beneficiary Status</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day, month, year of becoming a beneficial owner</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Implementation of control over the organization</w:t>
            </w:r>
          </w:p>
        </w:tc>
        <w:tc>
          <w:tcPr>
            <w:tcW w:w="6180"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Individual</w:t>
            </w:r>
          </w:p>
          <w:p w:rsidR="003A7AF1" w:rsidRPr="00FD1EE4" w:rsidRDefault="003A7AF1" w:rsidP="007913DD">
            <w:pPr xmlns:w="http://schemas.openxmlformats.org/wordprocessingml/2006/main">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In conjunction with affiliates</w:t>
            </w: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The real beneficiary of the reporting organization in the field of soil use is an official or a member of his family</w:t>
            </w:r>
          </w:p>
        </w:tc>
        <w:tc>
          <w:tcPr>
            <w:tcW w:w="6180" w:type="dxa"/>
            <w:vAlign w:val="center"/>
          </w:tcPr>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Yes</w:t>
            </w:r>
          </w:p>
          <w:p w:rsidR="003A7AF1" w:rsidRPr="00FD1EE4" w:rsidRDefault="003A7AF1" w:rsidP="007913DD">
            <w:pPr xmlns:w="http://schemas.openxmlformats.org/wordprocessingml/2006/main">
              <w:spacing w:before="240" w:after="240"/>
              <w:rPr>
                <w:rFonts w:ascii="GHEA Grapalat" w:eastAsia="GHEA Grapalat" w:hAnsi="GHEA Grapalat" w:cs="GHEA Grapalat"/>
              </w:rPr>
            </w:pPr>
            <w:r xmlns:w="http://schemas.openxmlformats.org/wordprocessingml/2006/main" w:rsidRPr="00FD1EE4">
              <w:rPr>
                <w:rFonts w:ascii="Segoe UI Symbol" w:eastAsia="MS Gothic" w:hAnsi="Segoe UI Symbol" w:cs="Segoe UI Symbol"/>
              </w:rPr>
              <w:t xml:space="preserve">☐ </w:t>
            </w:r>
            <w:r xmlns:w="http://schemas.openxmlformats.org/wordprocessingml/2006/main" w:rsidRPr="00FD1EE4">
              <w:rPr>
                <w:rFonts w:ascii="GHEA Grapalat" w:eastAsia="GHEA Grapalat" w:hAnsi="GHEA Grapalat" w:cs="GHEA Grapalat"/>
              </w:rPr>
              <w:tab xmlns:w="http://schemas.openxmlformats.org/wordprocessingml/2006/main"/>
            </w:r>
            <w:r xmlns:w="http://schemas.openxmlformats.org/wordprocessingml/2006/main" w:rsidRPr="00FD1EE4">
              <w:rPr>
                <w:rFonts w:ascii="GHEA Grapalat" w:eastAsia="GHEA Grapalat" w:hAnsi="GHEA Grapalat" w:cs="GHEA Grapalat"/>
              </w:rPr>
              <w:t xml:space="preserve">No</w:t>
            </w: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Pr>
          <w:rFonts w:ascii="GHEA Grapalat" w:eastAsia="GHEA Grapalat" w:hAnsi="GHEA Grapalat" w:cs="GHEA Grapalat"/>
          <w:i/>
          <w:color w:val="000000"/>
        </w:rPr>
        <w:t xml:space="preserve">Beneficiary contact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El </w:t>
            </w:r>
            <w:r xmlns:w="http://schemas.openxmlformats.org/wordprocessingml/2006/main" w:rsidRPr="00FD1EE4">
              <w:rPr>
                <w:rFonts w:ascii="Cambria Math" w:eastAsia="Cambria Math" w:hAnsi="Cambria Math" w:cs="Cambria Math"/>
                <w:color w:val="000000"/>
              </w:rPr>
              <w:t xml:space="preserve">. </w:t>
            </w:r>
            <w:r xmlns:w="http://schemas.openxmlformats.org/wordprocessingml/2006/main" w:rsidRPr="00FD1EE4">
              <w:rPr>
                <w:rFonts w:ascii="GHEA Grapalat" w:eastAsia="GHEA Grapalat" w:hAnsi="GHEA Grapalat" w:cs="GHEA Grapalat"/>
                <w:color w:val="000000"/>
              </w:rPr>
              <w:t xml:space="preserve">mailing address</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Phone number</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A7AF1" w:rsidRPr="00FD1EE4" w:rsidRDefault="003A7AF1" w:rsidP="00BB1514">
      <w:pPr xmlns:w="http://schemas.openxmlformats.org/wordprocessingml/2006/main">
        <w:numPr>
          <w:ilvl w:val="0"/>
          <w:numId w:val="29"/>
        </w:numPr>
        <w:pBdr>
          <w:top w:val="nil"/>
          <w:left w:val="nil"/>
          <w:bottom w:val="nil"/>
          <w:right w:val="nil"/>
          <w:between w:val="nil"/>
        </w:pBdr>
        <w:spacing w:after="0"/>
        <w:rPr>
          <w:rFonts w:ascii="GHEA Grapalat" w:eastAsia="GHEA Grapalat" w:hAnsi="GHEA Grapalat" w:cs="GHEA Grapalat"/>
          <w:b/>
          <w:color w:val="000000"/>
        </w:rPr>
      </w:pPr>
      <w:r xmlns:w="http://schemas.openxmlformats.org/wordprocessingml/2006/main" w:rsidRPr="00FD1EE4">
        <w:rPr>
          <w:rFonts w:ascii="GHEA Grapalat" w:eastAsia="GHEA Grapalat" w:hAnsi="GHEA Grapalat" w:cs="GHEA Grapalat"/>
          <w:b/>
          <w:color w:val="000000"/>
        </w:rPr>
        <w:t xml:space="preserve">Intermediate legal entities</w:t>
      </w:r>
    </w:p>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name is in Latin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State registration number</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Date, month, year of registration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Registration address:</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State of registration</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and surname of the head of the executive body</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xmlns:w="http://schemas.openxmlformats.org/wordprocessingml/2006/main" w:rsidRPr="00FD1EE4">
        <w:rPr>
          <w:rFonts w:ascii="GHEA Grapalat" w:eastAsia="GHEA Grapalat" w:hAnsi="GHEA Grapalat" w:cs="GHEA Grapalat"/>
          <w:i/>
          <w:color w:val="000000"/>
        </w:rPr>
        <w:t xml:space="preserve">Beneficiary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rPr>
          <w:trHeight w:val="853"/>
        </w:trPr>
        <w:tc>
          <w:tcPr>
            <w:tcW w:w="2835" w:type="dxa"/>
            <w:vMerge w:val="restart"/>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The name and surname of the beneficial owner(s) for whom the organization is an intermediary legal entity</w:t>
            </w: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bl>
    <w:p w:rsidR="003A7AF1" w:rsidRDefault="003A7AF1" w:rsidP="00BB1514">
      <w:pPr xmlns:w="http://schemas.openxmlformats.org/wordprocessingml/2006/main">
        <w:numPr>
          <w:ilvl w:val="1"/>
          <w:numId w:val="29"/>
        </w:numPr>
        <w:pBdr>
          <w:top w:val="nil"/>
          <w:left w:val="nil"/>
          <w:bottom w:val="nil"/>
          <w:right w:val="nil"/>
          <w:between w:val="nil"/>
        </w:pBdr>
        <w:spacing w:before="240"/>
        <w:ind w:left="788" w:hanging="431"/>
        <w:rPr>
          <w:rFonts w:ascii="GHEA Grapalat" w:eastAsia="GHEA Grapalat" w:hAnsi="GHEA Grapalat" w:cs="GHEA Grapalat"/>
          <w:i/>
        </w:rPr>
      </w:pPr>
      <w:r xmlns:w="http://schemas.openxmlformats.org/wordprocessingml/2006/main">
        <w:rPr>
          <w:rFonts w:ascii="GHEA Grapalat" w:eastAsia="GHEA Grapalat" w:hAnsi="GHEA Grapalat" w:cs="GHEA Grapalat"/>
          <w:i/>
        </w:rPr>
        <w:t xml:space="preserve">Stock listing data of an intermediate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Name of the stock exchange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xmlns:w="http://schemas.openxmlformats.org/wordprocessingml/2006/main">
              <w:numPr>
                <w:ilvl w:val="2"/>
                <w:numId w:val="29"/>
              </w:numPr>
              <w:pBdr>
                <w:top w:val="nil"/>
                <w:left w:val="nil"/>
                <w:bottom w:val="nil"/>
                <w:right w:val="nil"/>
                <w:between w:val="nil"/>
              </w:pBdr>
              <w:ind w:left="0" w:firstLine="0"/>
              <w:rPr>
                <w:rFonts w:ascii="GHEA Grapalat" w:eastAsia="GHEA Grapalat" w:hAnsi="GHEA Grapalat" w:cs="GHEA Grapalat"/>
                <w:color w:val="000000"/>
              </w:rPr>
            </w:pPr>
            <w:r xmlns:w="http://schemas.openxmlformats.org/wordprocessingml/2006/main" w:rsidRPr="00FD1EE4">
              <w:rPr>
                <w:rFonts w:ascii="GHEA Grapalat" w:eastAsia="GHEA Grapalat" w:hAnsi="GHEA Grapalat" w:cs="GHEA Grapalat"/>
                <w:color w:val="000000"/>
              </w:rPr>
              <w:t xml:space="preserve">Reference to documents available on the stock exchange</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A7AF1" w:rsidRPr="00FD1EE4" w:rsidRDefault="003A7AF1" w:rsidP="00BB1514">
      <w:pPr xmlns:w="http://schemas.openxmlformats.org/wordprocessingml/2006/main">
        <w:numPr>
          <w:ilvl w:val="0"/>
          <w:numId w:val="29"/>
        </w:numPr>
        <w:pBdr>
          <w:top w:val="nil"/>
          <w:left w:val="nil"/>
          <w:bottom w:val="nil"/>
          <w:right w:val="nil"/>
          <w:between w:val="nil"/>
        </w:pBdr>
        <w:spacing w:after="0"/>
        <w:rPr>
          <w:rFonts w:ascii="GHEA Grapalat" w:eastAsia="GHEA Grapalat" w:hAnsi="GHEA Grapalat" w:cs="GHEA Grapalat"/>
          <w:b/>
          <w:color w:val="000000"/>
        </w:rPr>
      </w:pPr>
      <w:r xmlns:w="http://schemas.openxmlformats.org/wordprocessingml/2006/main" w:rsidRPr="00FD1EE4">
        <w:rPr>
          <w:rFonts w:ascii="GHEA Grapalat" w:eastAsia="GHEA Grapalat" w:hAnsi="GHEA Grapalat" w:cs="GHEA Grapalat"/>
          <w:b/>
          <w:color w:val="000000"/>
        </w:rPr>
        <w:t xml:space="preserve">Additional notes</w:t>
      </w:r>
    </w:p>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A7AF1" w:rsidRPr="00FD1EE4" w:rsidTr="007913DD">
        <w:tc>
          <w:tcPr>
            <w:tcW w:w="9016" w:type="dxa"/>
            <w:shd w:val="clear" w:color="auto" w:fill="DEEAF6"/>
          </w:tcPr>
          <w:p w:rsidR="003A7AF1" w:rsidRPr="00DD4B8A" w:rsidRDefault="003A7AF1" w:rsidP="007913DD">
            <w:pPr xmlns:w="http://schemas.openxmlformats.org/wordprocessingml/2006/main">
              <w:spacing w:before="240"/>
              <w:rPr>
                <w:rFonts w:ascii="GHEA Grapalat" w:eastAsia="GHEA Grapalat" w:hAnsi="GHEA Grapalat" w:cs="GHEA Grapalat"/>
                <w:i/>
                <w:color w:val="000000"/>
              </w:rPr>
            </w:pPr>
            <w:r xmlns:w="http://schemas.openxmlformats.org/wordprocessingml/2006/main" w:rsidRPr="00DD4B8A">
              <w:rPr>
                <w:rFonts w:ascii="GHEA Grapalat" w:eastAsia="GHEA Grapalat" w:hAnsi="GHEA Grapalat" w:cs="GHEA Grapalat"/>
                <w:i/>
                <w:color w:val="000000"/>
              </w:rPr>
              <w:t xml:space="preserve">Additional information or additional clarifications related to the data filled or to be filled in the declaration</w:t>
            </w:r>
          </w:p>
        </w:tc>
      </w:tr>
      <w:tr w:rsidR="003A7AF1" w:rsidRPr="00FD1EE4" w:rsidTr="007913DD">
        <w:trPr>
          <w:trHeight w:val="988"/>
        </w:trPr>
        <w:tc>
          <w:tcPr>
            <w:tcW w:w="9016" w:type="dxa"/>
            <w:shd w:val="clear" w:color="auto" w:fill="auto"/>
          </w:tcPr>
          <w:p w:rsidR="003A7AF1" w:rsidRPr="00DD4B8A" w:rsidRDefault="003A7AF1" w:rsidP="007913DD">
            <w:pPr>
              <w:rPr>
                <w:rFonts w:ascii="GHEA Grapalat" w:eastAsia="GHEA Grapalat" w:hAnsi="GHEA Grapalat" w:cs="GHEA Grapalat"/>
                <w:b/>
                <w:color w:val="000000"/>
              </w:rPr>
            </w:pPr>
          </w:p>
        </w:tc>
      </w:tr>
    </w:tbl>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p w:rsidR="003A7AF1" w:rsidRDefault="003A7AF1" w:rsidP="00BB1514">
      <w:pPr xmlns:w="http://schemas.openxmlformats.org/wordprocessingml/2006/main">
        <w:spacing w:line="360" w:lineRule="auto"/>
        <w:jc w:val="center"/>
        <w:rPr>
          <w:rFonts w:ascii="GHEA Grapalat" w:eastAsia="GHEA Grapalat" w:hAnsi="GHEA Grapalat" w:cs="GHEA Grapalat"/>
          <w:b/>
        </w:rPr>
      </w:pPr>
      <w:r xmlns:w="http://schemas.openxmlformats.org/wordprocessingml/2006/main">
        <w:rPr>
          <w:rFonts w:ascii="GHEA Grapalat" w:eastAsia="GHEA Grapalat" w:hAnsi="GHEA Grapalat" w:cs="GHEA Grapalat"/>
          <w:b/>
        </w:rPr>
        <w:t xml:space="preserve">I. The procedure for filling out the declaration</w:t>
      </w:r>
    </w:p>
    <w:p w:rsidR="003A7AF1" w:rsidRDefault="003A7AF1" w:rsidP="00BB151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A7AF1"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In the 1st section of the declaration (Organization), the data of the legal entity submitting the declaration (hereinafter, the Organization) is filled. In this section, subsections are supplemented by the following rules </w:t>
      </w:r>
      <w:r xmlns:w="http://schemas.openxmlformats.org/wordprocessingml/2006/main">
        <w:rPr>
          <w:rFonts w:ascii="Cambria Math" w:eastAsia="GHEA Grapalat" w:hAnsi="Cambria Math" w:cs="GHEA Grapalat"/>
          <w:color w:val="000000"/>
        </w:rPr>
        <w:t xml:space="preserve">:</w:t>
      </w:r>
    </w:p>
    <w:p w:rsidR="003A7AF1" w:rsidRPr="00FA6936"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"Organization data" sub-section, fill in the name of the organization (including Latin letters) and state registration data, including a note on the legal form of organization;</w:t>
      </w:r>
    </w:p>
    <w:p w:rsidR="003A7AF1" w:rsidRPr="00FA6936" w:rsidRDefault="003A7AF1" w:rsidP="00BB1514">
      <w:pPr xmlns:w="http://schemas.openxmlformats.org/wordprocessingml/2006/main">
        <w:numPr>
          <w:ilvl w:val="1"/>
          <w:numId w:val="30"/>
        </w:numPr>
        <w:spacing w:after="0" w:line="360" w:lineRule="auto"/>
        <w:ind w:left="0" w:firstLine="567"/>
        <w:jc w:val="both"/>
        <w:rPr>
          <w:rFonts w:ascii="GHEA Grapalat" w:eastAsia="GHEA Grapalat" w:hAnsi="GHEA Grapalat" w:cs="GHEA Grapalat"/>
        </w:rPr>
      </w:pPr>
      <w:r xmlns:w="http://schemas.openxmlformats.org/wordprocessingml/2006/main" w:rsidRPr="00FA6936">
        <w:rPr>
          <w:rFonts w:ascii="GHEA Grapalat" w:eastAsia="GHEA Grapalat" w:hAnsi="GHEA Grapalat" w:cs="GHEA Grapalat"/>
        </w:rPr>
        <w:t xml:space="preserve">In the sub-section "Person presenting the declaration" fill in the data of the natural person who signs the documents included in the application for </w:t>
      </w:r>
      <w:r xmlns:w="http://schemas.openxmlformats.org/wordprocessingml/2006/main" w:rsidRPr="00FA6936">
        <w:rPr>
          <w:rFonts w:ascii="GHEA Grapalat" w:eastAsia="GHEA Grapalat" w:hAnsi="GHEA Grapalat" w:cs="GHEA Grapalat"/>
          <w:lang w:val="hy-AM"/>
        </w:rPr>
        <w:t xml:space="preserve">this procedure </w:t>
      </w:r>
      <w:r xmlns:w="http://schemas.openxmlformats.org/wordprocessingml/2006/main" w:rsidRPr="00FA6936">
        <w:rPr>
          <w:rFonts w:ascii="GHEA Grapalat" w:eastAsia="GHEA Grapalat" w:hAnsi="GHEA Grapalat" w:cs="GHEA Grapalat"/>
        </w:rPr>
        <w:t xml:space="preserve">.</w:t>
      </w:r>
    </w:p>
    <w:p w:rsidR="003A7AF1" w:rsidRDefault="003A7AF1" w:rsidP="00BB1514">
      <w:pPr xmlns:w="http://schemas.openxmlformats.org/wordprocessingml/2006/main">
        <w:numPr>
          <w:ilvl w:val="1"/>
          <w:numId w:val="30"/>
        </w:numPr>
        <w:spacing w:after="0" w:line="360" w:lineRule="auto"/>
        <w:ind w:left="0" w:firstLine="567"/>
        <w:jc w:val="both"/>
        <w:rPr>
          <w:rFonts w:ascii="GHEA Grapalat" w:eastAsia="GHEA Grapalat" w:hAnsi="GHEA Grapalat" w:cs="GHEA Grapalat"/>
        </w:rPr>
      </w:pPr>
      <w:r xmlns:w="http://schemas.openxmlformats.org/wordprocessingml/2006/main" w:rsidRPr="00FA6936">
        <w:rPr>
          <w:rFonts w:ascii="GHEA Grapalat" w:eastAsia="GHEA Grapalat" w:hAnsi="GHEA Grapalat" w:cs="GHEA Grapalat"/>
        </w:rPr>
        <w:t xml:space="preserve">In the sub-section "Declaration submission", the date, month, year of signing the declaration, the number of pages of the declaration, as well as the signature of the person submitting the declaration are entered.</w:t>
      </w:r>
    </w:p>
    <w:p w:rsidR="003A7AF1"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color w:val="000000"/>
        </w:rPr>
        <w:t xml:space="preserve">Section 2 </w:t>
      </w:r>
      <w:r xmlns:w="http://schemas.openxmlformats.org/wordprocessingml/2006/main">
        <w:rPr>
          <w:rFonts w:ascii="GHEA Grapalat" w:eastAsia="GHEA Grapalat" w:hAnsi="GHEA Grapalat" w:cs="GHEA Grapalat"/>
        </w:rPr>
        <w:t xml:space="preserve">of the Announcement (Share Listing Information)</w:t>
      </w:r>
      <w:r xmlns:w="http://schemas.openxmlformats.org/wordprocessingml/2006/main">
        <w:rPr>
          <w:rFonts w:ascii="GHEA Grapalat" w:eastAsia="GHEA Grapalat" w:hAnsi="GHEA Grapalat" w:cs="GHEA Grapalat"/>
          <w:b/>
          <w:color w:val="000000"/>
        </w:rPr>
        <w:t xml:space="preserve"> </w:t>
      </w:r>
      <w:r xmlns:w="http://schemas.openxmlformats.org/wordprocessingml/2006/main">
        <w:rPr>
          <w:rFonts w:ascii="GHEA Grapalat" w:eastAsia="GHEA Grapalat" w:hAnsi="GHEA Grapalat" w:cs="GHEA Grapalat"/>
          <w:color w:val="000000"/>
        </w:rPr>
        <w:t xml:space="preserve">filled in if the shares of the Organization or other legal entity that fully controls the Organization </w:t>
      </w:r>
      <w:r xmlns:w="http://schemas.openxmlformats.org/wordprocessingml/2006/main">
        <w:rPr>
          <w:rFonts w:ascii="GHEA Grapalat" w:eastAsia="GHEA Grapalat" w:hAnsi="GHEA Grapalat" w:cs="GHEA Grapalat"/>
        </w:rPr>
        <w:t xml:space="preserve">are </w:t>
      </w:r>
      <w:r xmlns:w="http://schemas.openxmlformats.org/wordprocessingml/2006/main">
        <w:rPr>
          <w:rFonts w:ascii="GHEA Grapalat" w:eastAsia="GHEA Grapalat" w:hAnsi="GHEA Grapalat" w:cs="GHEA Grapalat"/>
          <w:color w:val="000000"/>
        </w:rPr>
        <w:t xml:space="preserve">listed in the market included in the list of markets approved by the Minister of Justice of the Republic of Armenia, regulated by the criteria of adequate disclosure of beneficial owners. If the specified criteria are met, </w:t>
      </w:r>
      <w:r xmlns:w="http://schemas.openxmlformats.org/wordprocessingml/2006/main">
        <w:rPr>
          <w:rFonts w:ascii="GHEA Grapalat" w:eastAsia="GHEA Grapalat" w:hAnsi="GHEA Grapalat" w:cs="GHEA Grapalat"/>
        </w:rPr>
        <w:t xml:space="preserve">this </w:t>
      </w:r>
      <w:r xmlns:w="http://schemas.openxmlformats.org/wordprocessingml/2006/main">
        <w:rPr>
          <w:rFonts w:ascii="GHEA Grapalat" w:eastAsia="GHEA Grapalat" w:hAnsi="GHEA Grapalat" w:cs="GHEA Grapalat"/>
          <w:color w:val="000000"/>
        </w:rPr>
        <w:t xml:space="preserve">section is completed for the Organization or other legal entity that fully controls </w:t>
      </w:r>
      <w:r xmlns:w="http://schemas.openxmlformats.org/wordprocessingml/2006/main">
        <w:rPr>
          <w:rFonts w:ascii="GHEA Grapalat" w:eastAsia="GHEA Grapalat" w:hAnsi="GHEA Grapalat" w:cs="GHEA Grapalat"/>
        </w:rPr>
        <w:t xml:space="preserve">the Organization </w:t>
      </w:r>
      <w:r xmlns:w="http://schemas.openxmlformats.org/wordprocessingml/2006/main">
        <w:rPr>
          <w:rFonts w:ascii="GHEA Grapalat" w:eastAsia="GHEA Grapalat" w:hAnsi="GHEA Grapalat" w:cs="GHEA Grapalat"/>
          <w:color w:val="000000"/>
        </w:rPr>
        <w:t xml:space="preserve">. </w:t>
      </w:r>
      <w:r xmlns:w="http://schemas.openxmlformats.org/wordprocessingml/2006/main">
        <w:rPr>
          <w:rFonts w:ascii="GHEA Grapalat" w:eastAsia="GHEA Grapalat" w:hAnsi="GHEA Grapalat" w:cs="GHEA Grapalat"/>
        </w:rPr>
        <w:t xml:space="preserve">When completing this section, the following sections of the declaration are not subject to completion, except for section 5, which is completed if the legal entity that fully controls the Organization has an indirect participation in the authorized capital of the Organization. </w:t>
      </w:r>
      <w:r xmlns:w="http://schemas.openxmlformats.org/wordprocessingml/2006/main">
        <w:rPr>
          <w:rFonts w:ascii="GHEA Grapalat" w:eastAsia="GHEA Grapalat" w:hAnsi="GHEA Grapalat" w:cs="GHEA Grapalat"/>
          <w:color w:val="000000"/>
        </w:rPr>
        <w:t xml:space="preserve">In this section, subsections are supplemented by the following rules </w:t>
      </w:r>
      <w:r xmlns:w="http://schemas.openxmlformats.org/wordprocessingml/2006/main">
        <w:rPr>
          <w:rFonts w:ascii="Cambria Math" w:eastAsia="GHEA Grapalat" w:hAnsi="Cambria Math" w:cs="GHEA Grapalat"/>
          <w:color w:val="000000"/>
        </w:rPr>
        <w:t xml:space="preserve">:</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"Data of the legal entity controlling the organization" is filled in if the data filled in subsection 2.1 of the declaration do not refer to the legal entity submitting the declaration, but to another legal entity that controls the Organization as a whole. In this subsection, the name of the legal entity controlling the Organization is filled in (including Latin letters ) and registration data, including a note on the organizational legal form, as well as the name and surname of the head of the executive body;</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"Level of control" is filled in if 2 of the declaration </w:t>
      </w:r>
      <w:r xmlns:w="http://schemas.openxmlformats.org/wordprocessingml/2006/main">
        <w:rPr>
          <w:rFonts w:ascii="Cambria Math" w:eastAsia="Cambria Math" w:hAnsi="Cambria Math" w:cs="Cambria Math"/>
        </w:rPr>
        <w:t xml:space="preserve">. </w:t>
      </w:r>
      <w:r xmlns:w="http://schemas.openxmlformats.org/wordprocessingml/2006/main">
        <w:rPr>
          <w:rFonts w:ascii="GHEA Grapalat" w:eastAsia="GHEA Grapalat" w:hAnsi="GHEA Grapalat" w:cs="GHEA Grapalat"/>
        </w:rPr>
        <w:t xml:space="preserve">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the type of participation. Notes on the amount and type of participation in the statutory capital are made by taking into account the rules defined by paragraph "a" of sub-item 5 of point 4 of this order.</w:t>
      </w:r>
    </w:p>
    <w:p w:rsidR="003A7AF1"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Section 3 of the Declaration (Participation of the State, community or international organization)</w:t>
      </w:r>
      <w:r xmlns:w="http://schemas.openxmlformats.org/wordprocessingml/2006/main">
        <w:rPr>
          <w:rFonts w:ascii="GHEA Grapalat" w:eastAsia="GHEA Grapalat" w:hAnsi="GHEA Grapalat" w:cs="GHEA Grapalat"/>
          <w:b/>
          <w:color w:val="000000"/>
        </w:rPr>
        <w:t xml:space="preserve"> </w:t>
      </w:r>
      <w:r xmlns:w="http://schemas.openxmlformats.org/wordprocessingml/2006/main">
        <w:rPr>
          <w:rFonts w:ascii="GHEA Grapalat" w:eastAsia="GHEA Grapalat" w:hAnsi="GHEA Grapalat" w:cs="GHEA Grapalat"/>
          <w:color w:val="000000"/>
        </w:rPr>
        <w:t xml:space="preserve">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 </w:t>
      </w:r>
      <w:r xmlns:w="http://schemas.openxmlformats.org/wordprocessingml/2006/main">
        <w:rPr>
          <w:rFonts w:ascii="Cambria Math" w:eastAsia="GHEA Grapalat" w:hAnsi="Cambria Math" w:cs="GHEA Grapalat"/>
          <w:color w:val="000000"/>
        </w:rPr>
        <w:t xml:space="preserve">:</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"Participation of the state or community" is filled in if there is a direct or indirect participation of the state or community in the statutory capital of the legal entity submitting the declaration. In this subsection, the amount of participation of the state or community in the statutory capital of the legal entity is also filled in, expressed as a percentage, as well as the type of participation. Notes on the amount and type of participation in the statutory capital are made by taking into account the rules defined by paragraph "a" of sub-item 5 of point 4 of this order.</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"Participation of an international organization" is filled in if there is a direct or indirect participation of an international organization in the statutory capital of the legal entity submitting the declaration. In this subsection, the name of the international organization (including Latin letters), the amount of the participation of the international organization in the statutory capital of the legal entity, expressed as a percentage, is filled in. , as well as the type of participation. Notes on the size and type of participation in the statutory capital are made by taking into account the rules defined by paragraph "a" of sub-item 5 of point 4 of this order.</w:t>
      </w:r>
    </w:p>
    <w:p w:rsidR="003A7AF1"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xmlns:w="http://schemas.openxmlformats.org/wordprocessingml/2006/main">
        <w:rPr>
          <w:rFonts w:ascii="GHEA Grapalat" w:eastAsia="GHEA Grapalat" w:hAnsi="GHEA Grapalat" w:cs="GHEA Grapalat"/>
          <w:color w:val="000000"/>
        </w:rPr>
        <w:t xml:space="preserve">Section 4 of the declaration (Beneficial Beneficiary Data) is filled in separately for each beneficial owner, with the number of Beneficial Beneficiaries of the Organization. In this section, subsections are supplemented by the following rules </w:t>
      </w:r>
      <w:r xmlns:w="http://schemas.openxmlformats.org/wordprocessingml/2006/main">
        <w:rPr>
          <w:rFonts w:ascii="Cambria Math" w:eastAsia="GHEA Grapalat" w:hAnsi="Cambria Math" w:cs="GHEA Grapalat"/>
          <w:color w:val="000000"/>
        </w:rPr>
        <w:t xml:space="preserve">:</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personal data of the real beneficiary is filled in the sub-section "Personal identity data". The data is filled in the same way as it is filled in the identity document of the real beneficiary. If the person's name and surname are not in Armenian or Latin letters in the latter's identity document, their transcription is filled in the declaration.</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"Identity document" sub-section, information is filled in regarding the identity document of the real beneficiary.</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sub-section "Registration address of the person", the address of the place of registration of the real beneficiary is filled in.</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"Residential address of the person" is filled in if the registered address of the real beneficiary differs from the latter's residential address. In this subsection, the address of the real beneficiary's place of residence is filled.</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"Grounds for being a beneficial owner (except for reporting organizations of the subsoil use sector)" is completed if the legal entity submitting the declaration is not a reporting organization of the subsoil use sector. g) Who is the beneficial owner of the Organization and the required information regarding those grounds is included. In case of being a beneficial owner on more than one basis, a note is made on all the bases in the relevant points. In this subsection, the data on the grounds are supplemented by the following rules </w:t>
      </w:r>
      <w:r xmlns:w="http://schemas.openxmlformats.org/wordprocessingml/2006/main">
        <w:rPr>
          <w:rFonts w:ascii="Cambria Math" w:eastAsia="GHEA Grapalat" w:hAnsi="Cambria Math" w:cs="GHEA Grapalat"/>
        </w:rPr>
        <w:t xml:space="preserve">:</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a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a " </w:t>
      </w:r>
      <w:r xmlns:w="http://schemas.openxmlformats.org/wordprocessingml/2006/main" w:rsidRPr="00113E71">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w:t>
      </w:r>
      <w:proofErr xmlns:w="http://schemas.openxmlformats.org/wordprocessingml/2006/main" w:type="gramStart"/>
      <w:r xmlns:w="http://schemas.openxmlformats.org/wordprocessingml/2006/main">
        <w:rPr>
          <w:rFonts w:ascii="GHEA Grapalat" w:eastAsia="GHEA Grapalat" w:hAnsi="GHEA Grapalat" w:cs="GHEA Grapalat"/>
        </w:rPr>
        <w:t xml:space="preserve">participation). </w:t>
      </w:r>
      <w:proofErr xmlns:w="http://schemas.openxmlformats.org/wordprocessingml/2006/main" w:type="gramEnd"/>
      <w:r xmlns:w="http://schemas.openxmlformats.org/wordprocessingml/2006/main">
        <w:rPr>
          <w:rFonts w:ascii="GHEA Grapalat" w:eastAsia="GHEA Grapalat" w:hAnsi="GHEA Grapalat" w:cs="GHEA Grapalat"/>
        </w:rPr>
        <w:t xml:space="preserve">Indirect participation can be carried out regardless of the number of intermediate legal entities present in the chain of a natural person and a legal entity owning a share (share, share) of the Organization. In the "Participation amount" field, the amount of participation in the authorized capital of the Organization is indicated, expressed as a percentage. The amount of participation is calculated based on the sum of all interests of participation in the authorized capital of the Organization as a result of direct and indirect participation of the beneficial owner. In the case of indirect participation, the participation of the beneficial owner in the authorized capital of the organization is calculated based on the participation amount of each previous intermediate organization, that is, by multiplying the participation amount of the legal entity participating in the Organization, expressed as a percentage, by the amount of participation of the relevant participant in the authorized capital of the legal entity participating in the Organization, expressed as a percentage, and so on until reaching the real beneficiary. In the "Participation type" field, a note is made about direct or indirect participation in the statutory capital. In the presence of both direct and indirect participation in the authorized capital, a note is made on the presence of both direct and indirect participation at the same time;</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b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b " </w:t>
      </w:r>
      <w:r xmlns:w="http://schemas.openxmlformats.org/wordprocessingml/2006/main" w:rsidRPr="00113E71">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a note is made if a person is not a real beneficiary of the organization within the meaning of point "a", but controls the Organization by virtue of legal instruments (including concluded transactions), on the basis of personal influence of a different nature, or by other means;</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c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c " </w:t>
      </w:r>
      <w:r xmlns:w="http://schemas.openxmlformats.org/wordprocessingml/2006/main">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a note is made if the person is an official carrying out the general or current management of the Organization's activities in the event that there is no natural person meeting the requirements of points "a" and "b" of this sub-section;</w:t>
      </w:r>
    </w:p>
    <w:p w:rsidR="003A7AF1" w:rsidRPr="008C104F"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bookmarkStart xmlns:w="http://schemas.openxmlformats.org/wordprocessingml/2006/main" w:id="13" w:name="_heading=h.gjdgxs" w:colFirst="0" w:colLast="0"/>
      <w:bookmarkEnd xmlns:w="http://schemas.openxmlformats.org/wordprocessingml/2006/main" w:id="13"/>
      <w:r xmlns:w="http://schemas.openxmlformats.org/wordprocessingml/2006/main">
        <w:rPr>
          <w:rFonts w:ascii="GHEA Grapalat" w:eastAsia="GHEA Grapalat" w:hAnsi="GHEA Grapalat" w:cs="GHEA Grapalat"/>
        </w:rPr>
        <w:t xml:space="preserve">The sub-section "Grounds for being a real beneficiary (for reporting organizations of the subsoil use sector)" is completed if the legal entity presenting the declaration is a reporting organization of the subsoil use sector. Identification of real beneficiaries is carried out according </w:t>
      </w:r>
      <w:r xmlns:w="http://schemas.openxmlformats.org/wordprocessingml/2006/main" w:rsidRPr="008C104F">
        <w:rPr>
          <w:rFonts w:ascii="Cambria Math" w:eastAsia="Cambria Math" w:hAnsi="Cambria Math" w:cs="Cambria Math"/>
        </w:rPr>
        <w:t xml:space="preserve">to </w:t>
      </w:r>
      <w:r xmlns:w="http://schemas.openxmlformats.org/wordprocessingml/2006/main">
        <w:rPr>
          <w:rFonts w:ascii="GHEA Grapalat" w:eastAsia="GHEA Grapalat" w:hAnsi="GHEA Grapalat" w:cs="GHEA Grapalat"/>
        </w:rPr>
        <w:t xml:space="preserve">the criteria defined by the Land Code. </w:t>
      </w:r>
      <w:r xmlns:w="http://schemas.openxmlformats.org/wordprocessingml/2006/main" w:rsidRPr="008C104F">
        <w:rPr>
          <w:rFonts w:ascii="GHEA Grapalat" w:eastAsia="GHEA Grapalat" w:hAnsi="GHEA Grapalat" w:cs="GHEA Grapalat"/>
        </w:rPr>
        <w:t xml:space="preserve">taking into account the rules defined in point 5. In this subsection, the data on the grounds are supplemented by the following rules </w:t>
      </w:r>
      <w:r xmlns:w="http://schemas.openxmlformats.org/wordprocessingml/2006/main" w:rsidRPr="008C104F">
        <w:rPr>
          <w:rFonts w:ascii="Cambria Math" w:eastAsia="GHEA Grapalat" w:hAnsi="Cambria Math" w:cs="GHEA Grapalat"/>
        </w:rPr>
        <w:t xml:space="preserve">:</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a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a " </w:t>
      </w:r>
      <w:r xmlns:w="http://schemas.openxmlformats.org/wordprocessingml/2006/main">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a note is made if a natural person directly or indirectly owns 10% or more of the voting shares (shares, stakes) of the given legal entity, or directly or indirectly has a 10% or more participation in the legal entity's charter. in the capital. This sub-section is completed by taking into account the rules defined by clause "a" of sub-clause 5 of clause 4 of this order.</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b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b " </w:t>
      </w:r>
      <w:r xmlns:w="http://schemas.openxmlformats.org/wordprocessingml/2006/main">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it is indicated if a person has the right to appoint or remove the majority of the members of the management bodies of the legal entity;</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c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c " </w:t>
      </w:r>
      <w:r xmlns:w="http://schemas.openxmlformats.org/wordprocessingml/2006/main">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it is indicated if the person received a benefit from the Organization free of charge during the year preceding the reporting year in the amount of at least 15 percent of the profit received by the given legal entity;</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d </w:t>
      </w:r>
      <w:r xmlns:w="http://schemas.openxmlformats.org/wordprocessingml/2006/main">
        <w:rPr>
          <w:rFonts w:ascii="Cambria Math" w:eastAsia="GHEA Grapalat" w:hAnsi="Cambria Math" w:cs="GHEA Grapalat"/>
        </w:rPr>
        <w:t xml:space="preserve">. ( </w:t>
      </w:r>
      <w:r xmlns:w="http://schemas.openxmlformats.org/wordprocessingml/2006/main">
        <w:rPr>
          <w:rFonts w:ascii="GHEA Grapalat" w:eastAsia="GHEA Grapalat" w:hAnsi="GHEA Grapalat" w:cs="GHEA Grapalat"/>
          <w:b/>
        </w:rPr>
        <w:t xml:space="preserve">d </w:t>
      </w:r>
      <w:r xmlns:w="http://schemas.openxmlformats.org/wordprocessingml/2006/main">
        <w:rPr>
          <w:rFonts w:ascii="GHEA Grapalat" w:eastAsia="GHEA Grapalat" w:hAnsi="GHEA Grapalat" w:cs="GHEA Grapalat"/>
        </w:rPr>
        <w:t xml:space="preserve">) </w:t>
      </w:r>
      <w:r xmlns:w="http://schemas.openxmlformats.org/wordprocessingml/2006/main">
        <w:rPr>
          <w:rFonts w:ascii="GHEA Grapalat" w:eastAsia="GHEA Grapalat" w:hAnsi="GHEA Grapalat" w:cs="GHEA Grapalat"/>
        </w:rPr>
        <w:t xml:space="preserve">of this subsection</w:t>
      </w:r>
      <w:r xmlns:w="http://schemas.openxmlformats.org/wordprocessingml/2006/main">
        <w:rPr>
          <w:rFonts w:ascii="GHEA Grapalat" w:eastAsia="GHEA Grapalat" w:hAnsi="GHEA Grapalat" w:cs="GHEA Grapalat"/>
          <w:b/>
        </w:rPr>
        <w:t xml:space="preserve"> </w:t>
      </w:r>
      <w:r xmlns:w="http://schemas.openxmlformats.org/wordprocessingml/2006/main">
        <w:rPr>
          <w:rFonts w:ascii="GHEA Grapalat" w:eastAsia="GHEA Grapalat" w:hAnsi="GHEA Grapalat" w:cs="GHEA Grapalat"/>
        </w:rPr>
        <w:t xml:space="preserve">point, if a person is not a real beneficiary of the Organization in the sense of points " </w:t>
      </w:r>
      <w:proofErr xmlns:w="http://schemas.openxmlformats.org/wordprocessingml/2006/main" w:type="gramStart"/>
      <w:r xmlns:w="http://schemas.openxmlformats.org/wordprocessingml/2006/main">
        <w:rPr>
          <w:rFonts w:ascii="GHEA Grapalat" w:eastAsia="GHEA Grapalat" w:hAnsi="GHEA Grapalat" w:cs="GHEA Grapalat"/>
        </w:rPr>
        <w:t xml:space="preserve">a"- </w:t>
      </w:r>
      <w:proofErr xmlns:w="http://schemas.openxmlformats.org/wordprocessingml/2006/main" w:type="gramEnd"/>
      <w:r xmlns:w="http://schemas.openxmlformats.org/wordprocessingml/2006/main">
        <w:rPr>
          <w:rFonts w:ascii="GHEA Grapalat" w:eastAsia="GHEA Grapalat" w:hAnsi="GHEA Grapalat" w:cs="GHEA Grapalat"/>
        </w:rPr>
        <w:t xml:space="preserve">"c", but controls the organization by virtue of legal instruments (including concluded transactions), on the basis of personal influence of a different nature or by other means;</w:t>
      </w:r>
    </w:p>
    <w:p w:rsidR="003A7AF1" w:rsidRPr="008C104F" w:rsidRDefault="003A7AF1" w:rsidP="00BB151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e </w:t>
      </w:r>
      <w:r xmlns:w="http://schemas.openxmlformats.org/wordprocessingml/2006/main">
        <w:rPr>
          <w:rFonts w:ascii="Cambria Math" w:eastAsia="GHEA Grapalat" w:hAnsi="Cambria Math" w:cs="GHEA Grapalat"/>
        </w:rPr>
        <w:t xml:space="preserve">. In point " </w:t>
      </w:r>
      <w:r xmlns:w="http://schemas.openxmlformats.org/wordprocessingml/2006/main">
        <w:rPr>
          <w:rFonts w:ascii="GHEA Grapalat" w:eastAsia="GHEA Grapalat" w:hAnsi="GHEA Grapalat" w:cs="GHEA Grapalat"/>
          <w:b/>
        </w:rPr>
        <w:t xml:space="preserve">e " </w:t>
      </w:r>
      <w:r xmlns:w="http://schemas.openxmlformats.org/wordprocessingml/2006/main">
        <w:rPr>
          <w:rFonts w:ascii="GHEA Grapalat" w:eastAsia="GHEA Grapalat" w:hAnsi="GHEA Grapalat" w:cs="GHEA Grapalat"/>
        </w:rPr>
        <w:t xml:space="preserve">of this sub-section </w:t>
      </w:r>
      <w:r xmlns:w="http://schemas.openxmlformats.org/wordprocessingml/2006/main">
        <w:rPr>
          <w:rFonts w:ascii="GHEA Grapalat" w:eastAsia="GHEA Grapalat" w:hAnsi="GHEA Grapalat" w:cs="GHEA Grapalat"/>
        </w:rPr>
        <w:t xml:space="preserve">, it is indicated if the person is an official carrying out the general or current management of the Organization's activities in the event that there is no natural person meeting the requirements of points " </w:t>
      </w:r>
      <w:proofErr xmlns:w="http://schemas.openxmlformats.org/wordprocessingml/2006/main" w:type="gramStart"/>
      <w:r xmlns:w="http://schemas.openxmlformats.org/wordprocessingml/2006/main">
        <w:rPr>
          <w:rFonts w:ascii="GHEA Grapalat" w:eastAsia="GHEA Grapalat" w:hAnsi="GHEA Grapalat" w:cs="GHEA Grapalat"/>
        </w:rPr>
        <w:t xml:space="preserve">a"- </w:t>
      </w:r>
      <w:proofErr xmlns:w="http://schemas.openxmlformats.org/wordprocessingml/2006/main" w:type="gramEnd"/>
      <w:r xmlns:w="http://schemas.openxmlformats.org/wordprocessingml/2006/main">
        <w:rPr>
          <w:rFonts w:ascii="GHEA Grapalat" w:eastAsia="GHEA Grapalat" w:hAnsi="GHEA Grapalat" w:cs="GHEA Grapalat"/>
        </w:rPr>
        <w:t xml:space="preserve">"d" of this sub-section.</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subsection "Information on the status of the beneficial owner" the date, month, and year of the person becoming the beneficial owner of the Organization are filled. In this sub-section, a note is made regarding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e-mail address and telephone number of the beneficial owner are filled in the sub-section "Beneficiary's contact information".</w:t>
      </w:r>
    </w:p>
    <w:p w:rsidR="003A7AF1"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xmlns:w="http://schemas.openxmlformats.org/wordprocessingml/2006/main">
        <w:rPr>
          <w:rFonts w:ascii="GHEA Grapalat" w:eastAsia="GHEA Grapalat" w:hAnsi="GHEA Grapalat" w:cs="GHEA Grapalat"/>
        </w:rPr>
        <w:t xml:space="preserve">Section 5 of the declaration (Intermediate legal entities) is completed if the beneficial owner of the legal entity submitting the declaration or a legal entity that fully controls the Organization has an indirect participation in the authorized capital of the Organization. This section </w:t>
      </w:r>
      <w:r xmlns:w="http://schemas.openxmlformats.org/wordprocessingml/2006/main">
        <w:rPr>
          <w:rFonts w:ascii="GHEA Grapalat" w:eastAsia="GHEA Grapalat" w:hAnsi="GHEA Grapalat" w:cs="GHEA Grapalat"/>
          <w:color w:val="000000"/>
        </w:rPr>
        <w:t xml:space="preserve">is subject to completion for each </w:t>
      </w:r>
      <w:r xmlns:w="http://schemas.openxmlformats.org/wordprocessingml/2006/main">
        <w:rPr>
          <w:rFonts w:ascii="GHEA Grapalat" w:eastAsia="GHEA Grapalat" w:hAnsi="GHEA Grapalat" w:cs="GHEA Grapalat"/>
        </w:rPr>
        <w:t xml:space="preserve">intermediate legal entity separately, with the number of all intermediate legal entities. </w:t>
      </w:r>
      <w:r xmlns:w="http://schemas.openxmlformats.org/wordprocessingml/2006/main">
        <w:rPr>
          <w:rFonts w:ascii="GHEA Grapalat" w:eastAsia="GHEA Grapalat" w:hAnsi="GHEA Grapalat" w:cs="GHEA Grapalat"/>
          <w:color w:val="000000"/>
        </w:rPr>
        <w:t xml:space="preserve">In this section, subsections are supplemented by the following rules </w:t>
      </w:r>
      <w:r xmlns:w="http://schemas.openxmlformats.org/wordprocessingml/2006/main">
        <w:rPr>
          <w:rFonts w:ascii="Cambria Math" w:eastAsia="GHEA Grapalat" w:hAnsi="Cambria Math" w:cs="GHEA Grapalat"/>
          <w:color w:val="000000"/>
        </w:rPr>
        <w:t xml:space="preserve">:</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In the "Organization data" sub-section, fill in the name of the intermediate legal entity (including Latin letters) and registration data, including a note on the legal form of organization;</w:t>
      </w:r>
    </w:p>
    <w:p w:rsidR="003A7AF1"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name and surname of the beneficial owner(s) for whom the organization filled in in this subsection is an intermediate legal entity is filled in the subsection "Beneficial beneficiary's data". If the data of intermediate legal entities is filled in for the legal entity that fully controls the Organization, this subsection is not subject to completion .</w:t>
      </w:r>
    </w:p>
    <w:p w:rsidR="003A7AF1" w:rsidRPr="005B15D8" w:rsidRDefault="003A7AF1" w:rsidP="00BB1514">
      <w:pPr xmlns:w="http://schemas.openxmlformats.org/wordprocessingml/2006/main">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The sub-section "Listing data of shares of an intermediate legal entity" is not subject to mandatory filling. This subsection may be completed if the shares of the intermediate legal entity are listed on a regulated market. In this sub-section, the name of the stock exchange is filled in, indicating the market identifier code (Market Identifier Code) in brackets, where the shares of the legal entity are listed, as well as a reference is made to the documents available in the stock exchange.</w:t>
      </w:r>
    </w:p>
    <w:p w:rsidR="003A7AF1" w:rsidRPr="00FA6936"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Pr>
          <w:rFonts w:ascii="GHEA Grapalat" w:eastAsia="GHEA Grapalat" w:hAnsi="GHEA Grapalat" w:cs="GHEA Grapalat"/>
        </w:rPr>
        <w:t xml:space="preserve">Section 6 of the declaration (Additional notes) is filled in if there is additional information or additional clarifications related to the data filled in or to be filled in the declaration. In this sub-section, additional clarifications can be added regarding the grounds for the control of the Organization by the beneficial owner, the bodies of the state (community) that carry out the control of the Organization in the event that there is a direct or indirect participation of the state or community in the statutory capital of the legal entity submitting the declaration, and other statements regarding the declaration.</w:t>
      </w:r>
    </w:p>
    <w:p w:rsidR="003A7AF1" w:rsidRPr="00FA6936" w:rsidRDefault="003A7AF1" w:rsidP="00BB1514">
      <w:pPr xmlns:w="http://schemas.openxmlformats.org/wordprocessingml/2006/main">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xmlns:w="http://schemas.openxmlformats.org/wordprocessingml/2006/main" w:rsidRPr="00FA6936">
        <w:rPr>
          <w:rFonts w:ascii="GHEA Grapalat" w:eastAsia="GHEA Grapalat" w:hAnsi="GHEA Grapalat" w:cs="GHEA Grapalat"/>
        </w:rPr>
        <w:t xml:space="preserve">The declaration is completed and signed by the person submitting the application.</w:t>
      </w:r>
    </w:p>
    <w:p w:rsidR="003A7AF1" w:rsidRPr="00FA6936" w:rsidRDefault="003A7AF1" w:rsidP="00BB1514">
      <w:pPr>
        <w:pStyle w:val="31"/>
        <w:spacing w:line="240" w:lineRule="auto"/>
        <w:ind w:left="360" w:firstLine="0"/>
        <w:rPr>
          <w:rFonts w:ascii="GHEA Grapalat" w:hAnsi="GHEA Grapalat" w:cs="Sylfaen"/>
          <w:i/>
          <w:sz w:val="16"/>
          <w:szCs w:val="16"/>
          <w:lang w:val="hy-AM" w:eastAsia="ru-RU"/>
        </w:rPr>
      </w:pPr>
    </w:p>
    <w:p w:rsidR="003A7AF1" w:rsidRPr="00FA6936" w:rsidRDefault="003A7AF1" w:rsidP="00BB1514">
      <w:pPr xmlns:w="http://schemas.openxmlformats.org/wordprocessingml/2006/main">
        <w:pStyle w:val="31"/>
        <w:spacing w:line="240" w:lineRule="auto"/>
        <w:ind w:left="360" w:firstLine="0"/>
        <w:rPr>
          <w:rFonts w:ascii="GHEA Grapalat" w:hAnsi="GHEA Grapalat"/>
          <w:i/>
          <w:sz w:val="16"/>
          <w:szCs w:val="16"/>
          <w:lang w:val="hy-AM"/>
        </w:rPr>
      </w:pPr>
      <w:r xmlns:w="http://schemas.openxmlformats.org/wordprocessingml/2006/main" w:rsidRPr="00FA6936">
        <w:rPr>
          <w:rFonts w:ascii="GHEA Grapalat" w:hAnsi="GHEA Grapalat" w:cs="Sylfaen"/>
          <w:i/>
          <w:sz w:val="16"/>
          <w:szCs w:val="16"/>
          <w:lang w:val="hy-AM" w:eastAsia="ru-RU"/>
        </w:rPr>
        <w:t xml:space="preserve">*</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to be completed</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is</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of the commission</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of the secretary</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by </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until</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the invitation</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in the newsletter</w:t>
      </w:r>
      <w:r xmlns:w="http://schemas.openxmlformats.org/wordprocessingml/2006/main" w:rsidRPr="00FA6936">
        <w:rPr>
          <w:rFonts w:ascii="GHEA Grapalat" w:hAnsi="GHEA Grapalat"/>
          <w:i/>
          <w:sz w:val="16"/>
          <w:szCs w:val="16"/>
          <w:lang w:val="af-ZA"/>
        </w:rPr>
        <w:t xml:space="preserve"> </w:t>
      </w:r>
      <w:r xmlns:w="http://schemas.openxmlformats.org/wordprocessingml/2006/main" w:rsidRPr="00FA6936">
        <w:rPr>
          <w:rFonts w:ascii="GHEA Grapalat" w:hAnsi="GHEA Grapalat"/>
          <w:i/>
          <w:sz w:val="16"/>
          <w:szCs w:val="16"/>
          <w:lang w:val="hy-AM"/>
        </w:rPr>
        <w:t xml:space="preserve">publishing.</w:t>
      </w:r>
    </w:p>
    <w:p w:rsidR="003A7AF1" w:rsidRPr="00A66FC2" w:rsidRDefault="003A7AF1" w:rsidP="00BB1514">
      <w:pPr xmlns:w="http://schemas.openxmlformats.org/wordprocessingml/2006/main">
        <w:pStyle w:val="31"/>
        <w:spacing w:line="240" w:lineRule="auto"/>
        <w:ind w:left="360" w:firstLine="0"/>
        <w:rPr>
          <w:rFonts w:ascii="GHEA Grapalat" w:hAnsi="GHEA Grapalat" w:cs="Sylfaen"/>
          <w:i/>
          <w:sz w:val="16"/>
          <w:szCs w:val="16"/>
          <w:lang w:val="hy-AM" w:eastAsia="ru-RU"/>
        </w:rPr>
      </w:pPr>
      <w:r xmlns:w="http://schemas.openxmlformats.org/wordprocessingml/2006/main" w:rsidRPr="00FA6936">
        <w:rPr>
          <w:rFonts w:ascii="GHEA Grapalat" w:hAnsi="GHEA Grapalat" w:cs="Sylfaen"/>
          <w:i/>
          <w:sz w:val="16"/>
          <w:szCs w:val="16"/>
          <w:lang w:val="hy-AM" w:eastAsia="ru-RU"/>
        </w:rPr>
        <w:t xml:space="preserve">** Appendix 1.1 </w:t>
      </w:r>
      <w:r xmlns:w="http://schemas.openxmlformats.org/wordprocessingml/2006/main" w:rsidRPr="00FA6936">
        <w:rPr>
          <w:rFonts w:ascii="GHEA Grapalat" w:hAnsi="GHEA Grapalat"/>
          <w:i/>
          <w:sz w:val="16"/>
          <w:szCs w:val="16"/>
          <w:lang w:val="hy-AM"/>
        </w:rPr>
        <w:t xml:space="preserve">is not submitted by the participant if the regulation on submitting a link to the website containing information on the real beneficiaries of a legal entity, defined in Appendix No. 1 of this invitation, is applicable, as well as if the participant is an individual entrepreneur or a natural person.</w:t>
      </w:r>
    </w:p>
    <w:p w:rsidR="003A7AF1" w:rsidRPr="0039302D" w:rsidRDefault="003A7AF1" w:rsidP="00BB1514">
      <w:pPr>
        <w:jc w:val="both"/>
        <w:rPr>
          <w:rFonts w:ascii="GHEA Grapalat" w:hAnsi="GHEA Grapalat" w:cs="Sylfaen"/>
          <w:sz w:val="20"/>
          <w:lang w:val="hy-AM"/>
        </w:rPr>
      </w:pPr>
    </w:p>
  </w:footnote>
  <w:footnote w:id="5">
    <w:p w:rsidR="003A7AF1" w:rsidRPr="001E7733" w:rsidRDefault="003A7AF1" w:rsidP="00BB1514">
      <w:pPr xmlns:w="http://schemas.openxmlformats.org/wordprocessingml/2006/main">
        <w:pStyle w:val="31"/>
        <w:spacing w:line="240" w:lineRule="auto"/>
        <w:ind w:firstLine="0"/>
        <w:rPr>
          <w:rFonts w:ascii="GHEA Grapalat" w:hAnsi="GHEA Grapalat" w:cs="Sylfaen"/>
          <w:i/>
          <w:sz w:val="16"/>
          <w:szCs w:val="16"/>
          <w:lang w:val="af-ZA" w:eastAsia="ru-RU"/>
        </w:rPr>
      </w:pPr>
      <w:r xmlns:w="http://schemas.openxmlformats.org/wordprocessingml/2006/main" w:rsidRPr="005E24FD">
        <w:rPr>
          <w:rFonts w:ascii="GHEA Grapalat" w:hAnsi="GHEA Grapalat" w:cs="Sylfaen"/>
          <w:i/>
          <w:sz w:val="16"/>
          <w:szCs w:val="16"/>
          <w:lang w:val="hy-AM" w:eastAsia="ru-RU"/>
        </w:rPr>
        <w:t xml:space="preserve">*</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to be completed</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is</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of the commission</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of the secretary</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by </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until</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the invitation</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in the newsletter</w:t>
      </w:r>
      <w:r xmlns:w="http://schemas.openxmlformats.org/wordprocessingml/2006/main" w:rsidRPr="001E7733">
        <w:rPr>
          <w:rFonts w:ascii="GHEA Grapalat" w:hAnsi="GHEA Grapalat"/>
          <w:i/>
          <w:sz w:val="16"/>
          <w:szCs w:val="16"/>
          <w:lang w:val="af-ZA"/>
        </w:rPr>
        <w:t xml:space="preserve"> </w:t>
      </w:r>
      <w:r xmlns:w="http://schemas.openxmlformats.org/wordprocessingml/2006/main">
        <w:rPr>
          <w:rFonts w:ascii="GHEA Grapalat" w:hAnsi="GHEA Grapalat"/>
          <w:i/>
          <w:sz w:val="16"/>
          <w:szCs w:val="16"/>
        </w:rPr>
        <w:t xml:space="preserve">publishing</w:t>
      </w:r>
      <w:r xmlns:w="http://schemas.openxmlformats.org/wordprocessingml/2006/main" w:rsidRPr="00A65C38">
        <w:rPr>
          <w:rFonts w:ascii="GHEA Grapalat" w:hAnsi="GHEA Grapalat"/>
          <w:i/>
          <w:sz w:val="16"/>
          <w:szCs w:val="16"/>
          <w:lang w:val="hy-AM"/>
        </w:rPr>
        <w:t xml:space="preserve">​</w:t>
      </w:r>
    </w:p>
    <w:p w:rsidR="003A7AF1" w:rsidRPr="0015088E" w:rsidRDefault="003A7AF1" w:rsidP="00BB1514">
      <w:pPr xmlns:w="http://schemas.openxmlformats.org/wordprocessingml/2006/main">
        <w:ind w:right="309"/>
        <w:jc w:val="both"/>
        <w:rPr>
          <w:rFonts w:ascii="GHEA Grapalat" w:hAnsi="GHEA Grapalat"/>
          <w:bCs/>
          <w:i/>
          <w:iCs/>
          <w:sz w:val="20"/>
          <w:lang w:val="es-ES"/>
        </w:rPr>
      </w:pPr>
      <w:r xmlns:w="http://schemas.openxmlformats.org/wordprocessingml/2006/main" w:rsidRPr="0015088E">
        <w:rPr>
          <w:rFonts w:ascii="GHEA Grapalat" w:hAnsi="GHEA Grapalat"/>
          <w:bCs/>
          <w:i/>
          <w:sz w:val="18"/>
          <w:szCs w:val="18"/>
          <w:lang w:val="es-ES"/>
        </w:rPr>
        <w:t xml:space="preserve">** </w:t>
      </w:r>
      <w:r xmlns:w="http://schemas.openxmlformats.org/wordprocessingml/2006/main" w:rsidRPr="009E45F3">
        <w:rPr>
          <w:rFonts w:ascii="GHEA Grapalat" w:hAnsi="GHEA Grapalat"/>
          <w:i/>
          <w:sz w:val="16"/>
          <w:szCs w:val="16"/>
        </w:rPr>
        <w:t xml:space="preserve">if</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the participant</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added</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value</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tax</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payer</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is </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then</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given</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of the contract</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line</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of Armenia</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Republic</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State</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budget</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to be paid</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added</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value</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tax</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the amount</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noted</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is </w:t>
      </w:r>
      <w:r xmlns:w="http://schemas.openxmlformats.org/wordprocessingml/2006/main" w:rsidRPr="009E45F3">
        <w:rPr>
          <w:rFonts w:ascii="GHEA Grapalat" w:hAnsi="GHEA Grapalat"/>
          <w:i/>
          <w:sz w:val="16"/>
          <w:szCs w:val="16"/>
        </w:rPr>
        <w:t xml:space="preserve">the </w:t>
      </w:r>
      <w:r xmlns:w="http://schemas.openxmlformats.org/wordprocessingml/2006/main" w:rsidRPr="001E7733">
        <w:rPr>
          <w:rFonts w:ascii="GHEA Grapalat" w:hAnsi="GHEA Grapalat"/>
          <w:i/>
          <w:sz w:val="16"/>
          <w:szCs w:val="16"/>
          <w:lang w:val="af-ZA"/>
        </w:rPr>
        <w:t xml:space="preserve">4th</w:t>
      </w:r>
      <w:r xmlns:w="http://schemas.openxmlformats.org/wordprocessingml/2006/main" w:rsidRPr="001E7733">
        <w:rPr>
          <w:rFonts w:ascii="GHEA Grapalat" w:hAnsi="GHEA Grapalat"/>
          <w:i/>
          <w:sz w:val="16"/>
          <w:szCs w:val="16"/>
          <w:lang w:val="af-ZA"/>
        </w:rPr>
        <w:t xml:space="preserve"> </w:t>
      </w:r>
      <w:r xmlns:w="http://schemas.openxmlformats.org/wordprocessingml/2006/main" w:rsidRPr="009E45F3">
        <w:rPr>
          <w:rFonts w:ascii="GHEA Grapalat" w:hAnsi="GHEA Grapalat"/>
          <w:i/>
          <w:sz w:val="16"/>
          <w:szCs w:val="16"/>
        </w:rPr>
        <w:t xml:space="preserve">in the column.</w:t>
      </w:r>
    </w:p>
    <w:p w:rsidR="003A7AF1" w:rsidRPr="001E7733" w:rsidDel="00856FDE" w:rsidRDefault="003A7AF1" w:rsidP="00BB1514">
      <w:pPr>
        <w:pStyle w:val="af2"/>
        <w:rPr>
          <w:del w:id="15" w:author="User" w:date="2019-05-26T09:57:00Z"/>
          <w:i/>
          <w:lang w:val="af-ZA"/>
        </w:rPr>
      </w:pPr>
    </w:p>
  </w:footnote>
  <w:footnote w:id="6">
    <w:p w:rsidR="003A7AF1" w:rsidRPr="00F50E0A" w:rsidDel="001B2C6E" w:rsidRDefault="003A7AF1" w:rsidP="00BB1514">
      <w:pPr xmlns:w="http://schemas.openxmlformats.org/wordprocessingml/2006/main">
        <w:pStyle w:val="af2"/>
        <w:rPr>
          <w:del w:id="16" w:author="User" w:date="2019-05-26T11:21:00Z"/>
          <w:lang w:val="af-ZA"/>
        </w:rPr>
      </w:pPr>
      <w:r xmlns:w="http://schemas.openxmlformats.org/wordprocessingml/2006/main">
        <w:rPr>
          <w:vertAlign w:val="superscript"/>
          <w:lang w:val="af-ZA"/>
        </w:rPr>
        <w:t xml:space="preserve">17 </w:t>
      </w:r>
      <w:r xmlns:w="http://schemas.openxmlformats.org/wordprocessingml/2006/main">
        <w:rPr>
          <w:rFonts w:ascii="GHEA Grapalat" w:hAnsi="GHEA Grapalat"/>
          <w:i/>
          <w:sz w:val="16"/>
          <w:szCs w:val="24"/>
          <w:lang w:val="hy-AM" w:eastAsia="en-US"/>
        </w:rPr>
        <w:t xml:space="preserve">If </w:t>
      </w:r>
      <w:r xmlns:w="http://schemas.openxmlformats.org/wordprocessingml/2006/main">
        <w:rPr>
          <w:rFonts w:ascii="GHEA Grapalat" w:hAnsi="GHEA Grapalat"/>
          <w:i/>
          <w:sz w:val="16"/>
          <w:szCs w:val="24"/>
          <w:lang w:val="en-US" w:eastAsia="en-US"/>
        </w:rPr>
        <w:t xml:space="preserve">the offer </w:t>
      </w:r>
      <w:r xmlns:w="http://schemas.openxmlformats.org/wordprocessingml/2006/main" w:rsidRPr="009B3CA3">
        <w:rPr>
          <w:rFonts w:ascii="GHEA Grapalat" w:hAnsi="GHEA Grapalat"/>
          <w:i/>
          <w:sz w:val="16"/>
          <w:szCs w:val="24"/>
          <w:lang w:val="hy-AM" w:eastAsia="en-US"/>
        </w:rPr>
        <w:t xml:space="preserve">was made by the </w:t>
      </w:r>
      <w:r xmlns:w="http://schemas.openxmlformats.org/wordprocessingml/2006/main">
        <w:rPr>
          <w:rFonts w:ascii="GHEA Grapalat" w:hAnsi="GHEA Grapalat"/>
          <w:i/>
          <w:sz w:val="16"/>
          <w:szCs w:val="24"/>
          <w:lang w:val="en-US" w:eastAsia="en-US"/>
        </w:rPr>
        <w:t xml:space="preserve">seller</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presented</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is</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without</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VAT </w:t>
      </w:r>
      <w:r xmlns:w="http://schemas.openxmlformats.org/wordprocessingml/2006/main" w:rsidRPr="00F50E0A">
        <w:rPr>
          <w:rFonts w:ascii="GHEA Grapalat" w:hAnsi="GHEA Grapalat"/>
          <w:i/>
          <w:sz w:val="16"/>
          <w:szCs w:val="24"/>
          <w:lang w:val="af-ZA" w:eastAsia="en-US"/>
        </w:rPr>
        <w:t xml:space="preserve">then</w:t>
      </w:r>
      <w:r xmlns:w="http://schemas.openxmlformats.org/wordprocessingml/2006/main" w:rsidRPr="00F50E0A">
        <w:rPr>
          <w:rFonts w:ascii="GHEA Grapalat" w:hAnsi="GHEA Grapalat"/>
          <w:i/>
          <w:sz w:val="16"/>
          <w:szCs w:val="24"/>
          <w:lang w:val="af-ZA" w:eastAsia="en-US"/>
        </w:rPr>
        <w:t xml:space="preserve">​</w:t>
      </w:r>
      <w:r xmlns:w="http://schemas.openxmlformats.org/wordprocessingml/2006/main">
        <w:rPr>
          <w:rFonts w:ascii="GHEA Grapalat" w:hAnsi="GHEA Grapalat"/>
          <w:i/>
          <w:sz w:val="16"/>
          <w:szCs w:val="24"/>
          <w:lang w:val="en-US" w:eastAsia="en-US"/>
        </w:rPr>
        <w:t xml:space="preserve">​</w:t>
      </w:r>
      <w:r xmlns:w="http://schemas.openxmlformats.org/wordprocessingml/2006/main">
        <w:rPr>
          <w:rFonts w:ascii="GHEA Grapalat" w:hAnsi="GHEA Grapalat"/>
          <w:i/>
          <w:sz w:val="16"/>
          <w:szCs w:val="24"/>
          <w:lang w:val="en-US" w:eastAsia="en-US"/>
        </w:rPr>
        <w:t xml:space="preserve">​</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the contract</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when sealing </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inclusive</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sidRPr="00F50E0A">
        <w:rPr>
          <w:rFonts w:ascii="GHEA Grapalat" w:hAnsi="GHEA Grapalat"/>
          <w:i/>
          <w:sz w:val="16"/>
          <w:szCs w:val="24"/>
          <w:lang w:val="af-ZA" w:eastAsia="en-US"/>
        </w:rPr>
        <w:t xml:space="preserve">The </w:t>
      </w:r>
      <w:r xmlns:w="http://schemas.openxmlformats.org/wordprocessingml/2006/main">
        <w:rPr>
          <w:rFonts w:ascii="GHEA Grapalat" w:hAnsi="GHEA Grapalat"/>
          <w:i/>
          <w:sz w:val="16"/>
          <w:szCs w:val="24"/>
          <w:lang w:val="en-US" w:eastAsia="en-US"/>
        </w:rPr>
        <w:t xml:space="preserve">words </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VAT </w:t>
      </w:r>
      <w:r xmlns:w="http://schemas.openxmlformats.org/wordprocessingml/2006/main">
        <w:rPr>
          <w:rFonts w:ascii="GHEA Grapalat" w:hAnsi="GHEA Grapalat"/>
          <w:i/>
          <w:sz w:val="16"/>
          <w:szCs w:val="24"/>
          <w:lang w:val="en-US" w:eastAsia="en-US"/>
        </w:rPr>
        <w:t xml:space="preserve">"</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removed</w:t>
      </w:r>
      <w:r xmlns:w="http://schemas.openxmlformats.org/wordprocessingml/2006/main" w:rsidRPr="00F50E0A">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are</w:t>
      </w:r>
      <w:r xmlns:w="http://schemas.openxmlformats.org/wordprocessingml/2006/main" w:rsidRPr="00F50E0A">
        <w:rPr>
          <w:rFonts w:ascii="GHEA Grapalat" w:hAnsi="GHEA Grapalat"/>
          <w:i/>
          <w:sz w:val="16"/>
          <w:szCs w:val="24"/>
          <w:lang w:val="af-ZA" w:eastAsia="en-US"/>
        </w:rPr>
        <w:t xml:space="preserve">​</w:t>
      </w:r>
    </w:p>
  </w:footnote>
  <w:footnote w:id="7">
    <w:p w:rsidR="003A7AF1" w:rsidRPr="00BE77AC" w:rsidRDefault="003A7AF1" w:rsidP="00BB1514">
      <w:pPr xmlns:w="http://schemas.openxmlformats.org/wordprocessingml/2006/main">
        <w:pStyle w:val="af2"/>
        <w:jc w:val="both"/>
        <w:rPr>
          <w:rFonts w:ascii="GHEA Grapalat" w:hAnsi="GHEA Grapalat"/>
          <w:i/>
          <w:sz w:val="16"/>
          <w:szCs w:val="24"/>
          <w:lang w:val="af-ZA" w:eastAsia="en-US"/>
        </w:rPr>
      </w:pPr>
      <w:r xmlns:w="http://schemas.openxmlformats.org/wordprocessingml/2006/main" w:rsidRPr="00937DC0">
        <w:rPr>
          <w:rFonts w:ascii="GHEA Grapalat" w:hAnsi="GHEA Grapalat"/>
          <w:i/>
          <w:sz w:val="16"/>
          <w:szCs w:val="24"/>
          <w:lang w:val="af-ZA" w:eastAsia="en-US"/>
        </w:rPr>
        <w:t xml:space="preserve"> </w:t>
      </w:r>
      <w:r xmlns:w="http://schemas.openxmlformats.org/wordprocessingml/2006/main">
        <w:rPr>
          <w:rFonts w:ascii="GHEA Grapalat" w:hAnsi="GHEA Grapalat"/>
          <w:b/>
          <w:i/>
          <w:vertAlign w:val="superscript"/>
          <w:lang w:val="af-ZA" w:eastAsia="en-US"/>
        </w:rPr>
        <w:t xml:space="preserve">20:00</w:t>
      </w:r>
      <w:r xmlns:w="http://schemas.openxmlformats.org/wordprocessingml/2006/main" w:rsidRPr="00BE77AC">
        <w:rPr>
          <w:rFonts w:ascii="GHEA Grapalat" w:hAnsi="GHEA Grapalat"/>
          <w:i/>
          <w:sz w:val="16"/>
          <w:szCs w:val="24"/>
          <w:vertAlign w:val="superscript"/>
          <w:lang w:val="af-ZA" w:eastAsia="en-US"/>
        </w:rPr>
        <w:t xml:space="preserve"> </w:t>
      </w:r>
      <w:r xmlns:w="http://schemas.openxmlformats.org/wordprocessingml/2006/main">
        <w:rPr>
          <w:rFonts w:ascii="GHEA Grapalat" w:hAnsi="GHEA Grapalat"/>
          <w:i/>
          <w:sz w:val="16"/>
          <w:szCs w:val="24"/>
          <w:lang w:val="en-US" w:eastAsia="en-US"/>
        </w:rPr>
        <w:t xml:space="preserve">If:</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the contract</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to be sealed</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is</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hy-AM" w:eastAsia="en-US"/>
        </w:rPr>
        <w:t xml:space="preserve">Based on Clause 6 of Article 15 of the RA Law "On Purchases" </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then</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the fine</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is calculated</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is</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it</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agreement</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price</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with respect </w:t>
      </w:r>
      <w:r xmlns:w="http://schemas.openxmlformats.org/wordprocessingml/2006/main">
        <w:rPr>
          <w:rFonts w:ascii="GHEA Grapalat" w:hAnsi="GHEA Grapalat"/>
          <w:i/>
          <w:sz w:val="16"/>
          <w:szCs w:val="24"/>
          <w:lang w:val="en-US" w:eastAsia="en-US"/>
        </w:rPr>
        <w:t xml:space="preserve">to </w:t>
      </w:r>
      <w:r xmlns:w="http://schemas.openxmlformats.org/wordprocessingml/2006/main" w:rsidRPr="00BE77AC">
        <w:rPr>
          <w:rFonts w:ascii="GHEA Grapalat" w:hAnsi="GHEA Grapalat"/>
          <w:i/>
          <w:sz w:val="16"/>
          <w:szCs w:val="24"/>
          <w:lang w:val="af-ZA" w:eastAsia="en-US"/>
        </w:rPr>
        <w:t xml:space="preserve">which</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in the frame</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be recorded</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is</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undertaken</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obligations</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of default</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or</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no</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proper</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performance</w:t>
      </w:r>
      <w:r xmlns:w="http://schemas.openxmlformats.org/wordprocessingml/2006/main" w:rsidRPr="00BE77AC">
        <w:rPr>
          <w:rFonts w:ascii="GHEA Grapalat" w:hAnsi="GHEA Grapalat"/>
          <w:i/>
          <w:sz w:val="16"/>
          <w:szCs w:val="24"/>
          <w:lang w:val="af-ZA" w:eastAsia="en-US"/>
        </w:rPr>
        <w:t xml:space="preserve"> </w:t>
      </w:r>
      <w:r xmlns:w="http://schemas.openxmlformats.org/wordprocessingml/2006/main">
        <w:rPr>
          <w:rFonts w:ascii="GHEA Grapalat" w:hAnsi="GHEA Grapalat"/>
          <w:i/>
          <w:sz w:val="16"/>
          <w:szCs w:val="24"/>
          <w:lang w:val="en-US" w:eastAsia="en-US"/>
        </w:rPr>
        <w:t xml:space="preserve">the circumstance </w:t>
      </w:r>
      <w:r xmlns:w="http://schemas.openxmlformats.org/wordprocessingml/2006/main" w:rsidRPr="00BE77AC">
        <w:rPr>
          <w:rFonts w:ascii="GHEA Grapalat" w:hAnsi="GHEA Grapalat"/>
          <w:i/>
          <w:sz w:val="16"/>
          <w:szCs w:val="24"/>
          <w:lang w:val="af-ZA" w:eastAsia="en-US"/>
        </w:rPr>
        <w:t xml:space="preserve">.</w:t>
      </w:r>
    </w:p>
    <w:p w:rsidR="003A7AF1" w:rsidRPr="00BB1514" w:rsidRDefault="003A7AF1" w:rsidP="00BB1514">
      <w:pPr xmlns:w="http://schemas.openxmlformats.org/wordprocessingml/2006/main">
        <w:pStyle w:val="af2"/>
        <w:jc w:val="both"/>
        <w:rPr>
          <w:vertAlign w:val="superscript"/>
          <w:lang w:val="af-ZA"/>
        </w:rPr>
      </w:pPr>
      <w:r xmlns:w="http://schemas.openxmlformats.org/wordprocessingml/2006/main">
        <w:rPr>
          <w:rFonts w:ascii="GHEA Grapalat" w:hAnsi="GHEA Grapalat"/>
          <w:i/>
          <w:sz w:val="16"/>
        </w:rPr>
        <w:t xml:space="preserve">If the contract includes more than one portion, the penalty is calculated against the total price specified in the contract for that portion.</w:t>
      </w:r>
    </w:p>
    <w:p w:rsidR="003A7AF1" w:rsidDel="00343637" w:rsidRDefault="003A7AF1" w:rsidP="00BB1514">
      <w:pPr>
        <w:pStyle w:val="af2"/>
        <w:rPr>
          <w:del w:id="17" w:author="User" w:date="2019-05-26T11:24:00Z"/>
        </w:rPr>
      </w:pPr>
    </w:p>
  </w:footnote>
  <w:footnote w:id="8">
    <w:p w:rsidR="003A7AF1" w:rsidRDefault="003A7AF1" w:rsidP="00BB1514">
      <w:pPr xmlns:w="http://schemas.openxmlformats.org/wordprocessingml/2006/main">
        <w:pStyle w:val="af2"/>
        <w:jc w:val="both"/>
        <w:rPr>
          <w:rFonts w:ascii="GHEA Grapalat" w:hAnsi="GHEA Grapalat"/>
          <w:i/>
          <w:sz w:val="16"/>
          <w:szCs w:val="24"/>
          <w:lang w:val="en-US" w:eastAsia="en-US"/>
        </w:rPr>
      </w:pPr>
      <w:r xmlns:w="http://schemas.openxmlformats.org/wordprocessingml/2006/main" w:rsidRPr="00E81BDB">
        <w:rPr>
          <w:color w:val="FFFFFF"/>
          <w:vertAlign w:val="superscript"/>
          <w:lang w:val="hy-AM"/>
        </w:rPr>
        <w:t xml:space="preserve">35 </w:t>
      </w:r>
      <w:r xmlns:w="http://schemas.openxmlformats.org/wordprocessingml/2006/main" w:rsidRPr="00E81BDB">
        <w:rPr>
          <w:vertAlign w:val="superscript"/>
          <w:lang w:val="hy-AM"/>
        </w:rPr>
        <w:t xml:space="preserve">2 </w:t>
      </w:r>
      <w:r xmlns:w="http://schemas.openxmlformats.org/wordprocessingml/2006/main">
        <w:rPr>
          <w:vertAlign w:val="superscript"/>
          <w:lang w:val="en-US"/>
        </w:rPr>
        <w:t xml:space="preserve">2 </w:t>
      </w:r>
      <w:r xmlns:w="http://schemas.openxmlformats.org/wordprocessingml/2006/main" w:rsidRPr="002B5F7E">
        <w:rPr>
          <w:rFonts w:ascii="GHEA Grapalat" w:hAnsi="GHEA Grapalat"/>
          <w:i/>
          <w:sz w:val="16"/>
          <w:szCs w:val="24"/>
          <w:lang w:val="hy-AM" w:eastAsia="en-US"/>
        </w:rPr>
        <w:t xml:space="preserve">This </w:t>
      </w:r>
      <w:r xmlns:w="http://schemas.openxmlformats.org/wordprocessingml/2006/main" w:rsidRPr="002B5F7E">
        <w:rPr>
          <w:rFonts w:ascii="GHEA Grapalat" w:hAnsi="GHEA Grapalat"/>
          <w:i/>
          <w:sz w:val="16"/>
          <w:szCs w:val="24"/>
          <w:lang w:eastAsia="en-US"/>
        </w:rPr>
        <w:t xml:space="preserve">clause is </w:t>
      </w:r>
      <w:r xmlns:w="http://schemas.openxmlformats.org/wordprocessingml/2006/main" w:rsidRPr="002B5F7E">
        <w:rPr>
          <w:rFonts w:ascii="GHEA Grapalat" w:hAnsi="GHEA Grapalat"/>
          <w:i/>
          <w:sz w:val="16"/>
          <w:szCs w:val="24"/>
          <w:lang w:val="hy-AM" w:eastAsia="en-US"/>
        </w:rPr>
        <w:t xml:space="preserve">removed </w:t>
      </w:r>
      <w:r xmlns:w="http://schemas.openxmlformats.org/wordprocessingml/2006/main" w:rsidRPr="002B5F7E">
        <w:rPr>
          <w:rFonts w:ascii="GHEA Grapalat" w:hAnsi="GHEA Grapalat"/>
          <w:i/>
          <w:sz w:val="16"/>
          <w:szCs w:val="24"/>
          <w:lang w:eastAsia="en-US"/>
        </w:rPr>
        <w:t xml:space="preserve">from the contract </w:t>
      </w:r>
      <w:r xmlns:w="http://schemas.openxmlformats.org/wordprocessingml/2006/main" w:rsidRPr="003B6FB5">
        <w:rPr>
          <w:rFonts w:ascii="GHEA Grapalat" w:hAnsi="GHEA Grapalat"/>
          <w:i/>
          <w:sz w:val="16"/>
          <w:szCs w:val="24"/>
          <w:lang w:val="hy-AM" w:eastAsia="en-US"/>
        </w:rPr>
        <w:t xml:space="preserve">if the contract is not executed by signing an agency contract.</w:t>
      </w:r>
    </w:p>
    <w:p w:rsidR="003A7AF1" w:rsidRPr="00F934D2" w:rsidDel="00D90DD6" w:rsidRDefault="003A7AF1" w:rsidP="00BB1514">
      <w:pPr xmlns:w="http://schemas.openxmlformats.org/wordprocessingml/2006/main">
        <w:pStyle w:val="af2"/>
        <w:jc w:val="both"/>
        <w:rPr>
          <w:del w:id="18" w:author="User" w:date="2019-05-26T11:28:00Z"/>
          <w:lang w:val="en-US"/>
        </w:rPr>
      </w:pPr>
      <w:r xmlns:w="http://schemas.openxmlformats.org/wordprocessingml/2006/main">
        <w:rPr>
          <w:rFonts w:ascii="GHEA Grapalat" w:hAnsi="GHEA Grapalat"/>
          <w:i/>
          <w:sz w:val="16"/>
          <w:szCs w:val="24"/>
          <w:lang w:val="en-US" w:eastAsia="en-US"/>
        </w:rPr>
        <w:t xml:space="preserve"> </w:t>
      </w:r>
      <w:r xmlns:w="http://schemas.openxmlformats.org/wordprocessingml/2006/main">
        <w:rPr>
          <w:rFonts w:ascii="Sylfaen" w:hAnsi="Sylfaen"/>
          <w:sz w:val="22"/>
          <w:szCs w:val="22"/>
          <w:vertAlign w:val="superscript"/>
          <w:lang w:val="en-US"/>
        </w:rPr>
        <w:t xml:space="preserve">   </w:t>
      </w:r>
      <w:r xmlns:w="http://schemas.openxmlformats.org/wordprocessingml/2006/main" w:rsidRPr="001330C0">
        <w:rPr>
          <w:rFonts w:ascii="Sylfaen" w:hAnsi="Sylfaen"/>
          <w:sz w:val="22"/>
          <w:szCs w:val="22"/>
          <w:vertAlign w:val="superscript"/>
          <w:lang w:val="hy-AM"/>
        </w:rPr>
        <w:t xml:space="preserve">2 </w:t>
      </w:r>
      <w:r xmlns:w="http://schemas.openxmlformats.org/wordprocessingml/2006/main">
        <w:rPr>
          <w:rFonts w:ascii="Sylfaen" w:hAnsi="Sylfaen"/>
          <w:sz w:val="22"/>
          <w:szCs w:val="22"/>
          <w:vertAlign w:val="superscript"/>
          <w:lang w:val="en-US"/>
        </w:rPr>
        <w:t xml:space="preserve">3 </w:t>
      </w:r>
      <w:r xmlns:w="http://schemas.openxmlformats.org/wordprocessingml/2006/main" w:rsidRPr="00FD0A95">
        <w:rPr>
          <w:rFonts w:ascii="GHEA Grapalat" w:hAnsi="GHEA Grapalat"/>
          <w:i/>
          <w:sz w:val="16"/>
          <w:szCs w:val="24"/>
          <w:lang w:val="hy-AM" w:eastAsia="en-US"/>
        </w:rPr>
        <w:t xml:space="preserve">This point is removed </w:t>
      </w:r>
      <w:r xmlns:w="http://schemas.openxmlformats.org/wordprocessingml/2006/main">
        <w:rPr>
          <w:rFonts w:ascii="GHEA Grapalat" w:hAnsi="GHEA Grapalat"/>
          <w:i/>
          <w:sz w:val="16"/>
          <w:szCs w:val="24"/>
          <w:lang w:eastAsia="en-US"/>
        </w:rPr>
        <w:t xml:space="preserve">from the contract </w:t>
      </w:r>
      <w:r xmlns:w="http://schemas.openxmlformats.org/wordprocessingml/2006/main" w:rsidRPr="00FD0A95">
        <w:rPr>
          <w:rFonts w:ascii="GHEA Grapalat" w:hAnsi="GHEA Grapalat"/>
          <w:i/>
          <w:sz w:val="16"/>
          <w:szCs w:val="24"/>
          <w:lang w:val="hy-AM" w:eastAsia="en-US"/>
        </w:rPr>
        <w:t xml:space="preserve">if the contract is not implemented by signing a joint activity (consortium) contract.</w:t>
      </w:r>
    </w:p>
  </w:footnote>
  <w:footnote w:id="9">
    <w:p w:rsidR="003A7AF1" w:rsidRPr="00560A40" w:rsidRDefault="003A7AF1" w:rsidP="00BB1514">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560A40">
        <w:rPr>
          <w:color w:val="FFFFFF"/>
          <w:vertAlign w:val="superscript"/>
          <w:lang w:val="hy-AM"/>
        </w:rPr>
        <w:t xml:space="preserve">36:</w:t>
      </w:r>
      <w:r xmlns:w="http://schemas.openxmlformats.org/wordprocessingml/2006/main" w:rsidRPr="00560A40">
        <w:rPr>
          <w:vertAlign w:val="superscript"/>
          <w:lang w:val="hy-AM"/>
        </w:rPr>
        <w:t xml:space="preserve"> </w:t>
      </w:r>
    </w:p>
    <w:p w:rsidR="003A7AF1" w:rsidRPr="00560A40" w:rsidRDefault="003A7AF1" w:rsidP="00BB1514">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94E3144"/>
    <w:multiLevelType w:val="hybridMultilevel"/>
    <w:tmpl w:val="B3A40B1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4E082F"/>
    <w:multiLevelType w:val="hybridMultilevel"/>
    <w:tmpl w:val="4F0CE7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260A57"/>
    <w:multiLevelType w:val="hybridMultilevel"/>
    <w:tmpl w:val="999C663C"/>
    <w:lvl w:ilvl="0" w:tplc="0E16C1D6">
      <w:start w:val="1"/>
      <w:numFmt w:val="bullet"/>
      <w:lvlText w:val="-"/>
      <w:lvlJc w:val="left"/>
      <w:pPr>
        <w:tabs>
          <w:tab w:val="num" w:pos="1080"/>
        </w:tabs>
        <w:ind w:left="1080" w:hanging="360"/>
      </w:pPr>
      <w:rPr>
        <w:rFonts w:ascii="Arial Armenian" w:hAnsi="Arial Armeni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9"/>
  </w:num>
  <w:num w:numId="28">
    <w:abstractNumId w:val="9"/>
  </w:num>
  <w:num w:numId="29">
    <w:abstractNumId w:val="8"/>
  </w:num>
  <w:num w:numId="30">
    <w:abstractNumId w:val="11"/>
  </w:num>
  <w:num w:numId="31">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0E6"/>
    <w:rsid w:val="00086EF6"/>
    <w:rsid w:val="003A7AF1"/>
    <w:rsid w:val="003D15EB"/>
    <w:rsid w:val="0040529A"/>
    <w:rsid w:val="005262D1"/>
    <w:rsid w:val="005957D4"/>
    <w:rsid w:val="00631CF5"/>
    <w:rsid w:val="00657913"/>
    <w:rsid w:val="00707D1D"/>
    <w:rsid w:val="00744FAE"/>
    <w:rsid w:val="007913DD"/>
    <w:rsid w:val="007A3AF0"/>
    <w:rsid w:val="007F22DE"/>
    <w:rsid w:val="009D0169"/>
    <w:rsid w:val="00A41584"/>
    <w:rsid w:val="00A900E6"/>
    <w:rsid w:val="00BB1514"/>
    <w:rsid w:val="00BD779A"/>
    <w:rsid w:val="00C704FD"/>
    <w:rsid w:val="00C80C36"/>
    <w:rsid w:val="00D55722"/>
    <w:rsid w:val="00D719C8"/>
    <w:rsid w:val="00F90346"/>
    <w:rsid w:val="00FC6A11"/>
    <w:rsid w:val="00FF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13114-15EF-4FB5-A5F2-1E85551A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5EB"/>
  </w:style>
  <w:style w:type="paragraph" w:styleId="1">
    <w:name w:val="heading 1"/>
    <w:basedOn w:val="a"/>
    <w:next w:val="a"/>
    <w:link w:val="10"/>
    <w:qFormat/>
    <w:rsid w:val="00BB1514"/>
    <w:pPr>
      <w:keepNext/>
      <w:spacing w:after="0" w:line="240" w:lineRule="auto"/>
      <w:jc w:val="center"/>
      <w:outlineLvl w:val="0"/>
    </w:pPr>
    <w:rPr>
      <w:rFonts w:ascii="Arial Armenian" w:eastAsia="Times New Roman" w:hAnsi="Arial Armenian" w:cs="Times New Roman"/>
      <w:sz w:val="28"/>
      <w:szCs w:val="20"/>
      <w:lang w:val="en" w:eastAsia="ru-RU"/>
    </w:rPr>
  </w:style>
  <w:style w:type="paragraph" w:styleId="2">
    <w:name w:val="heading 2"/>
    <w:basedOn w:val="a"/>
    <w:next w:val="a"/>
    <w:link w:val="20"/>
    <w:qFormat/>
    <w:rsid w:val="00BB1514"/>
    <w:pPr>
      <w:keepNext/>
      <w:spacing w:after="0" w:line="240" w:lineRule="auto"/>
      <w:jc w:val="both"/>
      <w:outlineLvl w:val="1"/>
    </w:pPr>
    <w:rPr>
      <w:rFonts w:ascii="Arial LatArm" w:eastAsia="Times New Roman" w:hAnsi="Arial LatArm" w:cs="Times New Roman"/>
      <w:b/>
      <w:color w:val="0000FF"/>
      <w:sz w:val="20"/>
      <w:szCs w:val="20"/>
      <w:lang w:val="en" w:eastAsia="ru-RU"/>
    </w:rPr>
  </w:style>
  <w:style w:type="paragraph" w:styleId="3">
    <w:name w:val="heading 3"/>
    <w:basedOn w:val="a"/>
    <w:next w:val="a"/>
    <w:link w:val="30"/>
    <w:qFormat/>
    <w:rsid w:val="00BB1514"/>
    <w:pPr>
      <w:keepNext/>
      <w:spacing w:after="0" w:line="360" w:lineRule="auto"/>
      <w:jc w:val="center"/>
      <w:outlineLvl w:val="2"/>
    </w:pPr>
    <w:rPr>
      <w:rFonts w:ascii="Arial LatArm" w:eastAsia="Times New Roman" w:hAnsi="Arial LatArm" w:cs="Times New Roman"/>
      <w:i/>
      <w:sz w:val="20"/>
      <w:szCs w:val="20"/>
      <w:lang w:val="en"/>
    </w:rPr>
  </w:style>
  <w:style w:type="paragraph" w:styleId="4">
    <w:name w:val="heading 4"/>
    <w:basedOn w:val="a"/>
    <w:next w:val="a"/>
    <w:link w:val="40"/>
    <w:qFormat/>
    <w:rsid w:val="00BB1514"/>
    <w:pPr>
      <w:keepNext/>
      <w:spacing w:after="0" w:line="240" w:lineRule="auto"/>
      <w:outlineLvl w:val="3"/>
    </w:pPr>
    <w:rPr>
      <w:rFonts w:ascii="Arial LatArm" w:eastAsia="Times New Roman" w:hAnsi="Arial LatArm" w:cs="Times New Roman"/>
      <w:i/>
      <w:sz w:val="18"/>
      <w:szCs w:val="20"/>
      <w:lang w:val="en"/>
    </w:rPr>
  </w:style>
  <w:style w:type="paragraph" w:styleId="5">
    <w:name w:val="heading 5"/>
    <w:basedOn w:val="a"/>
    <w:next w:val="a"/>
    <w:link w:val="50"/>
    <w:qFormat/>
    <w:rsid w:val="00BB1514"/>
    <w:pPr>
      <w:keepNext/>
      <w:spacing w:after="0" w:line="240" w:lineRule="auto"/>
      <w:jc w:val="center"/>
      <w:outlineLvl w:val="4"/>
    </w:pPr>
    <w:rPr>
      <w:rFonts w:ascii="Arial LatArm" w:eastAsia="Times New Roman" w:hAnsi="Arial LatArm" w:cs="Times New Roman"/>
      <w:b/>
      <w:sz w:val="26"/>
      <w:szCs w:val="20"/>
      <w:lang w:val="en" w:eastAsia="ru-RU"/>
    </w:rPr>
  </w:style>
  <w:style w:type="paragraph" w:styleId="6">
    <w:name w:val="heading 6"/>
    <w:basedOn w:val="a"/>
    <w:next w:val="a"/>
    <w:link w:val="60"/>
    <w:qFormat/>
    <w:rsid w:val="00BB1514"/>
    <w:pPr>
      <w:keepNext/>
      <w:spacing w:after="0" w:line="240" w:lineRule="auto"/>
      <w:outlineLvl w:val="5"/>
    </w:pPr>
    <w:rPr>
      <w:rFonts w:ascii="Arial LatArm" w:eastAsia="Times New Roman" w:hAnsi="Arial LatArm" w:cs="Times New Roman"/>
      <w:b/>
      <w:color w:val="000000"/>
      <w:szCs w:val="20"/>
      <w:lang w:val="en" w:eastAsia="ru-RU"/>
    </w:rPr>
  </w:style>
  <w:style w:type="paragraph" w:styleId="7">
    <w:name w:val="heading 7"/>
    <w:basedOn w:val="a"/>
    <w:next w:val="a"/>
    <w:link w:val="70"/>
    <w:qFormat/>
    <w:rsid w:val="00BB1514"/>
    <w:pPr>
      <w:keepNext/>
      <w:spacing w:after="0" w:line="240" w:lineRule="auto"/>
      <w:ind w:left="-66"/>
      <w:jc w:val="center"/>
      <w:outlineLvl w:val="6"/>
    </w:pPr>
    <w:rPr>
      <w:rFonts w:ascii="Times Armenian" w:eastAsia="Times New Roman" w:hAnsi="Times Armenian" w:cs="Times New Roman"/>
      <w:b/>
      <w:sz w:val="20"/>
      <w:szCs w:val="20"/>
      <w:lang w:val="en" w:eastAsia="ru-RU"/>
    </w:rPr>
  </w:style>
  <w:style w:type="paragraph" w:styleId="8">
    <w:name w:val="heading 8"/>
    <w:basedOn w:val="a"/>
    <w:next w:val="a"/>
    <w:link w:val="80"/>
    <w:qFormat/>
    <w:rsid w:val="00BB1514"/>
    <w:pPr>
      <w:keepNext/>
      <w:spacing w:after="0" w:line="240" w:lineRule="auto"/>
      <w:outlineLvl w:val="7"/>
    </w:pPr>
    <w:rPr>
      <w:rFonts w:ascii="Times Armenian" w:eastAsia="Times New Roman" w:hAnsi="Times Armenian" w:cs="Times New Roman"/>
      <w:i/>
      <w:sz w:val="20"/>
      <w:szCs w:val="20"/>
      <w:lang w:val="en" w:eastAsia="x-none"/>
    </w:rPr>
  </w:style>
  <w:style w:type="paragraph" w:styleId="9">
    <w:name w:val="heading 9"/>
    <w:basedOn w:val="a"/>
    <w:next w:val="a"/>
    <w:link w:val="90"/>
    <w:qFormat/>
    <w:rsid w:val="00BB1514"/>
    <w:pPr>
      <w:keepNext/>
      <w:spacing w:after="0" w:line="240" w:lineRule="auto"/>
      <w:jc w:val="center"/>
      <w:outlineLvl w:val="8"/>
    </w:pPr>
    <w:rPr>
      <w:rFonts w:ascii="Times Armenian" w:eastAsia="Times New Roman" w:hAnsi="Times Armenian" w:cs="Times New Roman"/>
      <w:b/>
      <w:color w:val="000000"/>
      <w:szCs w:val="20"/>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1514"/>
    <w:rPr>
      <w:rFonts w:ascii="Arial Armenian" w:eastAsia="Times New Roman" w:hAnsi="Arial Armenian" w:cs="Times New Roman"/>
      <w:sz w:val="28"/>
      <w:szCs w:val="20"/>
      <w:lang w:val="en" w:eastAsia="ru-RU"/>
    </w:rPr>
  </w:style>
  <w:style w:type="character" w:customStyle="1" w:styleId="20">
    <w:name w:val="Заголовок 2 Знак"/>
    <w:basedOn w:val="a0"/>
    <w:link w:val="2"/>
    <w:rsid w:val="00BB1514"/>
    <w:rPr>
      <w:rFonts w:ascii="Arial LatArm" w:eastAsia="Times New Roman" w:hAnsi="Arial LatArm" w:cs="Times New Roman"/>
      <w:b/>
      <w:color w:val="0000FF"/>
      <w:sz w:val="20"/>
      <w:szCs w:val="20"/>
      <w:lang w:val="en" w:eastAsia="ru-RU"/>
    </w:rPr>
  </w:style>
  <w:style w:type="character" w:customStyle="1" w:styleId="30">
    <w:name w:val="Заголовок 3 Знак"/>
    <w:basedOn w:val="a0"/>
    <w:link w:val="3"/>
    <w:rsid w:val="00BB1514"/>
    <w:rPr>
      <w:rFonts w:ascii="Arial LatArm" w:eastAsia="Times New Roman" w:hAnsi="Arial LatArm" w:cs="Times New Roman"/>
      <w:i/>
      <w:sz w:val="20"/>
      <w:szCs w:val="20"/>
      <w:lang w:val="en"/>
    </w:rPr>
  </w:style>
  <w:style w:type="character" w:customStyle="1" w:styleId="40">
    <w:name w:val="Заголовок 4 Знак"/>
    <w:basedOn w:val="a0"/>
    <w:link w:val="4"/>
    <w:rsid w:val="00BB1514"/>
    <w:rPr>
      <w:rFonts w:ascii="Arial LatArm" w:eastAsia="Times New Roman" w:hAnsi="Arial LatArm" w:cs="Times New Roman"/>
      <w:i/>
      <w:sz w:val="18"/>
      <w:szCs w:val="20"/>
      <w:lang w:val="en"/>
    </w:rPr>
  </w:style>
  <w:style w:type="character" w:customStyle="1" w:styleId="50">
    <w:name w:val="Заголовок 5 Знак"/>
    <w:basedOn w:val="a0"/>
    <w:link w:val="5"/>
    <w:rsid w:val="00BB1514"/>
    <w:rPr>
      <w:rFonts w:ascii="Arial LatArm" w:eastAsia="Times New Roman" w:hAnsi="Arial LatArm" w:cs="Times New Roman"/>
      <w:b/>
      <w:sz w:val="26"/>
      <w:szCs w:val="20"/>
      <w:lang w:val="en" w:eastAsia="ru-RU"/>
    </w:rPr>
  </w:style>
  <w:style w:type="character" w:customStyle="1" w:styleId="60">
    <w:name w:val="Заголовок 6 Знак"/>
    <w:basedOn w:val="a0"/>
    <w:link w:val="6"/>
    <w:rsid w:val="00BB1514"/>
    <w:rPr>
      <w:rFonts w:ascii="Arial LatArm" w:eastAsia="Times New Roman" w:hAnsi="Arial LatArm" w:cs="Times New Roman"/>
      <w:b/>
      <w:color w:val="000000"/>
      <w:szCs w:val="20"/>
      <w:lang w:val="en" w:eastAsia="ru-RU"/>
    </w:rPr>
  </w:style>
  <w:style w:type="character" w:customStyle="1" w:styleId="70">
    <w:name w:val="Заголовок 7 Знак"/>
    <w:basedOn w:val="a0"/>
    <w:link w:val="7"/>
    <w:rsid w:val="00BB1514"/>
    <w:rPr>
      <w:rFonts w:ascii="Times Armenian" w:eastAsia="Times New Roman" w:hAnsi="Times Armenian" w:cs="Times New Roman"/>
      <w:b/>
      <w:sz w:val="20"/>
      <w:szCs w:val="20"/>
      <w:lang w:val="en" w:eastAsia="ru-RU"/>
    </w:rPr>
  </w:style>
  <w:style w:type="character" w:customStyle="1" w:styleId="80">
    <w:name w:val="Заголовок 8 Знак"/>
    <w:basedOn w:val="a0"/>
    <w:link w:val="8"/>
    <w:rsid w:val="00BB1514"/>
    <w:rPr>
      <w:rFonts w:ascii="Times Armenian" w:eastAsia="Times New Roman" w:hAnsi="Times Armenian" w:cs="Times New Roman"/>
      <w:i/>
      <w:sz w:val="20"/>
      <w:szCs w:val="20"/>
      <w:lang w:val="en" w:eastAsia="x-none"/>
    </w:rPr>
  </w:style>
  <w:style w:type="character" w:customStyle="1" w:styleId="90">
    <w:name w:val="Заголовок 9 Знак"/>
    <w:basedOn w:val="a0"/>
    <w:link w:val="9"/>
    <w:rsid w:val="00BB1514"/>
    <w:rPr>
      <w:rFonts w:ascii="Times Armenian" w:eastAsia="Times New Roman" w:hAnsi="Times Armenian" w:cs="Times New Roman"/>
      <w:b/>
      <w:color w:val="000000"/>
      <w:szCs w:val="20"/>
      <w:lang w:val="en" w:eastAsia="ru-RU"/>
    </w:rPr>
  </w:style>
  <w:style w:type="numbering" w:customStyle="1" w:styleId="11">
    <w:name w:val="Нет списка1"/>
    <w:next w:val="a2"/>
    <w:semiHidden/>
    <w:unhideWhenUsed/>
    <w:rsid w:val="00BB1514"/>
  </w:style>
  <w:style w:type="paragraph" w:styleId="a3">
    <w:name w:val="Body Text Indent"/>
    <w:aliases w:val=" Char, Char Char Char Char,Char Char Char Char"/>
    <w:basedOn w:val="a"/>
    <w:link w:val="a4"/>
    <w:rsid w:val="00BB1514"/>
    <w:pPr>
      <w:spacing w:after="0" w:line="360" w:lineRule="auto"/>
      <w:ind w:firstLine="720"/>
      <w:jc w:val="both"/>
    </w:pPr>
    <w:rPr>
      <w:rFonts w:ascii="Arial LatArm" w:eastAsia="Times New Roman" w:hAnsi="Arial LatArm" w:cs="Times New Roman"/>
      <w:i/>
      <w:sz w:val="20"/>
      <w:szCs w:val="20"/>
      <w:lang w:val="en"/>
    </w:rPr>
  </w:style>
  <w:style w:type="character" w:customStyle="1" w:styleId="a4">
    <w:name w:val="Основной текст с отступом Знак"/>
    <w:aliases w:val=" Char Знак, Char Char Char Char Знак,Char Char Char Char Знак"/>
    <w:basedOn w:val="a0"/>
    <w:link w:val="a3"/>
    <w:rsid w:val="00BB1514"/>
    <w:rPr>
      <w:rFonts w:ascii="Arial LatArm" w:eastAsia="Times New Roman" w:hAnsi="Arial LatArm" w:cs="Times New Roman"/>
      <w:i/>
      <w:sz w:val="20"/>
      <w:szCs w:val="20"/>
      <w:lang w:val="en"/>
    </w:rPr>
  </w:style>
  <w:style w:type="paragraph" w:styleId="a5">
    <w:name w:val="footer"/>
    <w:basedOn w:val="a"/>
    <w:link w:val="a6"/>
    <w:rsid w:val="00BB1514"/>
    <w:pPr>
      <w:tabs>
        <w:tab w:val="center" w:pos="4320"/>
        <w:tab w:val="right" w:pos="8640"/>
      </w:tabs>
      <w:spacing w:after="0" w:line="240" w:lineRule="auto"/>
    </w:pPr>
    <w:rPr>
      <w:rFonts w:ascii="Times New Roman" w:eastAsia="Times New Roman" w:hAnsi="Times New Roman" w:cs="Times New Roman"/>
      <w:sz w:val="20"/>
      <w:szCs w:val="20"/>
      <w:lang w:val="en"/>
    </w:rPr>
  </w:style>
  <w:style w:type="character" w:customStyle="1" w:styleId="a6">
    <w:name w:val="Нижний колонтитул Знак"/>
    <w:basedOn w:val="a0"/>
    <w:link w:val="a5"/>
    <w:rsid w:val="00BB1514"/>
    <w:rPr>
      <w:rFonts w:ascii="Times New Roman" w:eastAsia="Times New Roman" w:hAnsi="Times New Roman" w:cs="Times New Roman"/>
      <w:sz w:val="20"/>
      <w:szCs w:val="20"/>
      <w:lang w:val="en"/>
    </w:rPr>
  </w:style>
  <w:style w:type="paragraph" w:styleId="31">
    <w:name w:val="Body Text Indent 3"/>
    <w:basedOn w:val="a"/>
    <w:link w:val="32"/>
    <w:rsid w:val="00BB1514"/>
    <w:pPr>
      <w:spacing w:after="0" w:line="360" w:lineRule="auto"/>
      <w:ind w:firstLine="567"/>
      <w:jc w:val="both"/>
    </w:pPr>
    <w:rPr>
      <w:rFonts w:ascii="Times Armenian" w:eastAsia="Times New Roman" w:hAnsi="Times Armenian" w:cs="Times New Roman"/>
      <w:sz w:val="20"/>
      <w:szCs w:val="20"/>
      <w:lang w:val="en" w:eastAsia="x-none"/>
    </w:rPr>
  </w:style>
  <w:style w:type="character" w:customStyle="1" w:styleId="32">
    <w:name w:val="Основной текст с отступом 3 Знак"/>
    <w:basedOn w:val="a0"/>
    <w:link w:val="31"/>
    <w:rsid w:val="00BB1514"/>
    <w:rPr>
      <w:rFonts w:ascii="Times Armenian" w:eastAsia="Times New Roman" w:hAnsi="Times Armenian" w:cs="Times New Roman"/>
      <w:sz w:val="20"/>
      <w:szCs w:val="20"/>
      <w:lang w:val="en" w:eastAsia="x-none"/>
    </w:rPr>
  </w:style>
  <w:style w:type="paragraph" w:styleId="21">
    <w:name w:val="Body Text 2"/>
    <w:basedOn w:val="a"/>
    <w:link w:val="22"/>
    <w:rsid w:val="00BB1514"/>
    <w:pPr>
      <w:tabs>
        <w:tab w:val="left" w:pos="720"/>
      </w:tabs>
      <w:spacing w:after="0" w:line="360" w:lineRule="auto"/>
    </w:pPr>
    <w:rPr>
      <w:rFonts w:ascii="Arial LatArm" w:eastAsia="Times New Roman" w:hAnsi="Arial LatArm" w:cs="Times New Roman"/>
      <w:sz w:val="20"/>
      <w:szCs w:val="20"/>
      <w:lang w:val="en"/>
    </w:rPr>
  </w:style>
  <w:style w:type="character" w:customStyle="1" w:styleId="22">
    <w:name w:val="Основной текст 2 Знак"/>
    <w:basedOn w:val="a0"/>
    <w:link w:val="21"/>
    <w:rsid w:val="00BB1514"/>
    <w:rPr>
      <w:rFonts w:ascii="Arial LatArm" w:eastAsia="Times New Roman" w:hAnsi="Arial LatArm" w:cs="Times New Roman"/>
      <w:sz w:val="20"/>
      <w:szCs w:val="20"/>
      <w:lang w:val="en"/>
    </w:rPr>
  </w:style>
  <w:style w:type="paragraph" w:styleId="23">
    <w:name w:val="Body Text Indent 2"/>
    <w:basedOn w:val="a"/>
    <w:link w:val="24"/>
    <w:rsid w:val="00BB1514"/>
    <w:pPr>
      <w:spacing w:after="0" w:line="360" w:lineRule="auto"/>
      <w:ind w:firstLine="540"/>
      <w:jc w:val="both"/>
    </w:pPr>
    <w:rPr>
      <w:rFonts w:ascii="Baltica" w:eastAsia="Times New Roman" w:hAnsi="Baltica" w:cs="Times New Roman"/>
      <w:sz w:val="20"/>
      <w:szCs w:val="20"/>
      <w:lang w:val="en"/>
    </w:rPr>
  </w:style>
  <w:style w:type="character" w:customStyle="1" w:styleId="24">
    <w:name w:val="Основной текст с отступом 2 Знак"/>
    <w:basedOn w:val="a0"/>
    <w:link w:val="23"/>
    <w:rsid w:val="00BB1514"/>
    <w:rPr>
      <w:rFonts w:ascii="Baltica" w:eastAsia="Times New Roman" w:hAnsi="Baltica" w:cs="Times New Roman"/>
      <w:sz w:val="20"/>
      <w:szCs w:val="20"/>
      <w:lang w:val="en"/>
    </w:rPr>
  </w:style>
  <w:style w:type="paragraph" w:customStyle="1" w:styleId="Char">
    <w:name w:val="Char"/>
    <w:basedOn w:val="a"/>
    <w:semiHidden/>
    <w:rsid w:val="00BB1514"/>
    <w:pPr>
      <w:spacing w:line="360" w:lineRule="auto"/>
      <w:ind w:firstLine="709"/>
      <w:jc w:val="both"/>
    </w:pPr>
    <w:rPr>
      <w:rFonts w:ascii="Arial AMU" w:eastAsia="Times New Roman" w:hAnsi="Arial AMU" w:cs="Arial"/>
      <w:szCs w:val="20"/>
      <w:lang w:val="en"/>
    </w:rPr>
  </w:style>
  <w:style w:type="paragraph" w:customStyle="1" w:styleId="Default">
    <w:name w:val="Default"/>
    <w:rsid w:val="00BB1514"/>
    <w:pPr>
      <w:autoSpaceDE w:val="0"/>
      <w:autoSpaceDN w:val="0"/>
      <w:adjustRightInd w:val="0"/>
      <w:spacing w:after="0" w:line="240" w:lineRule="auto"/>
    </w:pPr>
    <w:rPr>
      <w:rFonts w:ascii="Arial Unicode" w:eastAsia="Times New Roman" w:hAnsi="Arial Unicode" w:cs="Arial Unicode"/>
      <w:color w:val="000000"/>
      <w:sz w:val="24"/>
      <w:szCs w:val="24"/>
      <w:lang w:eastAsia="ru-RU" w:val="en"/>
    </w:rPr>
  </w:style>
  <w:style w:type="paragraph" w:styleId="a7">
    <w:name w:val="Balloon Text"/>
    <w:basedOn w:val="a"/>
    <w:link w:val="a8"/>
    <w:rsid w:val="00BB1514"/>
    <w:pPr>
      <w:spacing w:after="0" w:line="240" w:lineRule="auto"/>
    </w:pPr>
    <w:rPr>
      <w:rFonts w:ascii="Tahoma" w:eastAsia="Times New Roman" w:hAnsi="Tahoma" w:cs="Times New Roman"/>
      <w:sz w:val="16"/>
      <w:szCs w:val="16"/>
      <w:lang w:val="en" w:eastAsia="x-none"/>
    </w:rPr>
  </w:style>
  <w:style w:type="character" w:customStyle="1" w:styleId="a8">
    <w:name w:val="Текст выноски Знак"/>
    <w:basedOn w:val="a0"/>
    <w:link w:val="a7"/>
    <w:rsid w:val="00BB1514"/>
    <w:rPr>
      <w:rFonts w:ascii="Tahoma" w:eastAsia="Times New Roman" w:hAnsi="Tahoma" w:cs="Times New Roman"/>
      <w:sz w:val="16"/>
      <w:szCs w:val="16"/>
      <w:lang w:val="en" w:eastAsia="x-none"/>
    </w:rPr>
  </w:style>
  <w:style w:type="character" w:styleId="a9">
    <w:name w:val="Hyperlink"/>
    <w:rsid w:val="00BB1514"/>
    <w:rPr>
      <w:color w:val="0000FF"/>
      <w:u w:val="single"/>
    </w:rPr>
  </w:style>
  <w:style w:type="character" w:customStyle="1" w:styleId="CharChar1">
    <w:name w:val="Char Char1"/>
    <w:locked/>
    <w:rsid w:val="00BB1514"/>
    <w:rPr>
      <w:rFonts w:ascii="Arial LatArm" w:hAnsi="Arial LatArm"/>
      <w:i/>
      <w:lang w:val="en" w:eastAsia="en-US" w:bidi="ar-SA"/>
    </w:rPr>
  </w:style>
  <w:style w:type="paragraph" w:styleId="aa">
    <w:name w:val="Body Text"/>
    <w:basedOn w:val="a"/>
    <w:link w:val="ab"/>
    <w:rsid w:val="00BB1514"/>
    <w:pPr>
      <w:spacing w:after="120" w:line="240" w:lineRule="auto"/>
    </w:pPr>
    <w:rPr>
      <w:rFonts w:ascii="Times New Roman" w:eastAsia="Times New Roman" w:hAnsi="Times New Roman" w:cs="Times New Roman"/>
      <w:sz w:val="24"/>
      <w:szCs w:val="24"/>
      <w:lang w:val="en"/>
    </w:rPr>
  </w:style>
  <w:style w:type="character" w:customStyle="1" w:styleId="ab">
    <w:name w:val="Основной текст Знак"/>
    <w:basedOn w:val="a0"/>
    <w:link w:val="aa"/>
    <w:rsid w:val="00BB1514"/>
    <w:rPr>
      <w:rFonts w:ascii="Times New Roman" w:eastAsia="Times New Roman" w:hAnsi="Times New Roman" w:cs="Times New Roman"/>
      <w:sz w:val="24"/>
      <w:szCs w:val="24"/>
      <w:lang w:val="en"/>
    </w:rPr>
  </w:style>
  <w:style w:type="paragraph" w:styleId="12">
    <w:name w:val="index 1"/>
    <w:basedOn w:val="a"/>
    <w:next w:val="a"/>
    <w:autoRedefine/>
    <w:semiHidden/>
    <w:rsid w:val="00BB1514"/>
    <w:pPr>
      <w:spacing w:after="0" w:line="240" w:lineRule="auto"/>
      <w:ind w:left="240" w:hanging="240"/>
    </w:pPr>
    <w:rPr>
      <w:rFonts w:ascii="Times New Roman" w:eastAsia="Times New Roman" w:hAnsi="Times New Roman" w:cs="Times New Roman"/>
      <w:sz w:val="24"/>
      <w:szCs w:val="24"/>
      <w:lang w:val="en"/>
    </w:rPr>
  </w:style>
  <w:style w:type="paragraph" w:styleId="ac">
    <w:name w:val="index heading"/>
    <w:basedOn w:val="a"/>
    <w:next w:val="12"/>
    <w:semiHidden/>
    <w:rsid w:val="00BB1514"/>
    <w:pPr>
      <w:spacing w:after="0" w:line="240" w:lineRule="auto"/>
    </w:pPr>
    <w:rPr>
      <w:rFonts w:ascii="Times New Roman" w:eastAsia="Times New Roman" w:hAnsi="Times New Roman" w:cs="Times New Roman"/>
      <w:sz w:val="20"/>
      <w:szCs w:val="20"/>
      <w:lang w:val="en" w:eastAsia="ru-RU"/>
    </w:rPr>
  </w:style>
  <w:style w:type="paragraph" w:styleId="ad">
    <w:name w:val="header"/>
    <w:basedOn w:val="a"/>
    <w:link w:val="ae"/>
    <w:rsid w:val="00BB1514"/>
    <w:pPr>
      <w:tabs>
        <w:tab w:val="center" w:pos="4153"/>
        <w:tab w:val="right" w:pos="8306"/>
      </w:tabs>
      <w:spacing w:after="0" w:line="240" w:lineRule="auto"/>
    </w:pPr>
    <w:rPr>
      <w:rFonts w:ascii="Times New Roman" w:eastAsia="Times New Roman" w:hAnsi="Times New Roman" w:cs="Times New Roman"/>
      <w:sz w:val="20"/>
      <w:szCs w:val="20"/>
      <w:lang w:val="en" w:eastAsia="ru-RU"/>
    </w:rPr>
  </w:style>
  <w:style w:type="character" w:customStyle="1" w:styleId="ae">
    <w:name w:val="Верхний колонтитул Знак"/>
    <w:basedOn w:val="a0"/>
    <w:link w:val="ad"/>
    <w:rsid w:val="00BB1514"/>
    <w:rPr>
      <w:rFonts w:ascii="Times New Roman" w:eastAsia="Times New Roman" w:hAnsi="Times New Roman" w:cs="Times New Roman"/>
      <w:sz w:val="20"/>
      <w:szCs w:val="20"/>
      <w:lang w:val="en" w:eastAsia="ru-RU"/>
    </w:rPr>
  </w:style>
  <w:style w:type="paragraph" w:styleId="33">
    <w:name w:val="Body Text 3"/>
    <w:basedOn w:val="a"/>
    <w:link w:val="34"/>
    <w:rsid w:val="00BB1514"/>
    <w:pPr>
      <w:spacing w:after="0" w:line="240" w:lineRule="auto"/>
      <w:jc w:val="both"/>
    </w:pPr>
    <w:rPr>
      <w:rFonts w:ascii="Arial LatArm" w:eastAsia="Times New Roman" w:hAnsi="Arial LatArm" w:cs="Times New Roman"/>
      <w:sz w:val="20"/>
      <w:szCs w:val="20"/>
      <w:lang w:val="en" w:eastAsia="ru-RU"/>
    </w:rPr>
  </w:style>
  <w:style w:type="character" w:customStyle="1" w:styleId="34">
    <w:name w:val="Основной текст 3 Знак"/>
    <w:basedOn w:val="a0"/>
    <w:link w:val="33"/>
    <w:rsid w:val="00BB1514"/>
    <w:rPr>
      <w:rFonts w:ascii="Arial LatArm" w:eastAsia="Times New Roman" w:hAnsi="Arial LatArm" w:cs="Times New Roman"/>
      <w:sz w:val="20"/>
      <w:szCs w:val="20"/>
      <w:lang w:val="en" w:eastAsia="ru-RU"/>
    </w:rPr>
  </w:style>
  <w:style w:type="paragraph" w:styleId="af">
    <w:name w:val="Title"/>
    <w:basedOn w:val="a"/>
    <w:link w:val="af0"/>
    <w:qFormat/>
    <w:rsid w:val="00BB1514"/>
    <w:pPr>
      <w:spacing w:after="0" w:line="240" w:lineRule="auto"/>
      <w:jc w:val="center"/>
    </w:pPr>
    <w:rPr>
      <w:rFonts w:ascii="Arial Armenian" w:eastAsia="Times New Roman" w:hAnsi="Arial Armenian" w:cs="Times New Roman"/>
      <w:sz w:val="24"/>
      <w:szCs w:val="20"/>
      <w:lang w:val="en"/>
    </w:rPr>
  </w:style>
  <w:style w:type="character" w:customStyle="1" w:styleId="af0">
    <w:name w:val="Название Знак"/>
    <w:basedOn w:val="a0"/>
    <w:link w:val="af"/>
    <w:rsid w:val="00BB1514"/>
    <w:rPr>
      <w:rFonts w:ascii="Arial Armenian" w:eastAsia="Times New Roman" w:hAnsi="Arial Armenian" w:cs="Times New Roman"/>
      <w:sz w:val="24"/>
      <w:szCs w:val="20"/>
      <w:lang w:val="en"/>
    </w:rPr>
  </w:style>
  <w:style w:type="character" w:styleId="af1">
    <w:name w:val="page number"/>
    <w:basedOn w:val="a0"/>
    <w:rsid w:val="00BB1514"/>
  </w:style>
  <w:style w:type="paragraph" w:styleId="af2">
    <w:name w:val="footnote text"/>
    <w:basedOn w:val="a"/>
    <w:link w:val="af3"/>
    <w:semiHidden/>
    <w:rsid w:val="00BB1514"/>
    <w:pPr>
      <w:spacing w:after="0" w:line="240" w:lineRule="auto"/>
    </w:pPr>
    <w:rPr>
      <w:rFonts w:ascii="Times Armenian" w:eastAsia="Times New Roman" w:hAnsi="Times Armenian" w:cs="Times New Roman"/>
      <w:sz w:val="20"/>
      <w:szCs w:val="20"/>
      <w:lang w:val="en" w:eastAsia="ru-RU"/>
    </w:rPr>
  </w:style>
  <w:style w:type="character" w:customStyle="1" w:styleId="af3">
    <w:name w:val="Текст сноски Знак"/>
    <w:basedOn w:val="a0"/>
    <w:link w:val="af2"/>
    <w:semiHidden/>
    <w:rsid w:val="00BB1514"/>
    <w:rPr>
      <w:rFonts w:ascii="Times Armenian" w:eastAsia="Times New Roman" w:hAnsi="Times Armenian" w:cs="Times New Roman"/>
      <w:sz w:val="20"/>
      <w:szCs w:val="20"/>
      <w:lang w:val="en" w:eastAsia="ru-RU"/>
    </w:rPr>
  </w:style>
  <w:style w:type="paragraph" w:customStyle="1" w:styleId="CharCharCharCharCharCharCharCharCharCharCharChar">
    <w:name w:val="Char Char Char Char Char Char Char Char Char Char Char Char"/>
    <w:basedOn w:val="a"/>
    <w:rsid w:val="00BB1514"/>
    <w:pPr>
      <w:spacing w:line="240" w:lineRule="exact"/>
    </w:pPr>
    <w:rPr>
      <w:rFonts w:ascii="Arial" w:eastAsia="Times New Roman" w:hAnsi="Arial" w:cs="Arial"/>
      <w:sz w:val="20"/>
      <w:szCs w:val="20"/>
      <w:lang w:val="en"/>
    </w:rPr>
  </w:style>
  <w:style w:type="paragraph" w:customStyle="1" w:styleId="norm">
    <w:name w:val="norm"/>
    <w:basedOn w:val="a"/>
    <w:rsid w:val="00BB1514"/>
    <w:pPr>
      <w:spacing w:after="0" w:line="480" w:lineRule="auto"/>
      <w:ind w:firstLine="709"/>
      <w:jc w:val="both"/>
    </w:pPr>
    <w:rPr>
      <w:rFonts w:ascii="Arial Armenian" w:eastAsia="Times New Roman" w:hAnsi="Arial Armenian" w:cs="Times New Roman"/>
      <w:szCs w:val="20"/>
      <w:lang w:val="en" w:eastAsia="ru-RU"/>
    </w:rPr>
  </w:style>
  <w:style w:type="character" w:customStyle="1" w:styleId="normChar">
    <w:name w:val="norm Char"/>
    <w:locked/>
    <w:rsid w:val="00BB1514"/>
    <w:rPr>
      <w:rFonts w:ascii="Arial Armenian" w:hAnsi="Arial Armenian"/>
      <w:sz w:val="22"/>
      <w:lang w:val="en" w:eastAsia="ru-RU" w:bidi="ar-SA"/>
    </w:rPr>
  </w:style>
  <w:style w:type="character" w:customStyle="1" w:styleId="CharCharChar">
    <w:name w:val="Char Char Char"/>
    <w:rsid w:val="00BB1514"/>
    <w:rPr>
      <w:rFonts w:ascii="Arial LatArm" w:hAnsi="Arial LatArm"/>
      <w:sz w:val="24"/>
      <w:lang w:eastAsia="ru-RU" w:val="en"/>
    </w:rPr>
  </w:style>
  <w:style w:type="paragraph" w:styleId="af4">
    <w:name w:val="Normal (Web)"/>
    <w:basedOn w:val="a"/>
    <w:uiPriority w:val="99"/>
    <w:rsid w:val="00BB1514"/>
    <w:pPr>
      <w:spacing w:before="100" w:beforeAutospacing="1" w:after="100" w:afterAutospacing="1" w:line="240" w:lineRule="auto"/>
    </w:pPr>
    <w:rPr>
      <w:rFonts w:ascii="Times New Roman" w:eastAsia="Times New Roman" w:hAnsi="Times New Roman" w:cs="Times New Roman"/>
      <w:sz w:val="24"/>
      <w:szCs w:val="24"/>
      <w:lang w:val="en"/>
    </w:rPr>
  </w:style>
  <w:style w:type="character" w:styleId="af5">
    <w:name w:val="Strong"/>
    <w:uiPriority w:val="22"/>
    <w:qFormat/>
    <w:rsid w:val="00BB1514"/>
    <w:rPr>
      <w:b/>
      <w:bCs/>
    </w:rPr>
  </w:style>
  <w:style w:type="character" w:styleId="af6">
    <w:name w:val="footnote reference"/>
    <w:semiHidden/>
    <w:rsid w:val="00BB1514"/>
    <w:rPr>
      <w:vertAlign w:val="superscript"/>
    </w:rPr>
  </w:style>
  <w:style w:type="character" w:customStyle="1" w:styleId="CharChar22">
    <w:name w:val="Char Char22"/>
    <w:rsid w:val="00BB1514"/>
    <w:rPr>
      <w:rFonts w:ascii="Arial Armenian" w:hAnsi="Arial Armenian"/>
      <w:sz w:val="28"/>
      <w:lang w:val="en"/>
    </w:rPr>
  </w:style>
  <w:style w:type="character" w:customStyle="1" w:styleId="CharChar20">
    <w:name w:val="Char Char20"/>
    <w:rsid w:val="00BB1514"/>
    <w:rPr>
      <w:rFonts w:ascii="Times LatArm" w:hAnsi="Times LatArm"/>
      <w:b/>
      <w:sz w:val="28"/>
      <w:lang w:val="en"/>
    </w:rPr>
  </w:style>
  <w:style w:type="character" w:customStyle="1" w:styleId="CharChar16">
    <w:name w:val="Char Char16"/>
    <w:rsid w:val="00BB1514"/>
    <w:rPr>
      <w:rFonts w:ascii="Times Armenian" w:hAnsi="Times Armenian"/>
      <w:b/>
      <w:lang w:val="en"/>
    </w:rPr>
  </w:style>
  <w:style w:type="character" w:customStyle="1" w:styleId="CharChar15">
    <w:name w:val="Char Char15"/>
    <w:rsid w:val="00BB1514"/>
    <w:rPr>
      <w:rFonts w:ascii="Times Armenian" w:hAnsi="Times Armenian"/>
      <w:i/>
      <w:lang w:val="en"/>
    </w:rPr>
  </w:style>
  <w:style w:type="character" w:customStyle="1" w:styleId="CharChar13">
    <w:name w:val="Char Char13"/>
    <w:rsid w:val="00BB1514"/>
    <w:rPr>
      <w:rFonts w:ascii="Arial Armenian" w:hAnsi="Arial Armenian"/>
      <w:lang w:val="en"/>
    </w:rPr>
  </w:style>
  <w:style w:type="character" w:styleId="af7">
    <w:name w:val="annotation reference"/>
    <w:semiHidden/>
    <w:rsid w:val="00BB1514"/>
    <w:rPr>
      <w:sz w:val="16"/>
      <w:szCs w:val="16"/>
    </w:rPr>
  </w:style>
  <w:style w:type="paragraph" w:styleId="af8">
    <w:name w:val="annotation text"/>
    <w:basedOn w:val="a"/>
    <w:link w:val="af9"/>
    <w:semiHidden/>
    <w:rsid w:val="00BB1514"/>
    <w:pPr>
      <w:spacing w:after="0" w:line="240" w:lineRule="auto"/>
    </w:pPr>
    <w:rPr>
      <w:rFonts w:ascii="Times Armenian" w:eastAsia="Times New Roman" w:hAnsi="Times Armenian" w:cs="Times New Roman"/>
      <w:sz w:val="20"/>
      <w:szCs w:val="20"/>
      <w:lang w:val="en" w:eastAsia="ru-RU"/>
    </w:rPr>
  </w:style>
  <w:style w:type="character" w:customStyle="1" w:styleId="af9">
    <w:name w:val="Текст примечания Знак"/>
    <w:basedOn w:val="a0"/>
    <w:link w:val="af8"/>
    <w:semiHidden/>
    <w:rsid w:val="00BB1514"/>
    <w:rPr>
      <w:rFonts w:ascii="Times Armenian" w:eastAsia="Times New Roman" w:hAnsi="Times Armenian" w:cs="Times New Roman"/>
      <w:sz w:val="20"/>
      <w:szCs w:val="20"/>
      <w:lang w:val="en" w:eastAsia="ru-RU"/>
    </w:rPr>
  </w:style>
  <w:style w:type="paragraph" w:styleId="afa">
    <w:name w:val="annotation subject"/>
    <w:basedOn w:val="af8"/>
    <w:next w:val="af8"/>
    <w:link w:val="afb"/>
    <w:semiHidden/>
    <w:rsid w:val="00BB1514"/>
    <w:rPr>
      <w:b/>
      <w:bCs/>
    </w:rPr>
  </w:style>
  <w:style w:type="character" w:customStyle="1" w:styleId="afb">
    <w:name w:val="Тема примечания Знак"/>
    <w:basedOn w:val="af9"/>
    <w:link w:val="afa"/>
    <w:semiHidden/>
    <w:rsid w:val="00BB1514"/>
    <w:rPr>
      <w:rFonts w:ascii="Times Armenian" w:eastAsia="Times New Roman" w:hAnsi="Times Armenian" w:cs="Times New Roman"/>
      <w:b/>
      <w:bCs/>
      <w:sz w:val="20"/>
      <w:szCs w:val="20"/>
      <w:lang w:val="en" w:eastAsia="ru-RU"/>
    </w:rPr>
  </w:style>
  <w:style w:type="paragraph" w:styleId="afc">
    <w:name w:val="endnote text"/>
    <w:basedOn w:val="a"/>
    <w:link w:val="afd"/>
    <w:semiHidden/>
    <w:rsid w:val="00BB1514"/>
    <w:pPr>
      <w:spacing w:after="0" w:line="240" w:lineRule="auto"/>
    </w:pPr>
    <w:rPr>
      <w:rFonts w:ascii="Times Armenian" w:eastAsia="Times New Roman" w:hAnsi="Times Armenian" w:cs="Times New Roman"/>
      <w:sz w:val="20"/>
      <w:szCs w:val="20"/>
      <w:lang w:val="en" w:eastAsia="ru-RU"/>
    </w:rPr>
  </w:style>
  <w:style w:type="character" w:customStyle="1" w:styleId="afd">
    <w:name w:val="Текст концевой сноски Знак"/>
    <w:basedOn w:val="a0"/>
    <w:link w:val="afc"/>
    <w:semiHidden/>
    <w:rsid w:val="00BB1514"/>
    <w:rPr>
      <w:rFonts w:ascii="Times Armenian" w:eastAsia="Times New Roman" w:hAnsi="Times Armenian" w:cs="Times New Roman"/>
      <w:sz w:val="20"/>
      <w:szCs w:val="20"/>
      <w:lang w:val="en" w:eastAsia="ru-RU"/>
    </w:rPr>
  </w:style>
  <w:style w:type="character" w:styleId="afe">
    <w:name w:val="endnote reference"/>
    <w:semiHidden/>
    <w:rsid w:val="00BB1514"/>
    <w:rPr>
      <w:vertAlign w:val="superscript"/>
    </w:rPr>
  </w:style>
  <w:style w:type="paragraph" w:styleId="aff">
    <w:name w:val="Document Map"/>
    <w:basedOn w:val="a"/>
    <w:link w:val="aff0"/>
    <w:semiHidden/>
    <w:rsid w:val="00BB1514"/>
    <w:pPr>
      <w:shd w:val="clear" w:color="auto" w:fill="000080"/>
      <w:spacing w:after="0" w:line="240" w:lineRule="auto"/>
    </w:pPr>
    <w:rPr>
      <w:rFonts w:ascii="Tahoma" w:eastAsia="Times New Roman" w:hAnsi="Tahoma" w:cs="Times New Roman"/>
      <w:sz w:val="20"/>
      <w:szCs w:val="20"/>
      <w:lang w:val="en" w:eastAsia="ru-RU"/>
    </w:rPr>
  </w:style>
  <w:style w:type="character" w:customStyle="1" w:styleId="aff0">
    <w:name w:val="Схема документа Знак"/>
    <w:basedOn w:val="a0"/>
    <w:link w:val="aff"/>
    <w:semiHidden/>
    <w:rsid w:val="00BB1514"/>
    <w:rPr>
      <w:rFonts w:ascii="Tahoma" w:eastAsia="Times New Roman" w:hAnsi="Tahoma" w:cs="Times New Roman"/>
      <w:sz w:val="20"/>
      <w:szCs w:val="20"/>
      <w:shd w:val="clear" w:color="auto" w:fill="000080"/>
      <w:lang w:val="en" w:eastAsia="ru-RU"/>
    </w:rPr>
  </w:style>
  <w:style w:type="paragraph" w:styleId="aff1">
    <w:name w:val="Revision"/>
    <w:hidden/>
    <w:semiHidden/>
    <w:rsid w:val="00BB1514"/>
    <w:pPr>
      <w:spacing w:after="0" w:line="240" w:lineRule="auto"/>
    </w:pPr>
    <w:rPr>
      <w:rFonts w:ascii="Times Armenian" w:eastAsia="Times New Roman" w:hAnsi="Times Armenian" w:cs="Times New Roman"/>
      <w:sz w:val="24"/>
      <w:szCs w:val="20"/>
      <w:lang w:val="en" w:eastAsia="ru-RU"/>
    </w:rPr>
  </w:style>
  <w:style w:type="table" w:styleId="aff2">
    <w:name w:val="Table Grid"/>
    <w:basedOn w:val="a1"/>
    <w:uiPriority w:val="39"/>
    <w:rsid w:val="00BB1514"/>
    <w:pPr>
      <w:spacing w:after="0" w:line="240" w:lineRule="auto"/>
    </w:pPr>
    <w:rPr>
      <w:rFonts w:ascii="Times New Roman" w:eastAsia="Times New Roman" w:hAnsi="Times New Roman" w:cs="Times New Roman"/>
      <w:sz w:val="20"/>
      <w:szCs w:val="20"/>
      <w:lang w:eastAsia="ru-RU"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B1514"/>
    <w:pPr>
      <w:spacing w:line="240" w:lineRule="exact"/>
    </w:pPr>
    <w:rPr>
      <w:rFonts w:ascii="Verdana" w:eastAsia="Times New Roman" w:hAnsi="Verdana" w:cs="Times New Roman"/>
      <w:sz w:val="20"/>
      <w:szCs w:val="20"/>
      <w:lang w:val="en"/>
    </w:rPr>
  </w:style>
  <w:style w:type="paragraph" w:customStyle="1" w:styleId="Style2">
    <w:name w:val="Style2"/>
    <w:basedOn w:val="a"/>
    <w:rsid w:val="00BB1514"/>
    <w:pPr>
      <w:spacing w:after="0" w:line="240" w:lineRule="auto"/>
      <w:jc w:val="center"/>
    </w:pPr>
    <w:rPr>
      <w:rFonts w:ascii="Arial Armenian" w:eastAsia="Times New Roman" w:hAnsi="Arial Armenian" w:cs="Times New Roman"/>
      <w:w w:val="90"/>
      <w:szCs w:val="20"/>
      <w:lang w:val="en" w:eastAsia="ru-RU"/>
    </w:rPr>
  </w:style>
  <w:style w:type="character" w:customStyle="1" w:styleId="CharChar23">
    <w:name w:val="Char Char23"/>
    <w:rsid w:val="00BB1514"/>
    <w:rPr>
      <w:rFonts w:ascii="Arial Armenian" w:hAnsi="Arial Armenian"/>
      <w:sz w:val="28"/>
      <w:lang w:val="en" w:eastAsia="ru-RU" w:bidi="ar-SA"/>
    </w:rPr>
  </w:style>
  <w:style w:type="character" w:customStyle="1" w:styleId="CharChar21">
    <w:name w:val="Char Char21"/>
    <w:rsid w:val="00BB1514"/>
    <w:rPr>
      <w:rFonts w:ascii="Arial LatArm" w:hAnsi="Arial LatArm"/>
      <w:b/>
      <w:color w:val="0000FF"/>
      <w:lang w:val="en" w:eastAsia="ru-RU" w:bidi="ar-SA"/>
    </w:rPr>
  </w:style>
  <w:style w:type="paragraph" w:styleId="aff3">
    <w:name w:val="List Paragraph"/>
    <w:basedOn w:val="a"/>
    <w:link w:val="aff4"/>
    <w:uiPriority w:val="34"/>
    <w:qFormat/>
    <w:rsid w:val="00BB1514"/>
    <w:pPr>
      <w:spacing w:after="0" w:line="240" w:lineRule="auto"/>
      <w:ind w:left="720"/>
    </w:pPr>
    <w:rPr>
      <w:rFonts w:ascii="Times Armenian" w:eastAsia="Times New Roman" w:hAnsi="Times Armenian" w:cs="Times New Roman"/>
      <w:sz w:val="24"/>
      <w:szCs w:val="24"/>
      <w:lang w:val="en" w:eastAsia="ru-RU"/>
    </w:rPr>
  </w:style>
  <w:style w:type="character" w:customStyle="1" w:styleId="CharChar25">
    <w:name w:val="Char Char25"/>
    <w:rsid w:val="00BB1514"/>
    <w:rPr>
      <w:rFonts w:ascii="Arial Armenian" w:hAnsi="Arial Armenian"/>
      <w:sz w:val="28"/>
      <w:lang w:val="en" w:eastAsia="ru-RU" w:bidi="ar-SA"/>
    </w:rPr>
  </w:style>
  <w:style w:type="character" w:customStyle="1" w:styleId="CharChar24">
    <w:name w:val="Char Char24"/>
    <w:rsid w:val="00BB1514"/>
    <w:rPr>
      <w:rFonts w:ascii="Arial LatArm" w:hAnsi="Arial LatArm"/>
      <w:b/>
      <w:color w:val="0000FF"/>
      <w:lang w:val="en" w:eastAsia="ru-RU" w:bidi="ar-SA"/>
    </w:rPr>
  </w:style>
  <w:style w:type="paragraph" w:styleId="aff5">
    <w:name w:val="Block Text"/>
    <w:basedOn w:val="a"/>
    <w:rsid w:val="00BB151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n"/>
    </w:rPr>
  </w:style>
  <w:style w:type="paragraph" w:customStyle="1" w:styleId="BodyTextIndent22">
    <w:name w:val="Body Text Indent 2+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Normal2">
    <w:name w:val="Normal+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CharCharCharChar">
    <w:name w:val="Знак Знак Знак Char Char Char Char Знак Знак Знак"/>
    <w:basedOn w:val="a"/>
    <w:rsid w:val="00BB1514"/>
    <w:pPr>
      <w:widowControl w:val="0"/>
      <w:bidi/>
      <w:adjustRightInd w:val="0"/>
      <w:spacing w:line="240" w:lineRule="exact"/>
    </w:pPr>
    <w:rPr>
      <w:rFonts w:ascii="Times New Roman" w:eastAsia="Times New Roman" w:hAnsi="Times New Roman" w:cs="Times New Roman"/>
      <w:sz w:val="20"/>
      <w:szCs w:val="20"/>
      <w:lang w:val="en" w:eastAsia="ru-RU" w:bidi="he-IL"/>
    </w:rPr>
  </w:style>
  <w:style w:type="paragraph" w:customStyle="1" w:styleId="xl63">
    <w:name w:val="xl63"/>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
    </w:rPr>
  </w:style>
  <w:style w:type="paragraph" w:customStyle="1" w:styleId="xl64">
    <w:name w:val="xl64"/>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5">
    <w:name w:val="xl65"/>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
    </w:rPr>
  </w:style>
  <w:style w:type="paragraph" w:customStyle="1" w:styleId="xl66">
    <w:name w:val="xl66"/>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
    </w:rPr>
  </w:style>
  <w:style w:type="paragraph" w:customStyle="1" w:styleId="xl67">
    <w:name w:val="xl67"/>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8">
    <w:name w:val="xl68"/>
    <w:basedOn w:val="a"/>
    <w:rsid w:val="00BB151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69">
    <w:name w:val="xl69"/>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0">
    <w:name w:val="xl70"/>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1">
    <w:name w:val="xl71"/>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xl72">
    <w:name w:val="xl72"/>
    <w:basedOn w:val="a"/>
    <w:rsid w:val="00BB15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font5">
    <w:name w:val="font5"/>
    <w:basedOn w:val="a"/>
    <w:rsid w:val="00BB1514"/>
    <w:pPr>
      <w:spacing w:before="100" w:beforeAutospacing="1" w:after="100" w:afterAutospacing="1" w:line="240" w:lineRule="auto"/>
    </w:pPr>
    <w:rPr>
      <w:rFonts w:ascii="Times Armenian" w:eastAsia="Arial Unicode MS" w:hAnsi="Times Armenian" w:cs="Arial Unicode MS"/>
      <w:sz w:val="16"/>
      <w:szCs w:val="16"/>
      <w:lang w:val="en"/>
    </w:rPr>
  </w:style>
  <w:style w:type="paragraph" w:customStyle="1" w:styleId="font6">
    <w:name w:val="font6"/>
    <w:basedOn w:val="a"/>
    <w:rsid w:val="00BB1514"/>
    <w:pPr>
      <w:spacing w:before="100" w:beforeAutospacing="1" w:after="100" w:afterAutospacing="1" w:line="240" w:lineRule="auto"/>
    </w:pPr>
    <w:rPr>
      <w:rFonts w:ascii="Times Armenian" w:eastAsia="Arial Unicode MS" w:hAnsi="Times Armenian" w:cs="Arial Unicode MS"/>
      <w:i/>
      <w:iCs/>
      <w:sz w:val="16"/>
      <w:szCs w:val="16"/>
      <w:lang w:val="en"/>
    </w:rPr>
  </w:style>
  <w:style w:type="paragraph" w:customStyle="1" w:styleId="font7">
    <w:name w:val="font7"/>
    <w:basedOn w:val="a"/>
    <w:rsid w:val="00BB1514"/>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8">
    <w:name w:val="font8"/>
    <w:basedOn w:val="a"/>
    <w:rsid w:val="00BB1514"/>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9">
    <w:name w:val="font9"/>
    <w:basedOn w:val="a"/>
    <w:rsid w:val="00BB1514"/>
    <w:pPr>
      <w:spacing w:before="100" w:beforeAutospacing="1" w:after="100" w:afterAutospacing="1" w:line="240" w:lineRule="auto"/>
    </w:pPr>
    <w:rPr>
      <w:rFonts w:ascii="Times LatRus" w:eastAsia="Arial Unicode MS" w:hAnsi="Times LatRus" w:cs="Arial Unicode MS"/>
      <w:i/>
      <w:iCs/>
      <w:sz w:val="16"/>
      <w:szCs w:val="16"/>
      <w:lang w:val="en"/>
    </w:rPr>
  </w:style>
  <w:style w:type="paragraph" w:customStyle="1" w:styleId="font10">
    <w:name w:val="font10"/>
    <w:basedOn w:val="a"/>
    <w:rsid w:val="00BB1514"/>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11">
    <w:name w:val="font11"/>
    <w:basedOn w:val="a"/>
    <w:rsid w:val="00BB1514"/>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12">
    <w:name w:val="font12"/>
    <w:basedOn w:val="a"/>
    <w:rsid w:val="00BB1514"/>
    <w:pPr>
      <w:spacing w:before="100" w:beforeAutospacing="1" w:after="100" w:afterAutospacing="1" w:line="240" w:lineRule="auto"/>
    </w:pPr>
    <w:rPr>
      <w:rFonts w:ascii="Times New Roman" w:eastAsia="Arial Unicode MS" w:hAnsi="Times New Roman" w:cs="Times New Roman"/>
      <w:sz w:val="16"/>
      <w:szCs w:val="16"/>
      <w:lang w:val="en"/>
    </w:rPr>
  </w:style>
  <w:style w:type="paragraph" w:customStyle="1" w:styleId="font13">
    <w:name w:val="font13"/>
    <w:basedOn w:val="a"/>
    <w:rsid w:val="00BB1514"/>
    <w:pPr>
      <w:spacing w:before="100" w:beforeAutospacing="1" w:after="100" w:afterAutospacing="1" w:line="240" w:lineRule="auto"/>
    </w:pPr>
    <w:rPr>
      <w:rFonts w:ascii="Times Armenian" w:eastAsia="Arial Unicode MS" w:hAnsi="Times Armenian" w:cs="Arial Unicode MS"/>
      <w:color w:val="000000"/>
      <w:sz w:val="20"/>
      <w:szCs w:val="20"/>
      <w:lang w:val="en"/>
    </w:rPr>
  </w:style>
  <w:style w:type="paragraph" w:customStyle="1" w:styleId="xl73">
    <w:name w:val="xl73"/>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4">
    <w:name w:val="xl74"/>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5">
    <w:name w:val="xl75"/>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110">
    <w:name w:val="Указатель 11"/>
    <w:basedOn w:val="a"/>
    <w:rsid w:val="00BB1514"/>
    <w:pPr>
      <w:suppressAutoHyphens/>
      <w:spacing w:after="0" w:line="100" w:lineRule="atLeast"/>
      <w:ind w:left="240" w:hanging="240"/>
    </w:pPr>
    <w:rPr>
      <w:rFonts w:ascii="Times Armenian" w:eastAsia="Times New Roman" w:hAnsi="Times Armenian" w:cs="Times New Roman"/>
      <w:kern w:val="1"/>
      <w:sz w:val="16"/>
      <w:szCs w:val="16"/>
      <w:lang w:val="en" w:eastAsia="ar-SA"/>
    </w:rPr>
  </w:style>
  <w:style w:type="paragraph" w:customStyle="1" w:styleId="13">
    <w:name w:val="Указатель1"/>
    <w:basedOn w:val="a"/>
    <w:rsid w:val="00BB1514"/>
    <w:pPr>
      <w:suppressAutoHyphens/>
      <w:spacing w:after="0" w:line="100" w:lineRule="atLeast"/>
    </w:pPr>
    <w:rPr>
      <w:rFonts w:ascii="Times New Roman" w:eastAsia="Times New Roman" w:hAnsi="Times New Roman" w:cs="Times New Roman"/>
      <w:kern w:val="1"/>
      <w:sz w:val="20"/>
      <w:szCs w:val="20"/>
      <w:lang w:val="en" w:eastAsia="ar-SA"/>
    </w:rPr>
  </w:style>
  <w:style w:type="character" w:styleId="aff6">
    <w:name w:val="FollowedHyperlink"/>
    <w:rsid w:val="00BB1514"/>
    <w:rPr>
      <w:color w:val="800080"/>
      <w:u w:val="single"/>
    </w:rPr>
  </w:style>
  <w:style w:type="character" w:customStyle="1" w:styleId="CharCharCharChar1">
    <w:name w:val="Char Char Char Char1"/>
    <w:aliases w:val=" Char Char Char Char Char Char"/>
    <w:rsid w:val="00BB1514"/>
    <w:rPr>
      <w:rFonts w:ascii="Arial LatArm" w:hAnsi="Arial LatArm"/>
      <w:sz w:val="24"/>
      <w:lang w:val="en" w:eastAsia="ru-RU" w:bidi="ar-SA"/>
    </w:rPr>
  </w:style>
  <w:style w:type="character" w:customStyle="1" w:styleId="CharChar">
    <w:name w:val="Char Char"/>
    <w:locked/>
    <w:rsid w:val="00BB1514"/>
    <w:rPr>
      <w:lang w:val="en" w:eastAsia="en-US" w:bidi="ar-SA"/>
    </w:rPr>
  </w:style>
  <w:style w:type="paragraph" w:customStyle="1" w:styleId="Char3CharCharChar">
    <w:name w:val="Char3 Char Char Char"/>
    <w:basedOn w:val="a"/>
    <w:next w:val="a"/>
    <w:semiHidden/>
    <w:rsid w:val="00BB1514"/>
    <w:pPr>
      <w:spacing w:line="240" w:lineRule="exact"/>
      <w:jc w:val="both"/>
    </w:pPr>
    <w:rPr>
      <w:rFonts w:ascii="Arial" w:eastAsia="Times New Roman" w:hAnsi="Arial" w:cs="Arial"/>
      <w:b/>
      <w:sz w:val="20"/>
      <w:szCs w:val="20"/>
      <w:lang w:val="en"/>
    </w:rPr>
  </w:style>
  <w:style w:type="character" w:customStyle="1" w:styleId="aff4">
    <w:name w:val="Абзац списка Знак"/>
    <w:link w:val="aff3"/>
    <w:uiPriority w:val="34"/>
    <w:locked/>
    <w:rsid w:val="00BB1514"/>
    <w:rPr>
      <w:rFonts w:ascii="Times Armenian" w:eastAsia="Times New Roman" w:hAnsi="Times Armenian" w:cs="Times New Roman"/>
      <w:sz w:val="24"/>
      <w:szCs w:val="24"/>
      <w:lang w:val="en" w:eastAsia="ru-RU"/>
    </w:rPr>
  </w:style>
  <w:style w:type="character" w:styleId="aff7">
    <w:name w:val="Emphasis"/>
    <w:qFormat/>
    <w:rsid w:val="00BB1514"/>
    <w:rPr>
      <w:i/>
      <w:iCs/>
    </w:rPr>
  </w:style>
  <w:style w:type="character" w:customStyle="1" w:styleId="UnresolvedMention">
    <w:name w:val="Unresolved Mention"/>
    <w:uiPriority w:val="99"/>
    <w:semiHidden/>
    <w:unhideWhenUsed/>
    <w:rsid w:val="00BB1514"/>
    <w:rPr>
      <w:color w:val="605E5C"/>
      <w:shd w:val="clear" w:color="auto" w:fill="E1DFDD"/>
    </w:rPr>
  </w:style>
  <w:style w:type="character" w:customStyle="1" w:styleId="CharChar4">
    <w:name w:val="Char Char4"/>
    <w:locked/>
    <w:rsid w:val="00BB1514"/>
    <w:rPr>
      <w:sz w:val="24"/>
      <w:szCs w:val="24"/>
      <w:lang w:val="en" w:eastAsia="en-US" w:bidi="ar-SA"/>
    </w:rPr>
  </w:style>
  <w:style w:type="paragraph" w:customStyle="1" w:styleId="msonormalcxspmiddle">
    <w:name w:val="msonormalcxspmiddle"/>
    <w:basedOn w:val="a"/>
    <w:rsid w:val="00BB1514"/>
    <w:pPr>
      <w:spacing w:before="100" w:beforeAutospacing="1" w:after="100" w:afterAutospacing="1" w:line="240" w:lineRule="auto"/>
    </w:pPr>
    <w:rPr>
      <w:rFonts w:ascii="Times New Roman" w:eastAsia="Times New Roman" w:hAnsi="Times New Roman" w:cs="Times New Roman"/>
      <w:sz w:val="24"/>
      <w:szCs w:val="24"/>
      <w:lang w:val="en"/>
    </w:rPr>
  </w:style>
  <w:style w:type="character" w:customStyle="1" w:styleId="CharChar5">
    <w:name w:val="Char Char5"/>
    <w:locked/>
    <w:rsid w:val="00BB1514"/>
    <w:rPr>
      <w:sz w:val="24"/>
      <w:szCs w:val="24"/>
      <w:lang w:val="en"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901D8-3B8D-41A4-821F-BE399AF9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55</Pages>
  <Words>16487</Words>
  <Characters>93979</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Пользователь Windows</cp:lastModifiedBy>
  <cp:revision>11</cp:revision>
  <dcterms:created xsi:type="dcterms:W3CDTF">2022-12-07T13:22:00Z</dcterms:created>
  <dcterms:modified xsi:type="dcterms:W3CDTF">2024-12-05T10:59:00Z</dcterms:modified>
</cp:coreProperties>
</file>